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notes.xml" ContentType="application/vnd.openxmlformats-officedocument.wordprocessingml.footnotes+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docProps/core.xml" ContentType="application/vnd.openxmlformats-package.core-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docProps/custom.xml" ContentType="application/vnd.openxmlformats-officedocument.custom-properties+xml"/>
  <Override PartName="/word/stylesWithEffects.xml" ContentType="application/vnd.ms-word.stylesWithEffect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7.xml" ContentType="application/vnd.openxmlformats-officedocument.customXmlProperties+xml"/>
  <Override PartName="/word/webSettings.xml" ContentType="application/vnd.openxmlformats-officedocument.wordprocessingml.webSetting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F9BCFA" w14:textId="77777777" w:rsidR="00273334" w:rsidRPr="000B1410" w:rsidRDefault="00273334" w:rsidP="00273334">
      <w:pPr>
        <w:pStyle w:val="NZEV0"/>
        <w:rPr>
          <w:rFonts w:ascii="Arial" w:hAnsi="Arial" w:cs="Arial"/>
        </w:rPr>
      </w:pPr>
      <w:bookmarkStart w:id="0" w:name="_GoBack"/>
      <w:bookmarkEnd w:id="0"/>
    </w:p>
    <w:p w14:paraId="40F9BCFB" w14:textId="77777777" w:rsidR="00273334" w:rsidRPr="000B1410" w:rsidRDefault="00273334" w:rsidP="00273334">
      <w:pPr>
        <w:pStyle w:val="NZEV0"/>
        <w:rPr>
          <w:rFonts w:ascii="Arial" w:hAnsi="Arial" w:cs="Arial"/>
        </w:rPr>
      </w:pPr>
      <w:r w:rsidRPr="000B1410">
        <w:rPr>
          <w:rFonts w:ascii="Arial" w:hAnsi="Arial" w:cs="Arial"/>
        </w:rPr>
        <w:t xml:space="preserve">OBECNÉ POŽADAVKY NA SLUŽBY </w:t>
      </w:r>
    </w:p>
    <w:p w14:paraId="40F9BCFC" w14:textId="77777777" w:rsidR="00273334" w:rsidRPr="000B1410" w:rsidRDefault="00273334" w:rsidP="00273334">
      <w:pPr>
        <w:pStyle w:val="NZEV0"/>
        <w:rPr>
          <w:rFonts w:ascii="Arial" w:hAnsi="Arial" w:cs="Arial"/>
        </w:rPr>
      </w:pPr>
    </w:p>
    <w:p w14:paraId="40F9BCFD" w14:textId="77777777" w:rsidR="00273334" w:rsidRPr="000B1410" w:rsidRDefault="00273334" w:rsidP="00273334">
      <w:pPr>
        <w:autoSpaceDE w:val="0"/>
        <w:autoSpaceDN w:val="0"/>
        <w:adjustRightInd w:val="0"/>
        <w:spacing w:before="120" w:after="120" w:line="280" w:lineRule="atLeast"/>
        <w:jc w:val="center"/>
        <w:rPr>
          <w:rFonts w:ascii="Arial" w:hAnsi="Arial" w:cs="Arial"/>
          <w:b/>
        </w:rPr>
      </w:pPr>
      <w:r w:rsidRPr="000B1410">
        <w:rPr>
          <w:rFonts w:ascii="Arial" w:hAnsi="Arial" w:cs="Arial"/>
          <w:b/>
        </w:rPr>
        <w:t>k veřejné zakázce</w:t>
      </w:r>
    </w:p>
    <w:p w14:paraId="40F9BCFE" w14:textId="77777777" w:rsidR="00273334" w:rsidRPr="000B1410" w:rsidRDefault="00273334" w:rsidP="00273334">
      <w:pPr>
        <w:autoSpaceDE w:val="0"/>
        <w:autoSpaceDN w:val="0"/>
        <w:adjustRightInd w:val="0"/>
        <w:spacing w:before="120" w:after="120" w:line="280" w:lineRule="atLeast"/>
        <w:jc w:val="center"/>
        <w:rPr>
          <w:rFonts w:ascii="Arial" w:hAnsi="Arial" w:cs="Arial"/>
          <w:b/>
        </w:rPr>
      </w:pPr>
    </w:p>
    <w:p w14:paraId="40F9BCFF" w14:textId="77777777" w:rsidR="00CD5D5C" w:rsidRPr="000B1410" w:rsidRDefault="00CD5D5C" w:rsidP="006812D5">
      <w:pPr>
        <w:pBdr>
          <w:top w:val="single" w:sz="4" w:space="1" w:color="auto"/>
          <w:left w:val="single" w:sz="4" w:space="4" w:color="auto"/>
          <w:bottom w:val="single" w:sz="4" w:space="1" w:color="auto"/>
          <w:right w:val="single" w:sz="4" w:space="4" w:color="auto"/>
        </w:pBdr>
        <w:shd w:val="clear" w:color="auto" w:fill="1F497D"/>
        <w:autoSpaceDE w:val="0"/>
        <w:autoSpaceDN w:val="0"/>
        <w:adjustRightInd w:val="0"/>
        <w:spacing w:before="120" w:after="120" w:line="280" w:lineRule="atLeast"/>
        <w:ind w:firstLine="0"/>
        <w:jc w:val="center"/>
        <w:rPr>
          <w:rFonts w:ascii="Arial" w:eastAsia="Times New Roman" w:hAnsi="Arial" w:cs="Arial"/>
          <w:b/>
          <w:bCs/>
          <w:color w:val="FFFFFF"/>
          <w:sz w:val="32"/>
          <w:szCs w:val="32"/>
        </w:rPr>
      </w:pPr>
      <w:r w:rsidRPr="000B1410">
        <w:rPr>
          <w:rFonts w:ascii="Arial" w:eastAsia="Times New Roman" w:hAnsi="Arial" w:cs="Arial"/>
          <w:b/>
          <w:bCs/>
          <w:color w:val="FFFFFF"/>
          <w:sz w:val="32"/>
          <w:szCs w:val="32"/>
        </w:rPr>
        <w:t xml:space="preserve">Poskytování služeb </w:t>
      </w:r>
      <w:r w:rsidR="00C17878" w:rsidRPr="000B1410">
        <w:rPr>
          <w:rFonts w:ascii="Arial" w:eastAsia="Times New Roman" w:hAnsi="Arial" w:cs="Arial"/>
          <w:b/>
          <w:bCs/>
          <w:color w:val="FFFFFF"/>
          <w:sz w:val="32"/>
          <w:szCs w:val="32"/>
        </w:rPr>
        <w:t>systémové integrace</w:t>
      </w:r>
    </w:p>
    <w:p w14:paraId="40F9BD00" w14:textId="77777777" w:rsidR="00CD5D5C" w:rsidRPr="000B1410" w:rsidRDefault="00CD5D5C" w:rsidP="006812D5">
      <w:pPr>
        <w:spacing w:before="240" w:after="240" w:line="280" w:lineRule="atLeast"/>
        <w:ind w:firstLine="0"/>
        <w:jc w:val="center"/>
        <w:rPr>
          <w:rFonts w:ascii="Arial" w:eastAsia="Times New Roman" w:hAnsi="Arial" w:cs="Arial"/>
          <w:sz w:val="20"/>
          <w:szCs w:val="24"/>
        </w:rPr>
      </w:pPr>
      <w:proofErr w:type="spellStart"/>
      <w:r w:rsidRPr="000B1410">
        <w:rPr>
          <w:rFonts w:ascii="Arial" w:eastAsia="Times New Roman" w:hAnsi="Arial" w:cs="Arial"/>
          <w:sz w:val="20"/>
          <w:szCs w:val="24"/>
        </w:rPr>
        <w:t>Ev.č</w:t>
      </w:r>
      <w:proofErr w:type="spellEnd"/>
      <w:r w:rsidRPr="000B1410">
        <w:rPr>
          <w:rFonts w:ascii="Arial" w:eastAsia="Times New Roman" w:hAnsi="Arial" w:cs="Arial"/>
          <w:sz w:val="20"/>
          <w:szCs w:val="24"/>
        </w:rPr>
        <w:t xml:space="preserve">.: </w:t>
      </w:r>
      <w:r w:rsidR="004209F1" w:rsidRPr="000B1410">
        <w:rPr>
          <w:rFonts w:ascii="Arial" w:eastAsia="Times New Roman" w:hAnsi="Arial" w:cs="Arial"/>
          <w:sz w:val="20"/>
          <w:szCs w:val="24"/>
        </w:rPr>
        <w:t>515363</w:t>
      </w:r>
    </w:p>
    <w:p w14:paraId="40F9BD01" w14:textId="77777777" w:rsidR="005541A1" w:rsidRPr="000B1410" w:rsidRDefault="005541A1" w:rsidP="006812D5">
      <w:pPr>
        <w:pStyle w:val="Normln11"/>
        <w:spacing w:before="120" w:after="120" w:line="280" w:lineRule="atLeast"/>
        <w:ind w:firstLine="0"/>
        <w:jc w:val="center"/>
        <w:rPr>
          <w:rFonts w:ascii="Arial" w:hAnsi="Arial" w:cs="Arial"/>
          <w:b/>
          <w:sz w:val="20"/>
          <w:szCs w:val="20"/>
        </w:rPr>
      </w:pPr>
    </w:p>
    <w:p w14:paraId="40F9BD02" w14:textId="77777777" w:rsidR="005541A1" w:rsidRPr="000B1410" w:rsidRDefault="004209F1" w:rsidP="004209F1">
      <w:pPr>
        <w:pStyle w:val="Normln11"/>
        <w:spacing w:line="280" w:lineRule="atLeast"/>
        <w:ind w:firstLine="0"/>
        <w:jc w:val="center"/>
        <w:rPr>
          <w:rFonts w:ascii="Arial" w:hAnsi="Arial" w:cs="Arial"/>
        </w:rPr>
      </w:pPr>
      <w:r w:rsidRPr="000B1410">
        <w:rPr>
          <w:rFonts w:ascii="Arial" w:hAnsi="Arial" w:cs="Arial"/>
          <w:b/>
          <w:sz w:val="20"/>
          <w:szCs w:val="20"/>
        </w:rPr>
        <w:t>zadávané v otevřeném nadlimitním řízení dle zákona č. 134/2016 Sb., o zadávání veřejných zakázek (dále jen „ZZVZ“)</w:t>
      </w:r>
    </w:p>
    <w:p w14:paraId="40F9BD03" w14:textId="77777777" w:rsidR="005541A1" w:rsidRPr="000B1410" w:rsidRDefault="00327DE1" w:rsidP="006812D5">
      <w:pPr>
        <w:spacing w:before="360" w:after="120" w:line="280" w:lineRule="atLeast"/>
        <w:ind w:firstLine="0"/>
        <w:jc w:val="center"/>
        <w:rPr>
          <w:rFonts w:ascii="Arial" w:hAnsi="Arial" w:cs="Arial"/>
          <w:b/>
          <w:sz w:val="20"/>
          <w:szCs w:val="20"/>
        </w:rPr>
      </w:pPr>
      <w:r w:rsidRPr="000B1410">
        <w:rPr>
          <w:rFonts w:ascii="Arial" w:hAnsi="Arial" w:cs="Arial"/>
          <w:b/>
          <w:sz w:val="20"/>
          <w:szCs w:val="20"/>
        </w:rPr>
        <w:t>Z</w:t>
      </w:r>
      <w:r w:rsidR="00A85394" w:rsidRPr="000B1410">
        <w:rPr>
          <w:rFonts w:ascii="Arial" w:hAnsi="Arial" w:cs="Arial"/>
          <w:b/>
          <w:sz w:val="20"/>
          <w:szCs w:val="20"/>
        </w:rPr>
        <w:t>adav</w:t>
      </w:r>
      <w:r w:rsidR="00823D46" w:rsidRPr="000B1410">
        <w:rPr>
          <w:rFonts w:ascii="Arial" w:hAnsi="Arial" w:cs="Arial"/>
          <w:b/>
          <w:sz w:val="20"/>
          <w:szCs w:val="20"/>
        </w:rPr>
        <w:t>at</w:t>
      </w:r>
      <w:r w:rsidR="00A85394" w:rsidRPr="000B1410">
        <w:rPr>
          <w:rFonts w:ascii="Arial" w:hAnsi="Arial" w:cs="Arial"/>
          <w:b/>
          <w:sz w:val="20"/>
          <w:szCs w:val="20"/>
        </w:rPr>
        <w:t>el</w:t>
      </w:r>
      <w:r w:rsidR="005541A1" w:rsidRPr="000B1410">
        <w:rPr>
          <w:rFonts w:ascii="Arial" w:hAnsi="Arial" w:cs="Arial"/>
          <w:b/>
          <w:sz w:val="20"/>
          <w:szCs w:val="20"/>
        </w:rPr>
        <w:t xml:space="preserve"> veřejné zakázky:</w:t>
      </w:r>
    </w:p>
    <w:p w14:paraId="40F9BD04" w14:textId="3BBFD99E" w:rsidR="005541A1" w:rsidRPr="000B1410" w:rsidRDefault="005541A1" w:rsidP="006812D5">
      <w:pPr>
        <w:spacing w:before="120" w:after="120" w:line="280" w:lineRule="atLeast"/>
        <w:ind w:firstLine="0"/>
        <w:jc w:val="center"/>
        <w:rPr>
          <w:rFonts w:ascii="Arial" w:hAnsi="Arial" w:cs="Arial"/>
          <w:sz w:val="20"/>
          <w:szCs w:val="20"/>
        </w:rPr>
      </w:pPr>
      <w:r w:rsidRPr="000B1410">
        <w:rPr>
          <w:rFonts w:ascii="Arial" w:hAnsi="Arial" w:cs="Arial"/>
          <w:sz w:val="20"/>
          <w:szCs w:val="20"/>
        </w:rPr>
        <w:t>Česká republika – Ministerstvo práce a sociálních věcí</w:t>
      </w:r>
    </w:p>
    <w:p w14:paraId="40F9BD05" w14:textId="7A4DB282" w:rsidR="005541A1" w:rsidRPr="000B1410" w:rsidRDefault="005541A1" w:rsidP="006812D5">
      <w:pPr>
        <w:spacing w:before="120" w:after="120" w:line="280" w:lineRule="atLeast"/>
        <w:ind w:firstLine="0"/>
        <w:jc w:val="center"/>
        <w:rPr>
          <w:rFonts w:ascii="Arial" w:hAnsi="Arial" w:cs="Arial"/>
          <w:sz w:val="20"/>
          <w:szCs w:val="20"/>
        </w:rPr>
      </w:pPr>
      <w:r w:rsidRPr="000B1410">
        <w:rPr>
          <w:rFonts w:ascii="Arial" w:hAnsi="Arial" w:cs="Arial"/>
          <w:sz w:val="20"/>
          <w:szCs w:val="20"/>
        </w:rPr>
        <w:t>se sídlem Na Poříčním právu 1/376, 128 01 Praha 2</w:t>
      </w:r>
    </w:p>
    <w:p w14:paraId="40F9BD06" w14:textId="7324F2B0" w:rsidR="005541A1" w:rsidRPr="000B1410" w:rsidRDefault="005541A1" w:rsidP="006812D5">
      <w:pPr>
        <w:spacing w:before="120" w:after="120" w:line="280" w:lineRule="atLeast"/>
        <w:ind w:firstLine="0"/>
        <w:jc w:val="center"/>
        <w:rPr>
          <w:rFonts w:ascii="Arial" w:hAnsi="Arial" w:cs="Arial"/>
          <w:sz w:val="20"/>
          <w:szCs w:val="20"/>
        </w:rPr>
      </w:pPr>
      <w:r w:rsidRPr="000B1410">
        <w:rPr>
          <w:rFonts w:ascii="Arial" w:hAnsi="Arial" w:cs="Arial"/>
          <w:sz w:val="20"/>
          <w:szCs w:val="20"/>
        </w:rPr>
        <w:t>IČO: 00551023</w:t>
      </w:r>
    </w:p>
    <w:p w14:paraId="40F9BD07" w14:textId="64384950" w:rsidR="005541A1" w:rsidRPr="000B1410" w:rsidRDefault="00977906" w:rsidP="005541A1">
      <w:pPr>
        <w:spacing w:before="120" w:after="120" w:line="280" w:lineRule="atLeast"/>
        <w:jc w:val="center"/>
        <w:rPr>
          <w:rFonts w:ascii="Arial" w:hAnsi="Arial" w:cs="Arial"/>
          <w:sz w:val="20"/>
          <w:szCs w:val="20"/>
        </w:rPr>
      </w:pPr>
      <w:r w:rsidRPr="00087D40">
        <w:rPr>
          <w:rFonts w:cs="Arial"/>
          <w:noProof/>
          <w:szCs w:val="20"/>
        </w:rPr>
        <w:drawing>
          <wp:anchor distT="0" distB="0" distL="114300" distR="114300" simplePos="0" relativeHeight="251658752" behindDoc="1" locked="0" layoutInCell="1" allowOverlap="1" wp14:anchorId="282B4033" wp14:editId="4A7D0CA6">
            <wp:simplePos x="0" y="0"/>
            <wp:positionH relativeFrom="column">
              <wp:posOffset>2157095</wp:posOffset>
            </wp:positionH>
            <wp:positionV relativeFrom="paragraph">
              <wp:posOffset>93980</wp:posOffset>
            </wp:positionV>
            <wp:extent cx="1438275" cy="1476375"/>
            <wp:effectExtent l="0" t="0" r="9525" b="9525"/>
            <wp:wrapNone/>
            <wp:docPr id="1" name="obrázek 2" descr="http://www.mpsv.cz/images/clanky/5699/logoMPSV-m-s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psv.cz/images/clanky/5699/logoMPSV-m-sm.jpg"/>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438275" cy="147637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0F9BD08" w14:textId="12B3DA32" w:rsidR="005541A1" w:rsidRPr="000B1410" w:rsidRDefault="005541A1" w:rsidP="005541A1">
      <w:pPr>
        <w:tabs>
          <w:tab w:val="left" w:pos="0"/>
        </w:tabs>
        <w:spacing w:before="120" w:after="120" w:line="280" w:lineRule="atLeast"/>
        <w:rPr>
          <w:rFonts w:ascii="Arial" w:hAnsi="Arial" w:cs="Arial"/>
          <w:szCs w:val="20"/>
        </w:rPr>
      </w:pPr>
    </w:p>
    <w:p w14:paraId="40F9BD09" w14:textId="77777777" w:rsidR="005541A1" w:rsidRPr="000B1410" w:rsidRDefault="005541A1" w:rsidP="005541A1">
      <w:pPr>
        <w:tabs>
          <w:tab w:val="left" w:pos="0"/>
        </w:tabs>
        <w:spacing w:before="120" w:after="120" w:line="280" w:lineRule="atLeast"/>
        <w:rPr>
          <w:rFonts w:ascii="Arial" w:hAnsi="Arial" w:cs="Arial"/>
          <w:szCs w:val="20"/>
        </w:rPr>
      </w:pPr>
    </w:p>
    <w:p w14:paraId="40F9BD0A" w14:textId="77777777" w:rsidR="005541A1" w:rsidRPr="000B1410" w:rsidRDefault="005541A1" w:rsidP="005541A1">
      <w:pPr>
        <w:tabs>
          <w:tab w:val="left" w:pos="0"/>
        </w:tabs>
        <w:spacing w:before="120" w:after="120" w:line="280" w:lineRule="atLeast"/>
        <w:rPr>
          <w:rFonts w:ascii="Arial" w:hAnsi="Arial" w:cs="Arial"/>
          <w:szCs w:val="20"/>
        </w:rPr>
      </w:pPr>
    </w:p>
    <w:p w14:paraId="40F9BD0B" w14:textId="77777777" w:rsidR="005541A1" w:rsidRPr="000B1410" w:rsidRDefault="005541A1" w:rsidP="005541A1">
      <w:pPr>
        <w:tabs>
          <w:tab w:val="left" w:pos="0"/>
        </w:tabs>
        <w:spacing w:before="120" w:after="120" w:line="280" w:lineRule="atLeast"/>
        <w:rPr>
          <w:rFonts w:ascii="Arial" w:hAnsi="Arial" w:cs="Arial"/>
          <w:szCs w:val="20"/>
        </w:rPr>
      </w:pPr>
    </w:p>
    <w:p w14:paraId="40F9BD0C" w14:textId="77777777" w:rsidR="005541A1" w:rsidRPr="000B1410" w:rsidRDefault="005541A1" w:rsidP="005541A1">
      <w:pPr>
        <w:tabs>
          <w:tab w:val="left" w:pos="0"/>
        </w:tabs>
        <w:spacing w:before="120" w:after="120" w:line="280" w:lineRule="atLeast"/>
        <w:rPr>
          <w:rFonts w:ascii="Arial" w:hAnsi="Arial" w:cs="Arial"/>
          <w:szCs w:val="20"/>
        </w:rPr>
      </w:pPr>
    </w:p>
    <w:p w14:paraId="40F9BD0D" w14:textId="77777777" w:rsidR="005541A1" w:rsidRPr="000B1410" w:rsidRDefault="005541A1" w:rsidP="005541A1">
      <w:pPr>
        <w:tabs>
          <w:tab w:val="left" w:pos="0"/>
        </w:tabs>
        <w:spacing w:before="120" w:after="120" w:line="280" w:lineRule="atLeast"/>
        <w:rPr>
          <w:rFonts w:ascii="Arial" w:hAnsi="Arial" w:cs="Arial"/>
          <w:szCs w:val="20"/>
        </w:rPr>
      </w:pPr>
    </w:p>
    <w:p w14:paraId="40F9BD0E" w14:textId="77777777" w:rsidR="005541A1" w:rsidRPr="000B1410" w:rsidRDefault="005541A1" w:rsidP="005541A1">
      <w:pPr>
        <w:tabs>
          <w:tab w:val="left" w:pos="0"/>
        </w:tabs>
        <w:spacing w:before="120" w:after="120" w:line="280" w:lineRule="atLeast"/>
        <w:jc w:val="center"/>
        <w:rPr>
          <w:rFonts w:ascii="Arial" w:hAnsi="Arial" w:cs="Arial"/>
          <w:szCs w:val="20"/>
        </w:rPr>
      </w:pPr>
      <w:r w:rsidRPr="000B1410">
        <w:rPr>
          <w:rFonts w:ascii="Arial" w:hAnsi="Arial" w:cs="Arial"/>
          <w:sz w:val="20"/>
          <w:szCs w:val="20"/>
        </w:rPr>
        <w:t>(dále jen „</w:t>
      </w:r>
      <w:r w:rsidR="00F72D13" w:rsidRPr="000B1410">
        <w:rPr>
          <w:rFonts w:ascii="Arial" w:hAnsi="Arial" w:cs="Arial"/>
          <w:b/>
          <w:sz w:val="20"/>
          <w:szCs w:val="20"/>
        </w:rPr>
        <w:t>Z</w:t>
      </w:r>
      <w:r w:rsidR="00A85394" w:rsidRPr="000B1410">
        <w:rPr>
          <w:rFonts w:ascii="Arial" w:hAnsi="Arial" w:cs="Arial"/>
          <w:b/>
          <w:sz w:val="20"/>
          <w:szCs w:val="20"/>
        </w:rPr>
        <w:t>adav</w:t>
      </w:r>
      <w:r w:rsidR="00823D46" w:rsidRPr="000B1410">
        <w:rPr>
          <w:rFonts w:ascii="Arial" w:hAnsi="Arial" w:cs="Arial"/>
          <w:b/>
          <w:sz w:val="20"/>
          <w:szCs w:val="20"/>
        </w:rPr>
        <w:t>at</w:t>
      </w:r>
      <w:r w:rsidR="00A85394" w:rsidRPr="000B1410">
        <w:rPr>
          <w:rFonts w:ascii="Arial" w:hAnsi="Arial" w:cs="Arial"/>
          <w:b/>
          <w:sz w:val="20"/>
          <w:szCs w:val="20"/>
        </w:rPr>
        <w:t>el</w:t>
      </w:r>
      <w:r w:rsidRPr="000B1410">
        <w:rPr>
          <w:rFonts w:ascii="Arial" w:hAnsi="Arial" w:cs="Arial"/>
          <w:sz w:val="20"/>
          <w:szCs w:val="20"/>
        </w:rPr>
        <w:t>“ nebo „</w:t>
      </w:r>
      <w:r w:rsidRPr="000B1410">
        <w:rPr>
          <w:rFonts w:ascii="Arial" w:hAnsi="Arial" w:cs="Arial"/>
          <w:b/>
          <w:sz w:val="20"/>
          <w:szCs w:val="20"/>
        </w:rPr>
        <w:t>MPSV</w:t>
      </w:r>
      <w:r w:rsidRPr="000B1410">
        <w:rPr>
          <w:rFonts w:ascii="Arial" w:hAnsi="Arial" w:cs="Arial"/>
          <w:sz w:val="20"/>
          <w:szCs w:val="20"/>
        </w:rPr>
        <w:t>“</w:t>
      </w:r>
      <w:r w:rsidR="00E937D3" w:rsidRPr="000B1410">
        <w:rPr>
          <w:rFonts w:ascii="Arial" w:hAnsi="Arial" w:cs="Arial"/>
          <w:sz w:val="20"/>
          <w:szCs w:val="20"/>
        </w:rPr>
        <w:t xml:space="preserve"> nebo také </w:t>
      </w:r>
      <w:r w:rsidR="00E937D3" w:rsidRPr="000B1410">
        <w:rPr>
          <w:rFonts w:ascii="Arial" w:hAnsi="Arial" w:cs="Arial"/>
          <w:b/>
          <w:sz w:val="20"/>
          <w:szCs w:val="20"/>
        </w:rPr>
        <w:t>„</w:t>
      </w:r>
      <w:r w:rsidR="00F72D13" w:rsidRPr="000B1410">
        <w:rPr>
          <w:rFonts w:ascii="Arial" w:hAnsi="Arial" w:cs="Arial"/>
          <w:b/>
          <w:sz w:val="20"/>
          <w:szCs w:val="20"/>
        </w:rPr>
        <w:t>Objednatel</w:t>
      </w:r>
      <w:r w:rsidR="00E937D3" w:rsidRPr="000B1410">
        <w:rPr>
          <w:rFonts w:ascii="Arial" w:hAnsi="Arial" w:cs="Arial"/>
          <w:b/>
          <w:sz w:val="20"/>
          <w:szCs w:val="20"/>
        </w:rPr>
        <w:t>“</w:t>
      </w:r>
      <w:r w:rsidRPr="000B1410">
        <w:rPr>
          <w:rFonts w:ascii="Arial" w:hAnsi="Arial" w:cs="Arial"/>
          <w:b/>
          <w:sz w:val="20"/>
          <w:szCs w:val="20"/>
        </w:rPr>
        <w:t>)</w:t>
      </w:r>
    </w:p>
    <w:p w14:paraId="40F9BD0F" w14:textId="77777777" w:rsidR="00224060" w:rsidRPr="000B1410" w:rsidRDefault="00224060" w:rsidP="005541A1">
      <w:pPr>
        <w:spacing w:line="280" w:lineRule="atLeast"/>
        <w:rPr>
          <w:rFonts w:ascii="Arial" w:hAnsi="Arial" w:cs="Arial"/>
          <w:sz w:val="20"/>
        </w:rPr>
      </w:pPr>
    </w:p>
    <w:p w14:paraId="40F9BD10" w14:textId="77777777" w:rsidR="006E29D2" w:rsidRPr="000B1410" w:rsidRDefault="006E29D2" w:rsidP="006E29D2">
      <w:pPr>
        <w:tabs>
          <w:tab w:val="left" w:pos="0"/>
        </w:tabs>
        <w:spacing w:line="280" w:lineRule="atLeast"/>
        <w:ind w:firstLine="0"/>
        <w:rPr>
          <w:rFonts w:ascii="Arial" w:hAnsi="Arial" w:cs="Arial"/>
          <w:sz w:val="20"/>
          <w:szCs w:val="20"/>
          <w:u w:val="single"/>
        </w:rPr>
      </w:pPr>
    </w:p>
    <w:p w14:paraId="40F9BD11" w14:textId="77777777" w:rsidR="006E29D2" w:rsidRPr="000B1410" w:rsidRDefault="006E29D2" w:rsidP="006E29D2">
      <w:pPr>
        <w:tabs>
          <w:tab w:val="left" w:pos="0"/>
        </w:tabs>
        <w:spacing w:line="280" w:lineRule="atLeast"/>
        <w:ind w:firstLine="0"/>
        <w:rPr>
          <w:rFonts w:ascii="Arial" w:hAnsi="Arial" w:cs="Arial"/>
          <w:sz w:val="20"/>
          <w:szCs w:val="20"/>
          <w:u w:val="single"/>
        </w:rPr>
      </w:pPr>
    </w:p>
    <w:p w14:paraId="40F9BD12" w14:textId="77777777" w:rsidR="006E29D2" w:rsidRPr="000B1410" w:rsidRDefault="006E29D2" w:rsidP="006E29D2">
      <w:pPr>
        <w:tabs>
          <w:tab w:val="left" w:pos="0"/>
        </w:tabs>
        <w:spacing w:line="280" w:lineRule="atLeast"/>
        <w:ind w:firstLine="0"/>
        <w:rPr>
          <w:rFonts w:ascii="Arial" w:hAnsi="Arial" w:cs="Arial"/>
          <w:sz w:val="20"/>
          <w:szCs w:val="20"/>
          <w:u w:val="single"/>
        </w:rPr>
      </w:pPr>
      <w:r w:rsidRPr="000B1410">
        <w:rPr>
          <w:rFonts w:ascii="Arial" w:hAnsi="Arial" w:cs="Arial"/>
          <w:sz w:val="20"/>
          <w:szCs w:val="20"/>
          <w:u w:val="single"/>
        </w:rPr>
        <w:t>Osoba oprávněná zastupovat zadavatele</w:t>
      </w:r>
    </w:p>
    <w:p w14:paraId="40F9BD13" w14:textId="4820A43D" w:rsidR="006E29D2" w:rsidRPr="000B1410" w:rsidRDefault="006E29D2" w:rsidP="006E29D2">
      <w:pPr>
        <w:tabs>
          <w:tab w:val="left" w:pos="0"/>
        </w:tabs>
        <w:spacing w:line="280" w:lineRule="atLeast"/>
        <w:ind w:firstLine="0"/>
        <w:rPr>
          <w:rFonts w:ascii="Arial" w:hAnsi="Arial" w:cs="Arial"/>
          <w:sz w:val="20"/>
          <w:szCs w:val="20"/>
        </w:rPr>
      </w:pPr>
      <w:r w:rsidRPr="000B1410">
        <w:rPr>
          <w:rFonts w:ascii="Arial" w:hAnsi="Arial" w:cs="Arial"/>
          <w:sz w:val="20"/>
          <w:szCs w:val="20"/>
        </w:rPr>
        <w:t xml:space="preserve">Mgr. Bc. et Bc. Robert Baxa, </w:t>
      </w:r>
      <w:r w:rsidR="00EE53AA">
        <w:rPr>
          <w:rFonts w:ascii="Arial" w:hAnsi="Arial" w:cs="Arial"/>
          <w:sz w:val="20"/>
          <w:szCs w:val="20"/>
        </w:rPr>
        <w:t>LL.M.</w:t>
      </w:r>
    </w:p>
    <w:p w14:paraId="40F9BD14" w14:textId="77777777" w:rsidR="006E29D2" w:rsidRPr="000B1410" w:rsidRDefault="006E29D2" w:rsidP="006E29D2">
      <w:pPr>
        <w:tabs>
          <w:tab w:val="left" w:pos="0"/>
        </w:tabs>
        <w:spacing w:line="280" w:lineRule="atLeast"/>
        <w:ind w:firstLine="0"/>
        <w:rPr>
          <w:rFonts w:ascii="Arial" w:hAnsi="Arial" w:cs="Arial"/>
          <w:sz w:val="20"/>
          <w:szCs w:val="20"/>
        </w:rPr>
      </w:pPr>
      <w:r w:rsidRPr="000B1410">
        <w:rPr>
          <w:rFonts w:ascii="Arial" w:hAnsi="Arial" w:cs="Arial"/>
          <w:sz w:val="20"/>
          <w:szCs w:val="20"/>
        </w:rPr>
        <w:t>první náměstek ministryně,</w:t>
      </w:r>
    </w:p>
    <w:p w14:paraId="40F9BD15" w14:textId="77777777" w:rsidR="006E29D2" w:rsidRPr="000B1410" w:rsidRDefault="006E29D2" w:rsidP="006E29D2">
      <w:pPr>
        <w:tabs>
          <w:tab w:val="left" w:pos="0"/>
        </w:tabs>
        <w:spacing w:line="280" w:lineRule="atLeast"/>
        <w:ind w:firstLine="0"/>
        <w:rPr>
          <w:rFonts w:ascii="Arial" w:hAnsi="Arial" w:cs="Arial"/>
          <w:sz w:val="20"/>
          <w:szCs w:val="20"/>
          <w:u w:val="single"/>
        </w:rPr>
      </w:pPr>
      <w:r w:rsidRPr="000B1410">
        <w:rPr>
          <w:rFonts w:ascii="Arial" w:hAnsi="Arial" w:cs="Arial"/>
          <w:sz w:val="20"/>
          <w:szCs w:val="20"/>
        </w:rPr>
        <w:t>náměstek pro řízení sekce informačních technologií</w:t>
      </w:r>
      <w:r w:rsidRPr="000B1410">
        <w:rPr>
          <w:rFonts w:ascii="Arial" w:hAnsi="Arial" w:cs="Arial"/>
          <w:sz w:val="20"/>
          <w:szCs w:val="20"/>
          <w:u w:val="single"/>
        </w:rPr>
        <w:t xml:space="preserve"> </w:t>
      </w:r>
    </w:p>
    <w:p w14:paraId="40F9BD16" w14:textId="77777777" w:rsidR="006E29D2" w:rsidRPr="000B1410" w:rsidRDefault="006E29D2" w:rsidP="006E29D2">
      <w:pPr>
        <w:tabs>
          <w:tab w:val="left" w:pos="0"/>
        </w:tabs>
        <w:spacing w:before="120" w:line="280" w:lineRule="atLeast"/>
        <w:ind w:firstLine="0"/>
        <w:rPr>
          <w:rFonts w:ascii="Arial" w:hAnsi="Arial" w:cs="Arial"/>
          <w:sz w:val="20"/>
          <w:szCs w:val="20"/>
          <w:u w:val="single"/>
        </w:rPr>
      </w:pPr>
    </w:p>
    <w:p w14:paraId="40F9BD17" w14:textId="77777777" w:rsidR="006E29D2" w:rsidRPr="000B1410" w:rsidRDefault="006E29D2" w:rsidP="006E29D2">
      <w:pPr>
        <w:tabs>
          <w:tab w:val="left" w:pos="0"/>
        </w:tabs>
        <w:spacing w:line="280" w:lineRule="atLeast"/>
        <w:ind w:firstLine="0"/>
        <w:rPr>
          <w:rFonts w:ascii="Arial" w:hAnsi="Arial" w:cs="Arial"/>
          <w:sz w:val="20"/>
          <w:szCs w:val="20"/>
        </w:rPr>
      </w:pPr>
      <w:r w:rsidRPr="000B1410">
        <w:rPr>
          <w:rFonts w:ascii="Arial" w:hAnsi="Arial" w:cs="Arial"/>
          <w:sz w:val="20"/>
          <w:szCs w:val="20"/>
          <w:u w:val="single"/>
        </w:rPr>
        <w:t>Kontaktní osoba zadavatele</w:t>
      </w:r>
    </w:p>
    <w:p w14:paraId="40F9BD18" w14:textId="77777777" w:rsidR="006E29D2" w:rsidRPr="000B1410" w:rsidRDefault="006E29D2" w:rsidP="006E29D2">
      <w:pPr>
        <w:spacing w:before="60" w:line="280" w:lineRule="atLeast"/>
        <w:ind w:firstLine="0"/>
        <w:rPr>
          <w:rFonts w:ascii="Arial" w:hAnsi="Arial" w:cs="Arial"/>
          <w:sz w:val="20"/>
          <w:szCs w:val="20"/>
        </w:rPr>
      </w:pPr>
      <w:r w:rsidRPr="000B1410">
        <w:rPr>
          <w:rFonts w:ascii="Arial" w:hAnsi="Arial" w:cs="Arial"/>
          <w:sz w:val="20"/>
          <w:szCs w:val="20"/>
        </w:rPr>
        <w:t>Ing. Alena Najmanová, oddělení veřejných zakázek</w:t>
      </w:r>
    </w:p>
    <w:p w14:paraId="40F9BD19" w14:textId="77777777" w:rsidR="006E29D2" w:rsidRPr="000B1410" w:rsidRDefault="006E29D2" w:rsidP="006E29D2">
      <w:pPr>
        <w:spacing w:line="280" w:lineRule="atLeast"/>
        <w:ind w:firstLine="0"/>
        <w:rPr>
          <w:rFonts w:ascii="Arial" w:hAnsi="Arial" w:cs="Arial"/>
          <w:sz w:val="20"/>
          <w:szCs w:val="20"/>
        </w:rPr>
      </w:pPr>
      <w:r w:rsidRPr="000B1410">
        <w:rPr>
          <w:rFonts w:ascii="Arial" w:hAnsi="Arial" w:cs="Arial"/>
          <w:sz w:val="20"/>
          <w:szCs w:val="20"/>
        </w:rPr>
        <w:t xml:space="preserve">e-mail: </w:t>
      </w:r>
      <w:hyperlink r:id="rId17" w:history="1">
        <w:r w:rsidRPr="000B1410">
          <w:rPr>
            <w:rStyle w:val="Hypertextovodkaz"/>
            <w:rFonts w:ascii="Arial" w:hAnsi="Arial" w:cs="Arial"/>
            <w:sz w:val="20"/>
            <w:szCs w:val="20"/>
          </w:rPr>
          <w:t>alena.najmanova@mpsv.cz</w:t>
        </w:r>
      </w:hyperlink>
    </w:p>
    <w:p w14:paraId="40F9BD1A" w14:textId="77777777" w:rsidR="00C17878" w:rsidRPr="000B1410" w:rsidRDefault="006E29D2" w:rsidP="00D03744">
      <w:pPr>
        <w:ind w:firstLine="0"/>
        <w:rPr>
          <w:rFonts w:ascii="Arial" w:hAnsi="Arial" w:cs="Arial"/>
          <w:b/>
          <w:bCs/>
          <w:caps/>
          <w:sz w:val="20"/>
          <w:szCs w:val="20"/>
        </w:rPr>
      </w:pPr>
      <w:r w:rsidRPr="000B1410">
        <w:rPr>
          <w:rFonts w:ascii="Arial" w:hAnsi="Arial" w:cs="Arial"/>
          <w:sz w:val="20"/>
          <w:szCs w:val="20"/>
        </w:rPr>
        <w:t>tel.: +420 221 922 540</w:t>
      </w:r>
    </w:p>
    <w:p w14:paraId="40F9BD1B" w14:textId="77777777" w:rsidR="005541A1" w:rsidRPr="000B1410" w:rsidRDefault="005541A1" w:rsidP="005541A1">
      <w:pPr>
        <w:spacing w:line="280" w:lineRule="atLeast"/>
        <w:rPr>
          <w:rFonts w:ascii="Arial" w:hAnsi="Arial" w:cs="Arial"/>
          <w:b/>
          <w:bCs/>
          <w:caps/>
          <w:sz w:val="20"/>
          <w:szCs w:val="20"/>
        </w:rPr>
      </w:pPr>
    </w:p>
    <w:sdt>
      <w:sdtPr>
        <w:rPr>
          <w:rFonts w:ascii="Arial" w:hAnsi="Arial" w:cs="Arial"/>
          <w:sz w:val="20"/>
          <w:szCs w:val="20"/>
        </w:rPr>
        <w:id w:val="949051928"/>
        <w:docPartObj>
          <w:docPartGallery w:val="Table of Contents"/>
          <w:docPartUnique/>
        </w:docPartObj>
      </w:sdtPr>
      <w:sdtEndPr>
        <w:rPr>
          <w:bCs/>
        </w:rPr>
      </w:sdtEndPr>
      <w:sdtContent>
        <w:p w14:paraId="40F9BD1C" w14:textId="77777777" w:rsidR="00C52132" w:rsidRPr="00647F99" w:rsidRDefault="00C52132" w:rsidP="006E29D2">
          <w:pPr>
            <w:pStyle w:val="Bezmezer"/>
            <w:spacing w:line="280" w:lineRule="atLeast"/>
            <w:jc w:val="both"/>
            <w:rPr>
              <w:rFonts w:ascii="Arial" w:hAnsi="Arial" w:cs="Arial"/>
              <w:sz w:val="20"/>
              <w:szCs w:val="20"/>
            </w:rPr>
          </w:pPr>
          <w:r w:rsidRPr="00647F99">
            <w:rPr>
              <w:rFonts w:ascii="Arial" w:hAnsi="Arial" w:cs="Arial"/>
              <w:sz w:val="20"/>
              <w:szCs w:val="20"/>
            </w:rPr>
            <w:t>Obsah</w:t>
          </w:r>
        </w:p>
        <w:p w14:paraId="3E9A0F9F" w14:textId="77777777" w:rsidR="00977906" w:rsidRPr="00647F99" w:rsidRDefault="00C52132">
          <w:pPr>
            <w:pStyle w:val="Obsah1"/>
            <w:tabs>
              <w:tab w:val="left" w:pos="699"/>
              <w:tab w:val="right" w:leader="dot" w:pos="9060"/>
            </w:tabs>
            <w:rPr>
              <w:del w:id="1" w:author="Autor"/>
              <w:rFonts w:ascii="Arial" w:hAnsi="Arial" w:cs="Arial"/>
              <w:noProof/>
              <w:sz w:val="20"/>
              <w:szCs w:val="20"/>
            </w:rPr>
          </w:pPr>
          <w:r w:rsidRPr="00647F99">
            <w:rPr>
              <w:rFonts w:ascii="Arial" w:hAnsi="Arial" w:cs="Arial"/>
              <w:sz w:val="20"/>
              <w:szCs w:val="20"/>
            </w:rPr>
            <w:fldChar w:fldCharType="begin"/>
          </w:r>
          <w:r w:rsidRPr="00647F99">
            <w:rPr>
              <w:rFonts w:ascii="Arial" w:hAnsi="Arial" w:cs="Arial"/>
              <w:sz w:val="20"/>
              <w:szCs w:val="20"/>
            </w:rPr>
            <w:instrText xml:space="preserve"> TOC \o "1-3" \h \z \u </w:instrText>
          </w:r>
          <w:r w:rsidRPr="00647F99">
            <w:rPr>
              <w:rFonts w:ascii="Arial" w:hAnsi="Arial" w:cs="Arial"/>
              <w:sz w:val="20"/>
              <w:szCs w:val="20"/>
            </w:rPr>
            <w:fldChar w:fldCharType="separate"/>
          </w:r>
          <w:del w:id="2" w:author="Autor">
            <w:r w:rsidR="006E52F1">
              <w:fldChar w:fldCharType="begin"/>
            </w:r>
            <w:r w:rsidR="006E52F1">
              <w:delInstrText xml:space="preserve"> HYPERLINK \l "_Toc467680783" </w:delInstrText>
            </w:r>
            <w:r w:rsidR="006E52F1">
              <w:fldChar w:fldCharType="separate"/>
            </w:r>
            <w:r w:rsidR="00977906" w:rsidRPr="00647F99">
              <w:rPr>
                <w:rStyle w:val="Hypertextovodkaz"/>
                <w:rFonts w:ascii="Arial" w:hAnsi="Arial" w:cs="Arial"/>
                <w:noProof/>
                <w:sz w:val="20"/>
                <w:szCs w:val="20"/>
              </w:rPr>
              <w:delText>1</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Úvod</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_Toc467680783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3" w:author="Autor">
            <w:r w:rsidR="00BE5D8E">
              <w:rPr>
                <w:rFonts w:ascii="Arial" w:hAnsi="Arial" w:cs="Arial"/>
                <w:noProof/>
                <w:webHidden/>
                <w:sz w:val="20"/>
                <w:szCs w:val="20"/>
              </w:rPr>
              <w:t>3</w:t>
            </w:r>
          </w:ins>
          <w:del w:id="4" w:author="Autor">
            <w:r w:rsidR="00977906" w:rsidRPr="00647F99">
              <w:rPr>
                <w:rFonts w:ascii="Arial" w:hAnsi="Arial" w:cs="Arial"/>
                <w:noProof/>
                <w:webHidden/>
                <w:sz w:val="20"/>
                <w:szCs w:val="20"/>
              </w:rPr>
              <w:fldChar w:fldCharType="end"/>
            </w:r>
            <w:r w:rsidR="006E52F1">
              <w:rPr>
                <w:rFonts w:ascii="Arial" w:hAnsi="Arial" w:cs="Arial"/>
                <w:noProof/>
                <w:sz w:val="20"/>
                <w:szCs w:val="20"/>
              </w:rPr>
              <w:fldChar w:fldCharType="end"/>
            </w:r>
          </w:del>
        </w:p>
        <w:p w14:paraId="37562C97" w14:textId="77777777" w:rsidR="00977906" w:rsidRPr="00647F99" w:rsidRDefault="006E52F1">
          <w:pPr>
            <w:pStyle w:val="Obsah1"/>
            <w:tabs>
              <w:tab w:val="left" w:pos="699"/>
              <w:tab w:val="right" w:leader="dot" w:pos="9060"/>
            </w:tabs>
            <w:rPr>
              <w:del w:id="5" w:author="Autor"/>
              <w:rFonts w:ascii="Arial" w:hAnsi="Arial" w:cs="Arial"/>
              <w:noProof/>
              <w:sz w:val="20"/>
              <w:szCs w:val="20"/>
            </w:rPr>
          </w:pPr>
          <w:del w:id="6" w:author="Autor">
            <w:r>
              <w:fldChar w:fldCharType="begin"/>
            </w:r>
            <w:r>
              <w:delInstrText xml:space="preserve"> HYPERLINK \l "_Toc467680784" </w:delInstrText>
            </w:r>
            <w:r>
              <w:fldChar w:fldCharType="separate"/>
            </w:r>
            <w:r w:rsidR="00977906" w:rsidRPr="00647F99">
              <w:rPr>
                <w:rStyle w:val="Hypertextovodkaz"/>
                <w:rFonts w:ascii="Arial" w:hAnsi="Arial" w:cs="Arial"/>
                <w:noProof/>
                <w:sz w:val="20"/>
                <w:szCs w:val="20"/>
              </w:rPr>
              <w:delText>2</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Charakter předmětu plnění</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_Toc467680784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7" w:author="Autor">
            <w:r w:rsidR="00BE5D8E">
              <w:rPr>
                <w:rFonts w:ascii="Arial" w:hAnsi="Arial" w:cs="Arial"/>
                <w:noProof/>
                <w:webHidden/>
                <w:sz w:val="20"/>
                <w:szCs w:val="20"/>
              </w:rPr>
              <w:t>3</w:t>
            </w:r>
          </w:ins>
          <w:del w:id="8"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7FF970EC" w14:textId="77777777" w:rsidR="00977906" w:rsidRPr="00647F99" w:rsidRDefault="006E52F1">
          <w:pPr>
            <w:pStyle w:val="Obsah1"/>
            <w:tabs>
              <w:tab w:val="left" w:pos="699"/>
              <w:tab w:val="right" w:leader="dot" w:pos="9060"/>
            </w:tabs>
            <w:rPr>
              <w:del w:id="9" w:author="Autor"/>
              <w:rFonts w:ascii="Arial" w:hAnsi="Arial" w:cs="Arial"/>
              <w:noProof/>
              <w:sz w:val="20"/>
              <w:szCs w:val="20"/>
            </w:rPr>
          </w:pPr>
          <w:del w:id="10" w:author="Autor">
            <w:r>
              <w:fldChar w:fldCharType="begin"/>
            </w:r>
            <w:r>
              <w:delInstrText xml:space="preserve"> HYPERLINK \l "_Toc467680785" </w:delInstrText>
            </w:r>
            <w:r>
              <w:fldChar w:fldCharType="separate"/>
            </w:r>
            <w:r w:rsidR="00977906" w:rsidRPr="00647F99">
              <w:rPr>
                <w:rStyle w:val="Hypertextovodkaz"/>
                <w:rFonts w:ascii="Arial" w:hAnsi="Arial" w:cs="Arial"/>
                <w:noProof/>
                <w:sz w:val="20"/>
                <w:szCs w:val="20"/>
              </w:rPr>
              <w:delText>3</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Popis stávajícího stavu</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_Toc467680785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11" w:author="Autor">
            <w:r w:rsidR="00BE5D8E">
              <w:rPr>
                <w:rFonts w:ascii="Arial" w:hAnsi="Arial" w:cs="Arial"/>
                <w:noProof/>
                <w:webHidden/>
                <w:sz w:val="20"/>
                <w:szCs w:val="20"/>
              </w:rPr>
              <w:t>3</w:t>
            </w:r>
          </w:ins>
          <w:del w:id="12"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1F6E064C" w14:textId="77777777" w:rsidR="00977906" w:rsidRPr="00647F99" w:rsidRDefault="006E52F1">
          <w:pPr>
            <w:pStyle w:val="Obsah1"/>
            <w:tabs>
              <w:tab w:val="left" w:pos="699"/>
              <w:tab w:val="right" w:leader="dot" w:pos="9060"/>
            </w:tabs>
            <w:rPr>
              <w:del w:id="13" w:author="Autor"/>
              <w:rFonts w:ascii="Arial" w:hAnsi="Arial" w:cs="Arial"/>
              <w:noProof/>
              <w:sz w:val="20"/>
              <w:szCs w:val="20"/>
            </w:rPr>
          </w:pPr>
          <w:del w:id="14" w:author="Autor">
            <w:r>
              <w:fldChar w:fldCharType="begin"/>
            </w:r>
            <w:r>
              <w:delInstrText xml:space="preserve"> HYPERLINK \l "_Toc467680786" </w:delInstrText>
            </w:r>
            <w:r>
              <w:fldChar w:fldCharType="separate"/>
            </w:r>
            <w:r w:rsidR="00977906" w:rsidRPr="00647F99">
              <w:rPr>
                <w:rStyle w:val="Hypertextovodkaz"/>
                <w:rFonts w:ascii="Arial" w:hAnsi="Arial" w:cs="Arial"/>
                <w:noProof/>
                <w:sz w:val="20"/>
                <w:szCs w:val="20"/>
              </w:rPr>
              <w:delText>4</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Požadavky na služby</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_Toc467680786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15" w:author="Autor">
            <w:r w:rsidR="00BE5D8E">
              <w:rPr>
                <w:rFonts w:ascii="Arial" w:hAnsi="Arial" w:cs="Arial"/>
                <w:noProof/>
                <w:webHidden/>
                <w:sz w:val="20"/>
                <w:szCs w:val="20"/>
              </w:rPr>
              <w:t>4</w:t>
            </w:r>
          </w:ins>
          <w:del w:id="16"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5AF44F20" w14:textId="77777777" w:rsidR="00977906" w:rsidRPr="00647F99" w:rsidRDefault="006E52F1">
          <w:pPr>
            <w:pStyle w:val="Obsah2"/>
            <w:rPr>
              <w:del w:id="17" w:author="Autor"/>
              <w:rFonts w:ascii="Arial" w:hAnsi="Arial" w:cs="Arial"/>
              <w:noProof/>
              <w:sz w:val="20"/>
              <w:szCs w:val="20"/>
            </w:rPr>
          </w:pPr>
          <w:del w:id="18" w:author="Autor">
            <w:r>
              <w:fldChar w:fldCharType="begin"/>
            </w:r>
            <w:r>
              <w:delInstrText xml:space="preserve"> HYPERLINK \l "_Toc467680787" </w:delInstrText>
            </w:r>
            <w:r>
              <w:fldChar w:fldCharType="separate"/>
            </w:r>
            <w:r w:rsidR="00977906" w:rsidRPr="00647F99">
              <w:rPr>
                <w:rStyle w:val="Hypertextovodkaz"/>
                <w:rFonts w:ascii="Arial" w:hAnsi="Arial" w:cs="Arial"/>
                <w:noProof/>
                <w:sz w:val="20"/>
                <w:szCs w:val="20"/>
              </w:rPr>
              <w:delText>4.1</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Oblast 1: Strategie a koncepce ICT a jeho rozvoje</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_Toc467680787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19" w:author="Autor">
            <w:r w:rsidR="00BE5D8E">
              <w:rPr>
                <w:rFonts w:ascii="Arial" w:hAnsi="Arial" w:cs="Arial"/>
                <w:noProof/>
                <w:webHidden/>
                <w:sz w:val="20"/>
                <w:szCs w:val="20"/>
              </w:rPr>
              <w:t>4</w:t>
            </w:r>
          </w:ins>
          <w:del w:id="20"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698C5D55" w14:textId="77777777" w:rsidR="00977906" w:rsidRPr="00647F99" w:rsidRDefault="006E52F1">
          <w:pPr>
            <w:pStyle w:val="Obsah2"/>
            <w:rPr>
              <w:del w:id="21" w:author="Autor"/>
              <w:rFonts w:ascii="Arial" w:hAnsi="Arial" w:cs="Arial"/>
              <w:noProof/>
              <w:sz w:val="20"/>
              <w:szCs w:val="20"/>
            </w:rPr>
          </w:pPr>
          <w:del w:id="22" w:author="Autor">
            <w:r>
              <w:fldChar w:fldCharType="begin"/>
            </w:r>
            <w:r>
              <w:delInstrText xml:space="preserve"> HYPERLINK \l "_Toc467680788" </w:delInstrText>
            </w:r>
            <w:r>
              <w:fldChar w:fldCharType="separate"/>
            </w:r>
            <w:r w:rsidR="00977906" w:rsidRPr="00647F99">
              <w:rPr>
                <w:rStyle w:val="Hypertextovodkaz"/>
                <w:rFonts w:ascii="Arial" w:hAnsi="Arial" w:cs="Arial"/>
                <w:noProof/>
                <w:sz w:val="20"/>
                <w:szCs w:val="20"/>
              </w:rPr>
              <w:delText>4.2</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Oblast 2: Portfolio ICT služeb</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_Toc467680788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23" w:author="Autor">
            <w:r w:rsidR="00BE5D8E">
              <w:rPr>
                <w:rFonts w:ascii="Arial" w:hAnsi="Arial" w:cs="Arial"/>
                <w:noProof/>
                <w:webHidden/>
                <w:sz w:val="20"/>
                <w:szCs w:val="20"/>
              </w:rPr>
              <w:t>4</w:t>
            </w:r>
          </w:ins>
          <w:del w:id="24"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48E5767F" w14:textId="77777777" w:rsidR="00977906" w:rsidRPr="00647F99" w:rsidRDefault="006E52F1">
          <w:pPr>
            <w:pStyle w:val="Obsah2"/>
            <w:rPr>
              <w:del w:id="25" w:author="Autor"/>
              <w:rFonts w:ascii="Arial" w:hAnsi="Arial" w:cs="Arial"/>
              <w:noProof/>
              <w:sz w:val="20"/>
              <w:szCs w:val="20"/>
            </w:rPr>
          </w:pPr>
          <w:del w:id="26" w:author="Autor">
            <w:r>
              <w:fldChar w:fldCharType="begin"/>
            </w:r>
            <w:r>
              <w:delInstrText xml:space="preserve"> HYPERLINK \l "_Toc467680789" </w:delInstrText>
            </w:r>
            <w:r>
              <w:fldChar w:fldCharType="separate"/>
            </w:r>
            <w:r w:rsidR="00977906" w:rsidRPr="00647F99">
              <w:rPr>
                <w:rStyle w:val="Hypertextovodkaz"/>
                <w:rFonts w:ascii="Arial" w:hAnsi="Arial" w:cs="Arial"/>
                <w:noProof/>
                <w:sz w:val="20"/>
                <w:szCs w:val="20"/>
              </w:rPr>
              <w:delText>4.3</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Oblast 3: Řízení požadavků vč. změnových</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_Toc467680789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27" w:author="Autor">
            <w:r w:rsidR="00BE5D8E">
              <w:rPr>
                <w:rFonts w:ascii="Arial" w:hAnsi="Arial" w:cs="Arial"/>
                <w:noProof/>
                <w:webHidden/>
                <w:sz w:val="20"/>
                <w:szCs w:val="20"/>
              </w:rPr>
              <w:t>5</w:t>
            </w:r>
          </w:ins>
          <w:del w:id="28"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25FFC034" w14:textId="77777777" w:rsidR="00977906" w:rsidRPr="00647F99" w:rsidRDefault="006E52F1">
          <w:pPr>
            <w:pStyle w:val="Obsah2"/>
            <w:rPr>
              <w:del w:id="29" w:author="Autor"/>
              <w:rFonts w:ascii="Arial" w:hAnsi="Arial" w:cs="Arial"/>
              <w:noProof/>
              <w:sz w:val="20"/>
              <w:szCs w:val="20"/>
            </w:rPr>
          </w:pPr>
          <w:del w:id="30" w:author="Autor">
            <w:r>
              <w:fldChar w:fldCharType="begin"/>
            </w:r>
            <w:r>
              <w:delInstrText xml:space="preserve"> HYPERLINK \l "_Toc467680790" </w:delInstrText>
            </w:r>
            <w:r>
              <w:fldChar w:fldCharType="separate"/>
            </w:r>
            <w:r w:rsidR="00977906" w:rsidRPr="00647F99">
              <w:rPr>
                <w:rStyle w:val="Hypertextovodkaz"/>
                <w:rFonts w:ascii="Arial" w:hAnsi="Arial" w:cs="Arial"/>
                <w:noProof/>
                <w:sz w:val="20"/>
                <w:szCs w:val="20"/>
              </w:rPr>
              <w:delText>4.4</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Oblast 4: Zajištění kvality ICT služeb včetně interních a externí vztahů a vazeb</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_Toc467680790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31" w:author="Autor">
            <w:r w:rsidR="00BE5D8E">
              <w:rPr>
                <w:rFonts w:ascii="Arial" w:hAnsi="Arial" w:cs="Arial"/>
                <w:noProof/>
                <w:webHidden/>
                <w:sz w:val="20"/>
                <w:szCs w:val="20"/>
              </w:rPr>
              <w:t>5</w:t>
            </w:r>
          </w:ins>
          <w:del w:id="32"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5F7D4B1A" w14:textId="77777777" w:rsidR="00977906" w:rsidRPr="00647F99" w:rsidRDefault="006E52F1">
          <w:pPr>
            <w:pStyle w:val="Obsah2"/>
            <w:rPr>
              <w:del w:id="33" w:author="Autor"/>
              <w:rFonts w:ascii="Arial" w:hAnsi="Arial" w:cs="Arial"/>
              <w:noProof/>
              <w:sz w:val="20"/>
              <w:szCs w:val="20"/>
            </w:rPr>
          </w:pPr>
          <w:del w:id="34" w:author="Autor">
            <w:r>
              <w:fldChar w:fldCharType="begin"/>
            </w:r>
            <w:r>
              <w:delInstrText xml:space="preserve"> HYPERLINK \l "_Toc467680791" </w:delInstrText>
            </w:r>
            <w:r>
              <w:fldChar w:fldCharType="separate"/>
            </w:r>
            <w:r w:rsidR="00977906" w:rsidRPr="00647F99">
              <w:rPr>
                <w:rStyle w:val="Hypertextovodkaz"/>
                <w:rFonts w:ascii="Arial" w:hAnsi="Arial" w:cs="Arial"/>
                <w:noProof/>
                <w:sz w:val="20"/>
                <w:szCs w:val="20"/>
              </w:rPr>
              <w:delText>4.5</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Oblast 5: Řízení rizik a bezpečnosti informací</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_Toc467680791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35" w:author="Autor">
            <w:r w:rsidR="00BE5D8E">
              <w:rPr>
                <w:rFonts w:ascii="Arial" w:hAnsi="Arial" w:cs="Arial"/>
                <w:noProof/>
                <w:webHidden/>
                <w:sz w:val="20"/>
                <w:szCs w:val="20"/>
              </w:rPr>
              <w:t>6</w:t>
            </w:r>
          </w:ins>
          <w:del w:id="36"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64B717D5" w14:textId="77777777" w:rsidR="00977906" w:rsidRPr="00647F99" w:rsidRDefault="006E52F1">
          <w:pPr>
            <w:pStyle w:val="Obsah2"/>
            <w:rPr>
              <w:del w:id="37" w:author="Autor"/>
              <w:rFonts w:ascii="Arial" w:hAnsi="Arial" w:cs="Arial"/>
              <w:noProof/>
              <w:sz w:val="20"/>
              <w:szCs w:val="20"/>
            </w:rPr>
          </w:pPr>
          <w:del w:id="38" w:author="Autor">
            <w:r>
              <w:fldChar w:fldCharType="begin"/>
            </w:r>
            <w:r>
              <w:delInstrText xml:space="preserve"> HYPERLINK \l "_Toc467680792" </w:delInstrText>
            </w:r>
            <w:r>
              <w:fldChar w:fldCharType="separate"/>
            </w:r>
            <w:r w:rsidR="00977906" w:rsidRPr="00647F99">
              <w:rPr>
                <w:rStyle w:val="Hypertextovodkaz"/>
                <w:rFonts w:ascii="Arial" w:hAnsi="Arial" w:cs="Arial"/>
                <w:noProof/>
                <w:sz w:val="20"/>
                <w:szCs w:val="20"/>
              </w:rPr>
              <w:delText>4.6</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Zajištění služeb systémové integrace</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_Toc467680792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39" w:author="Autor">
            <w:r w:rsidR="00BE5D8E">
              <w:rPr>
                <w:rFonts w:ascii="Arial" w:hAnsi="Arial" w:cs="Arial"/>
                <w:noProof/>
                <w:webHidden/>
                <w:sz w:val="20"/>
                <w:szCs w:val="20"/>
              </w:rPr>
              <w:t>6</w:t>
            </w:r>
          </w:ins>
          <w:del w:id="40"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5F1A3C17" w14:textId="77777777" w:rsidR="00977906" w:rsidRPr="00647F99" w:rsidRDefault="006E52F1">
          <w:pPr>
            <w:pStyle w:val="Obsah2"/>
            <w:rPr>
              <w:del w:id="41" w:author="Autor"/>
              <w:rFonts w:ascii="Arial" w:hAnsi="Arial" w:cs="Arial"/>
              <w:noProof/>
              <w:sz w:val="20"/>
              <w:szCs w:val="20"/>
            </w:rPr>
          </w:pPr>
          <w:del w:id="42" w:author="Autor">
            <w:r>
              <w:fldChar w:fldCharType="begin"/>
            </w:r>
            <w:r>
              <w:delInstrText xml:space="preserve"> HYPERLINK \l "_Toc467680793" </w:delInstrText>
            </w:r>
            <w:r>
              <w:fldChar w:fldCharType="separate"/>
            </w:r>
            <w:r w:rsidR="00977906" w:rsidRPr="00647F99">
              <w:rPr>
                <w:rStyle w:val="Hypertextovodkaz"/>
                <w:rFonts w:ascii="Arial" w:hAnsi="Arial" w:cs="Arial"/>
                <w:noProof/>
                <w:sz w:val="20"/>
                <w:szCs w:val="20"/>
              </w:rPr>
              <w:delText>4.7</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Specialisté odborných profesí</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_Toc467680793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43" w:author="Autor">
            <w:r w:rsidR="00BE5D8E">
              <w:rPr>
                <w:rFonts w:ascii="Arial" w:hAnsi="Arial" w:cs="Arial"/>
                <w:noProof/>
                <w:webHidden/>
                <w:sz w:val="20"/>
                <w:szCs w:val="20"/>
              </w:rPr>
              <w:t>7</w:t>
            </w:r>
          </w:ins>
          <w:del w:id="44"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0C8025E9" w14:textId="77777777" w:rsidR="00977906" w:rsidRPr="00647F99" w:rsidRDefault="006E52F1">
          <w:pPr>
            <w:pStyle w:val="Obsah2"/>
            <w:rPr>
              <w:del w:id="45" w:author="Autor"/>
              <w:rFonts w:ascii="Arial" w:hAnsi="Arial" w:cs="Arial"/>
              <w:noProof/>
              <w:sz w:val="20"/>
              <w:szCs w:val="20"/>
            </w:rPr>
          </w:pPr>
          <w:del w:id="46" w:author="Autor">
            <w:r>
              <w:fldChar w:fldCharType="begin"/>
            </w:r>
            <w:r>
              <w:delInstrText xml:space="preserve"> HYPERLINK \l "_Toc467680794" </w:delInstrText>
            </w:r>
            <w:r>
              <w:fldChar w:fldCharType="separate"/>
            </w:r>
            <w:r w:rsidR="00977906" w:rsidRPr="00647F99">
              <w:rPr>
                <w:rStyle w:val="Hypertextovodkaz"/>
                <w:rFonts w:ascii="Arial" w:hAnsi="Arial" w:cs="Arial"/>
                <w:noProof/>
                <w:sz w:val="20"/>
                <w:szCs w:val="20"/>
              </w:rPr>
              <w:delText>4.8</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Definice rolí</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_Toc467680794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47" w:author="Autor">
            <w:r w:rsidR="00BE5D8E">
              <w:rPr>
                <w:rFonts w:ascii="Arial" w:hAnsi="Arial" w:cs="Arial"/>
                <w:noProof/>
                <w:webHidden/>
                <w:sz w:val="20"/>
                <w:szCs w:val="20"/>
              </w:rPr>
              <w:t>7</w:t>
            </w:r>
          </w:ins>
          <w:del w:id="48"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2B3B102C" w14:textId="77777777" w:rsidR="00977906" w:rsidRPr="00647F99" w:rsidRDefault="006E52F1">
          <w:pPr>
            <w:pStyle w:val="Obsah2"/>
            <w:tabs>
              <w:tab w:val="left" w:pos="1223"/>
            </w:tabs>
            <w:rPr>
              <w:del w:id="49" w:author="Autor"/>
              <w:rFonts w:ascii="Arial" w:hAnsi="Arial" w:cs="Arial"/>
              <w:noProof/>
              <w:sz w:val="20"/>
              <w:szCs w:val="20"/>
            </w:rPr>
          </w:pPr>
          <w:del w:id="50" w:author="Autor">
            <w:r>
              <w:fldChar w:fldCharType="begin"/>
            </w:r>
            <w:r>
              <w:delInstrText xml:space="preserve"> HYPERLINK \l "_Toc467680795" </w:delInstrText>
            </w:r>
            <w:r>
              <w:fldChar w:fldCharType="separate"/>
            </w:r>
            <w:r w:rsidR="00977906" w:rsidRPr="00647F99">
              <w:rPr>
                <w:rStyle w:val="Hypertextovodkaz"/>
                <w:rFonts w:ascii="Arial" w:hAnsi="Arial" w:cs="Arial"/>
                <w:noProof/>
                <w:sz w:val="20"/>
                <w:szCs w:val="20"/>
              </w:rPr>
              <w:delText>4.8.1</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Ředitel týmu systémové integrace</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_Toc467680795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51" w:author="Autor">
            <w:r w:rsidR="00BE5D8E">
              <w:rPr>
                <w:rFonts w:ascii="Arial" w:hAnsi="Arial" w:cs="Arial"/>
                <w:noProof/>
                <w:webHidden/>
                <w:sz w:val="20"/>
                <w:szCs w:val="20"/>
              </w:rPr>
              <w:t>7</w:t>
            </w:r>
          </w:ins>
          <w:del w:id="52"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13E82820" w14:textId="77777777" w:rsidR="00977906" w:rsidRPr="00647F99" w:rsidRDefault="006E52F1">
          <w:pPr>
            <w:pStyle w:val="Obsah2"/>
            <w:tabs>
              <w:tab w:val="left" w:pos="1223"/>
            </w:tabs>
            <w:rPr>
              <w:del w:id="53" w:author="Autor"/>
              <w:rFonts w:ascii="Arial" w:hAnsi="Arial" w:cs="Arial"/>
              <w:noProof/>
              <w:sz w:val="20"/>
              <w:szCs w:val="20"/>
            </w:rPr>
          </w:pPr>
          <w:del w:id="54" w:author="Autor">
            <w:r>
              <w:fldChar w:fldCharType="begin"/>
            </w:r>
            <w:r>
              <w:delInstrText xml:space="preserve"> HYPERLINK \l "_Toc467680796" </w:delInstrText>
            </w:r>
            <w:r>
              <w:fldChar w:fldCharType="separate"/>
            </w:r>
            <w:r w:rsidR="00977906" w:rsidRPr="00647F99">
              <w:rPr>
                <w:rStyle w:val="Hypertextovodkaz"/>
                <w:rFonts w:ascii="Arial" w:hAnsi="Arial" w:cs="Arial"/>
                <w:noProof/>
                <w:sz w:val="20"/>
                <w:szCs w:val="20"/>
              </w:rPr>
              <w:delText>4.8.2</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Enterprise architekt</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_Toc467680796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55" w:author="Autor">
            <w:r w:rsidR="00BE5D8E">
              <w:rPr>
                <w:rFonts w:ascii="Arial" w:hAnsi="Arial" w:cs="Arial"/>
                <w:noProof/>
                <w:webHidden/>
                <w:sz w:val="20"/>
                <w:szCs w:val="20"/>
              </w:rPr>
              <w:t>8</w:t>
            </w:r>
          </w:ins>
          <w:del w:id="56"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4C5819AF" w14:textId="77777777" w:rsidR="00977906" w:rsidRPr="00647F99" w:rsidRDefault="006E52F1">
          <w:pPr>
            <w:pStyle w:val="Obsah2"/>
            <w:tabs>
              <w:tab w:val="left" w:pos="1223"/>
            </w:tabs>
            <w:rPr>
              <w:del w:id="57" w:author="Autor"/>
              <w:rFonts w:ascii="Arial" w:hAnsi="Arial" w:cs="Arial"/>
              <w:noProof/>
              <w:sz w:val="20"/>
              <w:szCs w:val="20"/>
            </w:rPr>
          </w:pPr>
          <w:del w:id="58" w:author="Autor">
            <w:r>
              <w:fldChar w:fldCharType="begin"/>
            </w:r>
            <w:r>
              <w:delInstrText xml:space="preserve"> HYPERLINK \l "_Toc467680797" </w:delInstrText>
            </w:r>
            <w:r>
              <w:fldChar w:fldCharType="separate"/>
            </w:r>
            <w:r w:rsidR="00977906" w:rsidRPr="00647F99">
              <w:rPr>
                <w:rStyle w:val="Hypertextovodkaz"/>
                <w:rFonts w:ascii="Arial" w:hAnsi="Arial" w:cs="Arial"/>
                <w:noProof/>
                <w:sz w:val="20"/>
                <w:szCs w:val="20"/>
              </w:rPr>
              <w:delText>4.8.3</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Business architekt</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_Toc467680797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59" w:author="Autor">
            <w:r w:rsidR="00BE5D8E">
              <w:rPr>
                <w:rFonts w:ascii="Arial" w:hAnsi="Arial" w:cs="Arial"/>
                <w:noProof/>
                <w:webHidden/>
                <w:sz w:val="20"/>
                <w:szCs w:val="20"/>
              </w:rPr>
              <w:t>8</w:t>
            </w:r>
          </w:ins>
          <w:del w:id="60"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6ADE220B" w14:textId="77777777" w:rsidR="00977906" w:rsidRPr="00647F99" w:rsidRDefault="006E52F1">
          <w:pPr>
            <w:pStyle w:val="Obsah2"/>
            <w:tabs>
              <w:tab w:val="left" w:pos="1223"/>
            </w:tabs>
            <w:rPr>
              <w:del w:id="61" w:author="Autor"/>
              <w:rFonts w:ascii="Arial" w:hAnsi="Arial" w:cs="Arial"/>
              <w:noProof/>
              <w:sz w:val="20"/>
              <w:szCs w:val="20"/>
            </w:rPr>
          </w:pPr>
          <w:del w:id="62" w:author="Autor">
            <w:r>
              <w:fldChar w:fldCharType="begin"/>
            </w:r>
            <w:r>
              <w:delInstrText xml:space="preserve"> HYPERLINK \l "_Toc467680798" </w:delInstrText>
            </w:r>
            <w:r>
              <w:fldChar w:fldCharType="separate"/>
            </w:r>
            <w:r w:rsidR="00977906" w:rsidRPr="00647F99">
              <w:rPr>
                <w:rStyle w:val="Hypertextovodkaz"/>
                <w:rFonts w:ascii="Arial" w:hAnsi="Arial" w:cs="Arial"/>
                <w:noProof/>
                <w:sz w:val="20"/>
                <w:szCs w:val="20"/>
              </w:rPr>
              <w:delText>4.8.4</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Architekt IT infrastruktury</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_Toc467680798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63" w:author="Autor">
            <w:r w:rsidR="00BE5D8E">
              <w:rPr>
                <w:rFonts w:ascii="Arial" w:hAnsi="Arial" w:cs="Arial"/>
                <w:noProof/>
                <w:webHidden/>
                <w:sz w:val="20"/>
                <w:szCs w:val="20"/>
              </w:rPr>
              <w:t>8</w:t>
            </w:r>
          </w:ins>
          <w:del w:id="64"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66CCE72C" w14:textId="77777777" w:rsidR="00977906" w:rsidRPr="00647F99" w:rsidRDefault="006E52F1">
          <w:pPr>
            <w:pStyle w:val="Obsah2"/>
            <w:tabs>
              <w:tab w:val="left" w:pos="1223"/>
            </w:tabs>
            <w:rPr>
              <w:del w:id="65" w:author="Autor"/>
              <w:rFonts w:ascii="Arial" w:hAnsi="Arial" w:cs="Arial"/>
              <w:noProof/>
              <w:sz w:val="20"/>
              <w:szCs w:val="20"/>
            </w:rPr>
          </w:pPr>
          <w:del w:id="66" w:author="Autor">
            <w:r>
              <w:fldChar w:fldCharType="begin"/>
            </w:r>
            <w:r>
              <w:delInstrText xml:space="preserve"> HYPERLINK \l "_Toc467680799" </w:delInstrText>
            </w:r>
            <w:r>
              <w:fldChar w:fldCharType="separate"/>
            </w:r>
            <w:r w:rsidR="00977906" w:rsidRPr="00647F99">
              <w:rPr>
                <w:rStyle w:val="Hypertextovodkaz"/>
                <w:rFonts w:ascii="Arial" w:hAnsi="Arial" w:cs="Arial"/>
                <w:noProof/>
                <w:sz w:val="20"/>
                <w:szCs w:val="20"/>
              </w:rPr>
              <w:delText>4.8.5</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Architekt kybernetické bezpečnosti</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_Toc467680799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67" w:author="Autor">
            <w:r w:rsidR="00BE5D8E">
              <w:rPr>
                <w:rFonts w:ascii="Arial" w:hAnsi="Arial" w:cs="Arial"/>
                <w:noProof/>
                <w:webHidden/>
                <w:sz w:val="20"/>
                <w:szCs w:val="20"/>
              </w:rPr>
              <w:t>9</w:t>
            </w:r>
          </w:ins>
          <w:del w:id="68"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5DCD6178" w14:textId="77777777" w:rsidR="00977906" w:rsidRPr="00647F99" w:rsidRDefault="006E52F1">
          <w:pPr>
            <w:pStyle w:val="Obsah2"/>
            <w:tabs>
              <w:tab w:val="left" w:pos="1223"/>
            </w:tabs>
            <w:rPr>
              <w:del w:id="69" w:author="Autor"/>
              <w:rFonts w:ascii="Arial" w:hAnsi="Arial" w:cs="Arial"/>
              <w:noProof/>
              <w:sz w:val="20"/>
              <w:szCs w:val="20"/>
            </w:rPr>
          </w:pPr>
          <w:del w:id="70" w:author="Autor">
            <w:r>
              <w:fldChar w:fldCharType="begin"/>
            </w:r>
            <w:r>
              <w:delInstrText xml:space="preserve"> HYPERLINK \l "_Toc467680800" </w:delInstrText>
            </w:r>
            <w:r>
              <w:fldChar w:fldCharType="separate"/>
            </w:r>
            <w:r w:rsidR="00977906" w:rsidRPr="00647F99">
              <w:rPr>
                <w:rStyle w:val="Hypertextovodkaz"/>
                <w:rFonts w:ascii="Arial" w:hAnsi="Arial" w:cs="Arial"/>
                <w:noProof/>
                <w:sz w:val="20"/>
                <w:szCs w:val="20"/>
              </w:rPr>
              <w:delText>4.8.6</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Analytik legislativních dopadů na funkci systémů</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_Toc467680800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71" w:author="Autor">
            <w:r w:rsidR="00BE5D8E">
              <w:rPr>
                <w:rFonts w:ascii="Arial" w:hAnsi="Arial" w:cs="Arial"/>
                <w:noProof/>
                <w:webHidden/>
                <w:sz w:val="20"/>
                <w:szCs w:val="20"/>
              </w:rPr>
              <w:t>9</w:t>
            </w:r>
          </w:ins>
          <w:del w:id="72"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2B21144F" w14:textId="77777777" w:rsidR="00977906" w:rsidRPr="00647F99" w:rsidRDefault="006E52F1">
          <w:pPr>
            <w:pStyle w:val="Obsah2"/>
            <w:tabs>
              <w:tab w:val="left" w:pos="1223"/>
            </w:tabs>
            <w:rPr>
              <w:del w:id="73" w:author="Autor"/>
              <w:rFonts w:ascii="Arial" w:hAnsi="Arial" w:cs="Arial"/>
              <w:noProof/>
              <w:sz w:val="20"/>
              <w:szCs w:val="20"/>
            </w:rPr>
          </w:pPr>
          <w:del w:id="74" w:author="Autor">
            <w:r>
              <w:fldChar w:fldCharType="begin"/>
            </w:r>
            <w:r>
              <w:delInstrText xml:space="preserve"> HYPERLINK \l "_Toc467680801" </w:delInstrText>
            </w:r>
            <w:r>
              <w:fldChar w:fldCharType="separate"/>
            </w:r>
            <w:r w:rsidR="00977906" w:rsidRPr="00647F99">
              <w:rPr>
                <w:rStyle w:val="Hypertextovodkaz"/>
                <w:rFonts w:ascii="Arial" w:hAnsi="Arial" w:cs="Arial"/>
                <w:noProof/>
                <w:sz w:val="20"/>
                <w:szCs w:val="20"/>
              </w:rPr>
              <w:delText>4.8.7</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Specialista pro systém řízení ICT služeb</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_Toc467680801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75" w:author="Autor">
            <w:r w:rsidR="00BE5D8E">
              <w:rPr>
                <w:rFonts w:ascii="Arial" w:hAnsi="Arial" w:cs="Arial"/>
                <w:noProof/>
                <w:webHidden/>
                <w:sz w:val="20"/>
                <w:szCs w:val="20"/>
              </w:rPr>
              <w:t>9</w:t>
            </w:r>
          </w:ins>
          <w:del w:id="76"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2F14DAC4" w14:textId="77777777" w:rsidR="00977906" w:rsidRPr="00647F99" w:rsidRDefault="006E52F1">
          <w:pPr>
            <w:pStyle w:val="Obsah2"/>
            <w:tabs>
              <w:tab w:val="left" w:pos="1223"/>
            </w:tabs>
            <w:rPr>
              <w:del w:id="77" w:author="Autor"/>
              <w:rFonts w:ascii="Arial" w:hAnsi="Arial" w:cs="Arial"/>
              <w:noProof/>
              <w:sz w:val="20"/>
              <w:szCs w:val="20"/>
            </w:rPr>
          </w:pPr>
          <w:del w:id="78" w:author="Autor">
            <w:r>
              <w:fldChar w:fldCharType="begin"/>
            </w:r>
            <w:r>
              <w:delInstrText xml:space="preserve"> HYPERLINK \l "_Toc467680802" </w:delInstrText>
            </w:r>
            <w:r>
              <w:fldChar w:fldCharType="separate"/>
            </w:r>
            <w:r w:rsidR="00977906" w:rsidRPr="00647F99">
              <w:rPr>
                <w:rStyle w:val="Hypertextovodkaz"/>
                <w:rFonts w:ascii="Arial" w:hAnsi="Arial" w:cs="Arial"/>
                <w:noProof/>
                <w:sz w:val="20"/>
                <w:szCs w:val="20"/>
              </w:rPr>
              <w:delText>4.8.8</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Projektový manažer</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_Toc467680802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79" w:author="Autor">
            <w:r w:rsidR="00BE5D8E">
              <w:rPr>
                <w:rFonts w:ascii="Arial" w:hAnsi="Arial" w:cs="Arial"/>
                <w:noProof/>
                <w:webHidden/>
                <w:sz w:val="20"/>
                <w:szCs w:val="20"/>
              </w:rPr>
              <w:t>9</w:t>
            </w:r>
          </w:ins>
          <w:del w:id="80" w:author="Autor">
            <w:r w:rsidR="00AF565E" w:rsidDel="00BE5D8E">
              <w:rPr>
                <w:rFonts w:ascii="Arial" w:hAnsi="Arial" w:cs="Arial"/>
                <w:noProof/>
                <w:webHidden/>
                <w:sz w:val="20"/>
                <w:szCs w:val="20"/>
              </w:rPr>
              <w:delText>10</w:delText>
            </w: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4E19504B" w14:textId="77777777" w:rsidR="00977906" w:rsidRPr="00647F99" w:rsidRDefault="006E52F1">
          <w:pPr>
            <w:pStyle w:val="Obsah2"/>
            <w:tabs>
              <w:tab w:val="left" w:pos="1223"/>
            </w:tabs>
            <w:rPr>
              <w:del w:id="81" w:author="Autor"/>
              <w:rFonts w:ascii="Arial" w:hAnsi="Arial" w:cs="Arial"/>
              <w:noProof/>
              <w:sz w:val="20"/>
              <w:szCs w:val="20"/>
            </w:rPr>
          </w:pPr>
          <w:del w:id="82" w:author="Autor">
            <w:r>
              <w:fldChar w:fldCharType="begin"/>
            </w:r>
            <w:r>
              <w:delInstrText xml:space="preserve"> HYPERLINK \l "_Toc467680803" </w:delInstrText>
            </w:r>
            <w:r>
              <w:fldChar w:fldCharType="separate"/>
            </w:r>
            <w:r w:rsidR="00977906" w:rsidRPr="00647F99">
              <w:rPr>
                <w:rStyle w:val="Hypertextovodkaz"/>
                <w:rFonts w:ascii="Arial" w:hAnsi="Arial" w:cs="Arial"/>
                <w:noProof/>
                <w:sz w:val="20"/>
                <w:szCs w:val="20"/>
              </w:rPr>
              <w:delText>4.8.9</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Manažer kvality</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_Toc467680803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83" w:author="Autor">
            <w:r w:rsidR="00BE5D8E">
              <w:rPr>
                <w:rFonts w:ascii="Arial" w:hAnsi="Arial" w:cs="Arial"/>
                <w:noProof/>
                <w:webHidden/>
                <w:sz w:val="20"/>
                <w:szCs w:val="20"/>
              </w:rPr>
              <w:t>10</w:t>
            </w:r>
          </w:ins>
          <w:del w:id="84"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3C2A24D6" w14:textId="77777777" w:rsidR="00977906" w:rsidRPr="00647F99" w:rsidRDefault="006E52F1">
          <w:pPr>
            <w:pStyle w:val="Obsah2"/>
            <w:tabs>
              <w:tab w:val="left" w:pos="1334"/>
            </w:tabs>
            <w:rPr>
              <w:del w:id="85" w:author="Autor"/>
              <w:rFonts w:ascii="Arial" w:hAnsi="Arial" w:cs="Arial"/>
              <w:noProof/>
              <w:sz w:val="20"/>
              <w:szCs w:val="20"/>
            </w:rPr>
          </w:pPr>
          <w:del w:id="86" w:author="Autor">
            <w:r>
              <w:fldChar w:fldCharType="begin"/>
            </w:r>
            <w:r>
              <w:delInstrText xml:space="preserve"> HYPERLINK \l "_Toc467680804" </w:delInstrText>
            </w:r>
            <w:r>
              <w:fldChar w:fldCharType="separate"/>
            </w:r>
            <w:r w:rsidR="00977906" w:rsidRPr="00647F99">
              <w:rPr>
                <w:rStyle w:val="Hypertextovodkaz"/>
                <w:rFonts w:ascii="Arial" w:hAnsi="Arial" w:cs="Arial"/>
                <w:noProof/>
                <w:sz w:val="20"/>
                <w:szCs w:val="20"/>
              </w:rPr>
              <w:delText>4.8.10</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Manažer provozu</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_Toc467680804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87" w:author="Autor">
            <w:r w:rsidR="00BE5D8E">
              <w:rPr>
                <w:rFonts w:ascii="Arial" w:hAnsi="Arial" w:cs="Arial"/>
                <w:noProof/>
                <w:webHidden/>
                <w:sz w:val="20"/>
                <w:szCs w:val="20"/>
              </w:rPr>
              <w:t>10</w:t>
            </w:r>
          </w:ins>
          <w:del w:id="88"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37D40C8B" w14:textId="77777777" w:rsidR="00977906" w:rsidRPr="00647F99" w:rsidRDefault="006E52F1">
          <w:pPr>
            <w:pStyle w:val="Obsah2"/>
            <w:tabs>
              <w:tab w:val="left" w:pos="1334"/>
            </w:tabs>
            <w:rPr>
              <w:del w:id="89" w:author="Autor"/>
              <w:rFonts w:ascii="Arial" w:hAnsi="Arial" w:cs="Arial"/>
              <w:noProof/>
              <w:sz w:val="20"/>
              <w:szCs w:val="20"/>
            </w:rPr>
          </w:pPr>
          <w:del w:id="90" w:author="Autor">
            <w:r>
              <w:fldChar w:fldCharType="begin"/>
            </w:r>
            <w:r>
              <w:delInstrText xml:space="preserve"> HYPERLINK \l "_Toc467680805" </w:delInstrText>
            </w:r>
            <w:r>
              <w:fldChar w:fldCharType="separate"/>
            </w:r>
            <w:r w:rsidR="00977906" w:rsidRPr="00647F99">
              <w:rPr>
                <w:rStyle w:val="Hypertextovodkaz"/>
                <w:rFonts w:ascii="Arial" w:hAnsi="Arial" w:cs="Arial"/>
                <w:noProof/>
                <w:sz w:val="20"/>
                <w:szCs w:val="20"/>
              </w:rPr>
              <w:delText>4.8.11</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Manažer kybernetické bezpečnosti</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_Toc467680805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91" w:author="Autor">
            <w:r w:rsidR="00BE5D8E">
              <w:rPr>
                <w:rFonts w:ascii="Arial" w:hAnsi="Arial" w:cs="Arial"/>
                <w:noProof/>
                <w:webHidden/>
                <w:sz w:val="20"/>
                <w:szCs w:val="20"/>
              </w:rPr>
              <w:t>10</w:t>
            </w:r>
          </w:ins>
          <w:del w:id="92" w:author="Autor">
            <w:r w:rsidR="00AF565E" w:rsidDel="00BE5D8E">
              <w:rPr>
                <w:rFonts w:ascii="Arial" w:hAnsi="Arial" w:cs="Arial"/>
                <w:noProof/>
                <w:webHidden/>
                <w:sz w:val="20"/>
                <w:szCs w:val="20"/>
              </w:rPr>
              <w:delText>11</w:delText>
            </w: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5CF2126D" w14:textId="77777777" w:rsidR="00977906" w:rsidRPr="00647F99" w:rsidRDefault="006E52F1">
          <w:pPr>
            <w:pStyle w:val="Obsah2"/>
            <w:tabs>
              <w:tab w:val="left" w:pos="1334"/>
            </w:tabs>
            <w:rPr>
              <w:del w:id="93" w:author="Autor"/>
              <w:rFonts w:ascii="Arial" w:hAnsi="Arial" w:cs="Arial"/>
              <w:noProof/>
              <w:sz w:val="20"/>
              <w:szCs w:val="20"/>
            </w:rPr>
          </w:pPr>
          <w:del w:id="94" w:author="Autor">
            <w:r>
              <w:fldChar w:fldCharType="begin"/>
            </w:r>
            <w:r>
              <w:delInstrText xml:space="preserve"> HYPERLINK \l "_Toc467680806" </w:delInstrText>
            </w:r>
            <w:r>
              <w:fldChar w:fldCharType="separate"/>
            </w:r>
            <w:r w:rsidR="00977906" w:rsidRPr="00647F99">
              <w:rPr>
                <w:rStyle w:val="Hypertextovodkaz"/>
                <w:rFonts w:ascii="Arial" w:hAnsi="Arial" w:cs="Arial"/>
                <w:noProof/>
                <w:sz w:val="20"/>
                <w:szCs w:val="20"/>
              </w:rPr>
              <w:delText>4.8.12</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Administrátor a dokumentarista</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_Toc467680806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95" w:author="Autor">
            <w:r w:rsidR="00BE5D8E">
              <w:rPr>
                <w:rFonts w:ascii="Arial" w:hAnsi="Arial" w:cs="Arial"/>
                <w:noProof/>
                <w:webHidden/>
                <w:sz w:val="20"/>
                <w:szCs w:val="20"/>
              </w:rPr>
              <w:t>11</w:t>
            </w:r>
          </w:ins>
          <w:del w:id="96"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4DB9C8F2" w14:textId="77777777" w:rsidR="00977906" w:rsidRPr="00647F99" w:rsidRDefault="006E52F1">
          <w:pPr>
            <w:pStyle w:val="Obsah2"/>
            <w:tabs>
              <w:tab w:val="left" w:pos="1334"/>
            </w:tabs>
            <w:rPr>
              <w:del w:id="97" w:author="Autor"/>
              <w:rFonts w:ascii="Arial" w:hAnsi="Arial" w:cs="Arial"/>
              <w:noProof/>
              <w:sz w:val="20"/>
              <w:szCs w:val="20"/>
            </w:rPr>
          </w:pPr>
          <w:del w:id="98" w:author="Autor">
            <w:r>
              <w:fldChar w:fldCharType="begin"/>
            </w:r>
            <w:r>
              <w:delInstrText xml:space="preserve"> HYPERLINK \l "_Toc467680807" </w:delInstrText>
            </w:r>
            <w:r>
              <w:fldChar w:fldCharType="separate"/>
            </w:r>
            <w:r w:rsidR="00977906" w:rsidRPr="00647F99">
              <w:rPr>
                <w:rStyle w:val="Hypertextovodkaz"/>
                <w:rFonts w:ascii="Arial" w:hAnsi="Arial" w:cs="Arial"/>
                <w:noProof/>
                <w:sz w:val="20"/>
                <w:szCs w:val="20"/>
              </w:rPr>
              <w:delText>4.8.13</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Síťový specialista na datová centra</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_Toc467680807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99" w:author="Autor">
            <w:r w:rsidR="00BE5D8E">
              <w:rPr>
                <w:rFonts w:ascii="Arial" w:hAnsi="Arial" w:cs="Arial"/>
                <w:noProof/>
                <w:webHidden/>
                <w:sz w:val="20"/>
                <w:szCs w:val="20"/>
              </w:rPr>
              <w:t>11</w:t>
            </w:r>
          </w:ins>
          <w:del w:id="100"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6B5ED496" w14:textId="77777777" w:rsidR="00977906" w:rsidRPr="00647F99" w:rsidRDefault="006E52F1">
          <w:pPr>
            <w:pStyle w:val="Obsah2"/>
            <w:tabs>
              <w:tab w:val="left" w:pos="1334"/>
            </w:tabs>
            <w:rPr>
              <w:del w:id="101" w:author="Autor"/>
              <w:rFonts w:ascii="Arial" w:hAnsi="Arial" w:cs="Arial"/>
              <w:noProof/>
              <w:sz w:val="20"/>
              <w:szCs w:val="20"/>
            </w:rPr>
          </w:pPr>
          <w:del w:id="102" w:author="Autor">
            <w:r>
              <w:fldChar w:fldCharType="begin"/>
            </w:r>
            <w:r>
              <w:delInstrText xml:space="preserve"> HYPERLINK \l "_Toc467680808" </w:delInstrText>
            </w:r>
            <w:r>
              <w:fldChar w:fldCharType="separate"/>
            </w:r>
            <w:r w:rsidR="00977906" w:rsidRPr="00647F99">
              <w:rPr>
                <w:rStyle w:val="Hypertextovodkaz"/>
                <w:rFonts w:ascii="Arial" w:hAnsi="Arial" w:cs="Arial"/>
                <w:noProof/>
                <w:sz w:val="20"/>
                <w:szCs w:val="20"/>
              </w:rPr>
              <w:delText>4.8.14</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Síťový specialista na infrastrukturu</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_Toc467680808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103" w:author="Autor">
            <w:r w:rsidR="00BE5D8E">
              <w:rPr>
                <w:rFonts w:ascii="Arial" w:hAnsi="Arial" w:cs="Arial"/>
                <w:noProof/>
                <w:webHidden/>
                <w:sz w:val="20"/>
                <w:szCs w:val="20"/>
              </w:rPr>
              <w:t>11</w:t>
            </w:r>
          </w:ins>
          <w:del w:id="104"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300E752E" w14:textId="77777777" w:rsidR="00977906" w:rsidRPr="00647F99" w:rsidRDefault="006E52F1">
          <w:pPr>
            <w:pStyle w:val="Obsah2"/>
            <w:tabs>
              <w:tab w:val="left" w:pos="1334"/>
            </w:tabs>
            <w:rPr>
              <w:del w:id="105" w:author="Autor"/>
              <w:rFonts w:ascii="Arial" w:hAnsi="Arial" w:cs="Arial"/>
              <w:noProof/>
              <w:sz w:val="20"/>
              <w:szCs w:val="20"/>
            </w:rPr>
          </w:pPr>
          <w:del w:id="106" w:author="Autor">
            <w:r>
              <w:fldChar w:fldCharType="begin"/>
            </w:r>
            <w:r>
              <w:delInstrText xml:space="preserve"> HYPERLINK \l "_Toc467680809" </w:delInstrText>
            </w:r>
            <w:r>
              <w:fldChar w:fldCharType="separate"/>
            </w:r>
            <w:r w:rsidR="00977906" w:rsidRPr="00647F99">
              <w:rPr>
                <w:rStyle w:val="Hypertextovodkaz"/>
                <w:rFonts w:ascii="Arial" w:hAnsi="Arial" w:cs="Arial"/>
                <w:noProof/>
                <w:sz w:val="20"/>
                <w:szCs w:val="20"/>
              </w:rPr>
              <w:delText>4.8.15</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Specialista DB</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_Toc467680809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107" w:author="Autor">
            <w:r w:rsidR="00BE5D8E">
              <w:rPr>
                <w:rFonts w:ascii="Arial" w:hAnsi="Arial" w:cs="Arial"/>
                <w:noProof/>
                <w:webHidden/>
                <w:sz w:val="20"/>
                <w:szCs w:val="20"/>
              </w:rPr>
              <w:t>11</w:t>
            </w:r>
          </w:ins>
          <w:del w:id="108" w:author="Autor">
            <w:r w:rsidR="00AF565E" w:rsidDel="00BE5D8E">
              <w:rPr>
                <w:rFonts w:ascii="Arial" w:hAnsi="Arial" w:cs="Arial"/>
                <w:noProof/>
                <w:webHidden/>
                <w:sz w:val="20"/>
                <w:szCs w:val="20"/>
              </w:rPr>
              <w:delText>12</w:delText>
            </w: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35B234C3" w14:textId="77777777" w:rsidR="00977906" w:rsidRPr="00647F99" w:rsidRDefault="006E52F1">
          <w:pPr>
            <w:pStyle w:val="Obsah2"/>
            <w:tabs>
              <w:tab w:val="left" w:pos="1334"/>
            </w:tabs>
            <w:rPr>
              <w:del w:id="109" w:author="Autor"/>
              <w:rFonts w:ascii="Arial" w:hAnsi="Arial" w:cs="Arial"/>
              <w:noProof/>
              <w:sz w:val="20"/>
              <w:szCs w:val="20"/>
            </w:rPr>
          </w:pPr>
          <w:del w:id="110" w:author="Autor">
            <w:r>
              <w:fldChar w:fldCharType="begin"/>
            </w:r>
            <w:r>
              <w:delInstrText xml:space="preserve"> HYPERLINK \l "_Toc467680810" </w:delInstrText>
            </w:r>
            <w:r>
              <w:fldChar w:fldCharType="separate"/>
            </w:r>
            <w:r w:rsidR="00977906" w:rsidRPr="00647F99">
              <w:rPr>
                <w:rStyle w:val="Hypertextovodkaz"/>
                <w:rFonts w:ascii="Arial" w:hAnsi="Arial" w:cs="Arial"/>
                <w:noProof/>
                <w:sz w:val="20"/>
                <w:szCs w:val="20"/>
              </w:rPr>
              <w:delText>4.8.16</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Specialista MS</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_Toc467680810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111" w:author="Autor">
            <w:r w:rsidR="00BE5D8E">
              <w:rPr>
                <w:rFonts w:ascii="Arial" w:hAnsi="Arial" w:cs="Arial"/>
                <w:noProof/>
                <w:webHidden/>
                <w:sz w:val="20"/>
                <w:szCs w:val="20"/>
              </w:rPr>
              <w:t>12</w:t>
            </w:r>
          </w:ins>
          <w:del w:id="112"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109EE885" w14:textId="77777777" w:rsidR="00977906" w:rsidRPr="00647F99" w:rsidRDefault="006E52F1">
          <w:pPr>
            <w:pStyle w:val="Obsah2"/>
            <w:tabs>
              <w:tab w:val="left" w:pos="1334"/>
            </w:tabs>
            <w:rPr>
              <w:del w:id="113" w:author="Autor"/>
              <w:rFonts w:ascii="Arial" w:hAnsi="Arial" w:cs="Arial"/>
              <w:noProof/>
              <w:sz w:val="20"/>
              <w:szCs w:val="20"/>
            </w:rPr>
          </w:pPr>
          <w:del w:id="114" w:author="Autor">
            <w:r>
              <w:fldChar w:fldCharType="begin"/>
            </w:r>
            <w:r>
              <w:delInstrText xml:space="preserve"> HYPERLINK \l "_Toc467680811" </w:delInstrText>
            </w:r>
            <w:r>
              <w:fldChar w:fldCharType="separate"/>
            </w:r>
            <w:r w:rsidR="00977906" w:rsidRPr="00647F99">
              <w:rPr>
                <w:rStyle w:val="Hypertextovodkaz"/>
                <w:rFonts w:ascii="Arial" w:hAnsi="Arial" w:cs="Arial"/>
                <w:noProof/>
                <w:sz w:val="20"/>
                <w:szCs w:val="20"/>
              </w:rPr>
              <w:delText>4.8.17</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Specialista SAP</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_Toc467680811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115" w:author="Autor">
            <w:r w:rsidR="00BE5D8E">
              <w:rPr>
                <w:rFonts w:ascii="Arial" w:hAnsi="Arial" w:cs="Arial"/>
                <w:noProof/>
                <w:webHidden/>
                <w:sz w:val="20"/>
                <w:szCs w:val="20"/>
              </w:rPr>
              <w:t>12</w:t>
            </w:r>
          </w:ins>
          <w:del w:id="116"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3B4AFB53" w14:textId="77777777" w:rsidR="00977906" w:rsidRPr="00647F99" w:rsidRDefault="006E52F1">
          <w:pPr>
            <w:pStyle w:val="Obsah2"/>
            <w:rPr>
              <w:del w:id="117" w:author="Autor"/>
              <w:rFonts w:ascii="Arial" w:hAnsi="Arial" w:cs="Arial"/>
              <w:noProof/>
              <w:sz w:val="20"/>
              <w:szCs w:val="20"/>
            </w:rPr>
          </w:pPr>
          <w:del w:id="118" w:author="Autor">
            <w:r>
              <w:fldChar w:fldCharType="begin"/>
            </w:r>
            <w:r>
              <w:delInstrText xml:space="preserve"> HYPERLINK \l "_Toc467680812" </w:delInstrText>
            </w:r>
            <w:r>
              <w:fldChar w:fldCharType="separate"/>
            </w:r>
            <w:r w:rsidR="00977906" w:rsidRPr="00647F99">
              <w:rPr>
                <w:rStyle w:val="Hypertextovodkaz"/>
                <w:rFonts w:ascii="Arial" w:hAnsi="Arial" w:cs="Arial"/>
                <w:noProof/>
                <w:sz w:val="20"/>
                <w:szCs w:val="20"/>
              </w:rPr>
              <w:delText>4.9</w:delText>
            </w:r>
            <w:r w:rsidR="00977906" w:rsidRPr="00647F99">
              <w:rPr>
                <w:rFonts w:ascii="Arial" w:hAnsi="Arial" w:cs="Arial"/>
                <w:noProof/>
                <w:sz w:val="20"/>
                <w:szCs w:val="20"/>
              </w:rPr>
              <w:tab/>
            </w:r>
            <w:r w:rsidR="00977906" w:rsidRPr="00647F99">
              <w:rPr>
                <w:rStyle w:val="Hypertextovodkaz"/>
                <w:rFonts w:ascii="Arial" w:hAnsi="Arial" w:cs="Arial"/>
                <w:noProof/>
                <w:sz w:val="20"/>
                <w:szCs w:val="20"/>
              </w:rPr>
              <w:delText>Související požadavky na poskytování služeb systémové integrace</w:delText>
            </w:r>
            <w:r w:rsidR="00977906" w:rsidRPr="00647F99">
              <w:rPr>
                <w:rFonts w:ascii="Arial" w:hAnsi="Arial" w:cs="Arial"/>
                <w:noProof/>
                <w:webHidden/>
                <w:sz w:val="20"/>
                <w:szCs w:val="20"/>
              </w:rPr>
              <w:tab/>
            </w:r>
            <w:r w:rsidR="00977906" w:rsidRPr="00647F99">
              <w:rPr>
                <w:rFonts w:ascii="Arial" w:hAnsi="Arial" w:cs="Arial"/>
                <w:noProof/>
                <w:webHidden/>
                <w:sz w:val="20"/>
                <w:szCs w:val="20"/>
              </w:rPr>
              <w:fldChar w:fldCharType="begin"/>
            </w:r>
            <w:r w:rsidR="00977906" w:rsidRPr="00647F99">
              <w:rPr>
                <w:rFonts w:ascii="Arial" w:hAnsi="Arial" w:cs="Arial"/>
                <w:noProof/>
                <w:webHidden/>
                <w:sz w:val="20"/>
                <w:szCs w:val="20"/>
              </w:rPr>
              <w:delInstrText xml:space="preserve"> PAGEREF _Toc467680812 \h </w:delInstrText>
            </w:r>
            <w:r w:rsidR="00977906" w:rsidRPr="00647F99">
              <w:rPr>
                <w:rFonts w:ascii="Arial" w:hAnsi="Arial" w:cs="Arial"/>
                <w:noProof/>
                <w:webHidden/>
                <w:sz w:val="20"/>
                <w:szCs w:val="20"/>
              </w:rPr>
            </w:r>
            <w:r w:rsidR="00977906" w:rsidRPr="00647F99">
              <w:rPr>
                <w:rFonts w:ascii="Arial" w:hAnsi="Arial" w:cs="Arial"/>
                <w:noProof/>
                <w:webHidden/>
                <w:sz w:val="20"/>
                <w:szCs w:val="20"/>
              </w:rPr>
              <w:fldChar w:fldCharType="separate"/>
            </w:r>
          </w:del>
          <w:ins w:id="119" w:author="Autor">
            <w:r w:rsidR="00BE5D8E">
              <w:rPr>
                <w:rFonts w:ascii="Arial" w:hAnsi="Arial" w:cs="Arial"/>
                <w:noProof/>
                <w:webHidden/>
                <w:sz w:val="20"/>
                <w:szCs w:val="20"/>
              </w:rPr>
              <w:t>12</w:t>
            </w:r>
          </w:ins>
          <w:del w:id="120" w:author="Autor">
            <w:r w:rsidR="00977906" w:rsidRPr="00647F99">
              <w:rPr>
                <w:rFonts w:ascii="Arial" w:hAnsi="Arial" w:cs="Arial"/>
                <w:noProof/>
                <w:webHidden/>
                <w:sz w:val="20"/>
                <w:szCs w:val="20"/>
              </w:rPr>
              <w:fldChar w:fldCharType="end"/>
            </w:r>
            <w:r>
              <w:rPr>
                <w:rFonts w:ascii="Arial" w:hAnsi="Arial" w:cs="Arial"/>
                <w:noProof/>
                <w:sz w:val="20"/>
                <w:szCs w:val="20"/>
              </w:rPr>
              <w:fldChar w:fldCharType="end"/>
            </w:r>
          </w:del>
        </w:p>
        <w:p w14:paraId="5BF14409" w14:textId="7E450A0E" w:rsidR="00002995" w:rsidRDefault="006E52F1">
          <w:pPr>
            <w:pStyle w:val="Obsah1"/>
            <w:tabs>
              <w:tab w:val="left" w:pos="699"/>
              <w:tab w:val="right" w:leader="dot" w:pos="9060"/>
            </w:tabs>
            <w:rPr>
              <w:ins w:id="121" w:author="Autor"/>
              <w:noProof/>
            </w:rPr>
          </w:pPr>
          <w:ins w:id="122" w:author="Autor">
            <w:r>
              <w:fldChar w:fldCharType="begin"/>
            </w:r>
            <w:r>
              <w:instrText xml:space="preserve"> HYPERLINK \l "_Toc471316289" </w:instrText>
            </w:r>
            <w:r>
              <w:fldChar w:fldCharType="separate"/>
            </w:r>
            <w:r w:rsidR="00002995" w:rsidRPr="00B32167">
              <w:rPr>
                <w:rStyle w:val="Hypertextovodkaz"/>
                <w:rFonts w:ascii="Arial" w:hAnsi="Arial"/>
                <w:noProof/>
              </w:rPr>
              <w:t>1</w:t>
            </w:r>
            <w:r w:rsidR="00002995">
              <w:rPr>
                <w:noProof/>
              </w:rPr>
              <w:tab/>
            </w:r>
            <w:r w:rsidR="00002995" w:rsidRPr="00B32167">
              <w:rPr>
                <w:rStyle w:val="Hypertextovodkaz"/>
                <w:rFonts w:ascii="Arial" w:hAnsi="Arial"/>
                <w:noProof/>
              </w:rPr>
              <w:t>Úvod</w:t>
            </w:r>
            <w:r w:rsidR="00002995">
              <w:rPr>
                <w:noProof/>
                <w:webHidden/>
              </w:rPr>
              <w:tab/>
            </w:r>
            <w:r w:rsidR="00002995">
              <w:rPr>
                <w:noProof/>
                <w:webHidden/>
              </w:rPr>
              <w:fldChar w:fldCharType="begin"/>
            </w:r>
            <w:r w:rsidR="00002995">
              <w:rPr>
                <w:noProof/>
                <w:webHidden/>
              </w:rPr>
              <w:instrText xml:space="preserve"> PAGEREF _Toc471316289 \h </w:instrText>
            </w:r>
          </w:ins>
          <w:r w:rsidR="00002995">
            <w:rPr>
              <w:noProof/>
              <w:webHidden/>
            </w:rPr>
          </w:r>
          <w:ins w:id="123" w:author="Autor">
            <w:r w:rsidR="00002995">
              <w:rPr>
                <w:noProof/>
                <w:webHidden/>
              </w:rPr>
              <w:fldChar w:fldCharType="separate"/>
            </w:r>
            <w:r w:rsidR="00BE5D8E">
              <w:rPr>
                <w:noProof/>
                <w:webHidden/>
              </w:rPr>
              <w:t>3</w:t>
            </w:r>
            <w:r w:rsidR="00002995">
              <w:rPr>
                <w:noProof/>
                <w:webHidden/>
              </w:rPr>
              <w:fldChar w:fldCharType="end"/>
            </w:r>
            <w:r>
              <w:rPr>
                <w:noProof/>
              </w:rPr>
              <w:fldChar w:fldCharType="end"/>
            </w:r>
          </w:ins>
        </w:p>
        <w:p w14:paraId="51CBEF80" w14:textId="53E17DAA" w:rsidR="00002995" w:rsidRDefault="006E52F1">
          <w:pPr>
            <w:pStyle w:val="Obsah1"/>
            <w:tabs>
              <w:tab w:val="left" w:pos="699"/>
              <w:tab w:val="right" w:leader="dot" w:pos="9060"/>
            </w:tabs>
            <w:rPr>
              <w:ins w:id="124" w:author="Autor"/>
              <w:noProof/>
            </w:rPr>
          </w:pPr>
          <w:ins w:id="125" w:author="Autor">
            <w:r>
              <w:fldChar w:fldCharType="begin"/>
            </w:r>
            <w:r>
              <w:instrText xml:space="preserve"> HYPERLINK \l "_Toc471316290" </w:instrText>
            </w:r>
            <w:r>
              <w:fldChar w:fldCharType="separate"/>
            </w:r>
            <w:r w:rsidR="00002995" w:rsidRPr="00B32167">
              <w:rPr>
                <w:rStyle w:val="Hypertextovodkaz"/>
                <w:rFonts w:ascii="Arial" w:hAnsi="Arial"/>
                <w:noProof/>
              </w:rPr>
              <w:t>2</w:t>
            </w:r>
            <w:r w:rsidR="00002995">
              <w:rPr>
                <w:noProof/>
              </w:rPr>
              <w:tab/>
            </w:r>
            <w:r w:rsidR="00002995" w:rsidRPr="00B32167">
              <w:rPr>
                <w:rStyle w:val="Hypertextovodkaz"/>
                <w:rFonts w:ascii="Arial" w:hAnsi="Arial"/>
                <w:noProof/>
              </w:rPr>
              <w:t>Charakter předmětu plnění</w:t>
            </w:r>
            <w:r w:rsidR="00002995">
              <w:rPr>
                <w:noProof/>
                <w:webHidden/>
              </w:rPr>
              <w:tab/>
            </w:r>
            <w:r w:rsidR="00002995">
              <w:rPr>
                <w:noProof/>
                <w:webHidden/>
              </w:rPr>
              <w:fldChar w:fldCharType="begin"/>
            </w:r>
            <w:r w:rsidR="00002995">
              <w:rPr>
                <w:noProof/>
                <w:webHidden/>
              </w:rPr>
              <w:instrText xml:space="preserve"> PAGEREF _Toc471316290 \h </w:instrText>
            </w:r>
          </w:ins>
          <w:r w:rsidR="00002995">
            <w:rPr>
              <w:noProof/>
              <w:webHidden/>
            </w:rPr>
          </w:r>
          <w:ins w:id="126" w:author="Autor">
            <w:r w:rsidR="00002995">
              <w:rPr>
                <w:noProof/>
                <w:webHidden/>
              </w:rPr>
              <w:fldChar w:fldCharType="separate"/>
            </w:r>
            <w:r w:rsidR="00BE5D8E">
              <w:rPr>
                <w:noProof/>
                <w:webHidden/>
              </w:rPr>
              <w:t>3</w:t>
            </w:r>
            <w:r w:rsidR="00002995">
              <w:rPr>
                <w:noProof/>
                <w:webHidden/>
              </w:rPr>
              <w:fldChar w:fldCharType="end"/>
            </w:r>
            <w:r>
              <w:rPr>
                <w:noProof/>
              </w:rPr>
              <w:fldChar w:fldCharType="end"/>
            </w:r>
          </w:ins>
        </w:p>
        <w:p w14:paraId="17AFE05D" w14:textId="4E671BA8" w:rsidR="00002995" w:rsidRDefault="006E52F1">
          <w:pPr>
            <w:pStyle w:val="Obsah1"/>
            <w:tabs>
              <w:tab w:val="left" w:pos="699"/>
              <w:tab w:val="right" w:leader="dot" w:pos="9060"/>
            </w:tabs>
            <w:rPr>
              <w:ins w:id="127" w:author="Autor"/>
              <w:noProof/>
            </w:rPr>
          </w:pPr>
          <w:ins w:id="128" w:author="Autor">
            <w:r>
              <w:fldChar w:fldCharType="begin"/>
            </w:r>
            <w:r>
              <w:instrText xml:space="preserve"> HYPERLINK \l "_Toc471316291" </w:instrText>
            </w:r>
            <w:r>
              <w:fldChar w:fldCharType="separate"/>
            </w:r>
            <w:r w:rsidR="00002995" w:rsidRPr="00B32167">
              <w:rPr>
                <w:rStyle w:val="Hypertextovodkaz"/>
                <w:rFonts w:ascii="Arial" w:hAnsi="Arial"/>
                <w:noProof/>
              </w:rPr>
              <w:t>3</w:t>
            </w:r>
            <w:r w:rsidR="00002995">
              <w:rPr>
                <w:noProof/>
              </w:rPr>
              <w:tab/>
            </w:r>
            <w:r w:rsidR="00002995" w:rsidRPr="00B32167">
              <w:rPr>
                <w:rStyle w:val="Hypertextovodkaz"/>
                <w:rFonts w:ascii="Arial" w:hAnsi="Arial"/>
                <w:noProof/>
              </w:rPr>
              <w:t>Popis stávajícího stavu</w:t>
            </w:r>
            <w:r w:rsidR="00002995">
              <w:rPr>
                <w:noProof/>
                <w:webHidden/>
              </w:rPr>
              <w:tab/>
            </w:r>
            <w:r w:rsidR="00002995">
              <w:rPr>
                <w:noProof/>
                <w:webHidden/>
              </w:rPr>
              <w:fldChar w:fldCharType="begin"/>
            </w:r>
            <w:r w:rsidR="00002995">
              <w:rPr>
                <w:noProof/>
                <w:webHidden/>
              </w:rPr>
              <w:instrText xml:space="preserve"> PAGEREF _Toc471316291 \h </w:instrText>
            </w:r>
          </w:ins>
          <w:r w:rsidR="00002995">
            <w:rPr>
              <w:noProof/>
              <w:webHidden/>
            </w:rPr>
          </w:r>
          <w:ins w:id="129" w:author="Autor">
            <w:r w:rsidR="00002995">
              <w:rPr>
                <w:noProof/>
                <w:webHidden/>
              </w:rPr>
              <w:fldChar w:fldCharType="separate"/>
            </w:r>
            <w:r w:rsidR="00BE5D8E">
              <w:rPr>
                <w:noProof/>
                <w:webHidden/>
              </w:rPr>
              <w:t>3</w:t>
            </w:r>
            <w:r w:rsidR="00002995">
              <w:rPr>
                <w:noProof/>
                <w:webHidden/>
              </w:rPr>
              <w:fldChar w:fldCharType="end"/>
            </w:r>
            <w:r>
              <w:rPr>
                <w:noProof/>
              </w:rPr>
              <w:fldChar w:fldCharType="end"/>
            </w:r>
          </w:ins>
        </w:p>
        <w:p w14:paraId="513F019D" w14:textId="170FDF95" w:rsidR="00002995" w:rsidRDefault="006E52F1">
          <w:pPr>
            <w:pStyle w:val="Obsah1"/>
            <w:tabs>
              <w:tab w:val="left" w:pos="699"/>
              <w:tab w:val="right" w:leader="dot" w:pos="9060"/>
            </w:tabs>
            <w:rPr>
              <w:ins w:id="130" w:author="Autor"/>
              <w:noProof/>
            </w:rPr>
          </w:pPr>
          <w:ins w:id="131" w:author="Autor">
            <w:r>
              <w:fldChar w:fldCharType="begin"/>
            </w:r>
            <w:r>
              <w:instrText xml:space="preserve"> HYPERLINK \l "_Toc471316292" </w:instrText>
            </w:r>
            <w:r>
              <w:fldChar w:fldCharType="separate"/>
            </w:r>
            <w:r w:rsidR="00002995" w:rsidRPr="00B32167">
              <w:rPr>
                <w:rStyle w:val="Hypertextovodkaz"/>
                <w:rFonts w:ascii="Arial" w:hAnsi="Arial"/>
                <w:noProof/>
              </w:rPr>
              <w:t>4</w:t>
            </w:r>
            <w:r w:rsidR="00002995">
              <w:rPr>
                <w:noProof/>
              </w:rPr>
              <w:tab/>
            </w:r>
            <w:r w:rsidR="00002995" w:rsidRPr="00B32167">
              <w:rPr>
                <w:rStyle w:val="Hypertextovodkaz"/>
                <w:rFonts w:ascii="Arial" w:hAnsi="Arial"/>
                <w:noProof/>
              </w:rPr>
              <w:t>Požadavky na služby</w:t>
            </w:r>
            <w:r w:rsidR="00002995">
              <w:rPr>
                <w:noProof/>
                <w:webHidden/>
              </w:rPr>
              <w:tab/>
            </w:r>
            <w:r w:rsidR="00002995">
              <w:rPr>
                <w:noProof/>
                <w:webHidden/>
              </w:rPr>
              <w:fldChar w:fldCharType="begin"/>
            </w:r>
            <w:r w:rsidR="00002995">
              <w:rPr>
                <w:noProof/>
                <w:webHidden/>
              </w:rPr>
              <w:instrText xml:space="preserve"> PAGEREF _Toc471316292 \h </w:instrText>
            </w:r>
          </w:ins>
          <w:r w:rsidR="00002995">
            <w:rPr>
              <w:noProof/>
              <w:webHidden/>
            </w:rPr>
          </w:r>
          <w:ins w:id="132" w:author="Autor">
            <w:r w:rsidR="00002995">
              <w:rPr>
                <w:noProof/>
                <w:webHidden/>
              </w:rPr>
              <w:fldChar w:fldCharType="separate"/>
            </w:r>
            <w:r w:rsidR="00BE5D8E">
              <w:rPr>
                <w:noProof/>
                <w:webHidden/>
              </w:rPr>
              <w:t>4</w:t>
            </w:r>
            <w:r w:rsidR="00002995">
              <w:rPr>
                <w:noProof/>
                <w:webHidden/>
              </w:rPr>
              <w:fldChar w:fldCharType="end"/>
            </w:r>
            <w:r>
              <w:rPr>
                <w:noProof/>
              </w:rPr>
              <w:fldChar w:fldCharType="end"/>
            </w:r>
          </w:ins>
        </w:p>
        <w:p w14:paraId="792DB5DB" w14:textId="0D2ECF07" w:rsidR="00002995" w:rsidRDefault="006E52F1">
          <w:pPr>
            <w:pStyle w:val="Obsah2"/>
            <w:rPr>
              <w:ins w:id="133" w:author="Autor"/>
              <w:noProof/>
            </w:rPr>
          </w:pPr>
          <w:ins w:id="134" w:author="Autor">
            <w:r>
              <w:fldChar w:fldCharType="begin"/>
            </w:r>
            <w:r>
              <w:instrText xml:space="preserve"> HYPERLINK \l "_Toc471316293" </w:instrText>
            </w:r>
            <w:r>
              <w:fldChar w:fldCharType="separate"/>
            </w:r>
            <w:r w:rsidR="00002995" w:rsidRPr="00B32167">
              <w:rPr>
                <w:rStyle w:val="Hypertextovodkaz"/>
                <w:noProof/>
              </w:rPr>
              <w:t>4.1</w:t>
            </w:r>
            <w:r w:rsidR="00002995">
              <w:rPr>
                <w:noProof/>
              </w:rPr>
              <w:tab/>
            </w:r>
            <w:r w:rsidR="00002995" w:rsidRPr="00B32167">
              <w:rPr>
                <w:rStyle w:val="Hypertextovodkaz"/>
                <w:noProof/>
              </w:rPr>
              <w:t>Oblast 1: Strategie a koncepce ICT a jeho rozvoje</w:t>
            </w:r>
            <w:r w:rsidR="00002995">
              <w:rPr>
                <w:noProof/>
                <w:webHidden/>
              </w:rPr>
              <w:tab/>
            </w:r>
            <w:r w:rsidR="00002995">
              <w:rPr>
                <w:noProof/>
                <w:webHidden/>
              </w:rPr>
              <w:fldChar w:fldCharType="begin"/>
            </w:r>
            <w:r w:rsidR="00002995">
              <w:rPr>
                <w:noProof/>
                <w:webHidden/>
              </w:rPr>
              <w:instrText xml:space="preserve"> PAGEREF _Toc471316293 \h </w:instrText>
            </w:r>
          </w:ins>
          <w:r w:rsidR="00002995">
            <w:rPr>
              <w:noProof/>
              <w:webHidden/>
            </w:rPr>
          </w:r>
          <w:ins w:id="135" w:author="Autor">
            <w:r w:rsidR="00002995">
              <w:rPr>
                <w:noProof/>
                <w:webHidden/>
              </w:rPr>
              <w:fldChar w:fldCharType="separate"/>
            </w:r>
            <w:r w:rsidR="00BE5D8E">
              <w:rPr>
                <w:noProof/>
                <w:webHidden/>
              </w:rPr>
              <w:t>4</w:t>
            </w:r>
            <w:r w:rsidR="00002995">
              <w:rPr>
                <w:noProof/>
                <w:webHidden/>
              </w:rPr>
              <w:fldChar w:fldCharType="end"/>
            </w:r>
            <w:r>
              <w:rPr>
                <w:noProof/>
              </w:rPr>
              <w:fldChar w:fldCharType="end"/>
            </w:r>
          </w:ins>
        </w:p>
        <w:p w14:paraId="69A679E2" w14:textId="5254A0AC" w:rsidR="00002995" w:rsidRDefault="006E52F1">
          <w:pPr>
            <w:pStyle w:val="Obsah2"/>
            <w:rPr>
              <w:ins w:id="136" w:author="Autor"/>
              <w:noProof/>
            </w:rPr>
          </w:pPr>
          <w:ins w:id="137" w:author="Autor">
            <w:r>
              <w:fldChar w:fldCharType="begin"/>
            </w:r>
            <w:r>
              <w:instrText xml:space="preserve"> HYPERLINK \l "_Toc471316294" </w:instrText>
            </w:r>
            <w:r>
              <w:fldChar w:fldCharType="separate"/>
            </w:r>
            <w:r w:rsidR="00002995" w:rsidRPr="00B32167">
              <w:rPr>
                <w:rStyle w:val="Hypertextovodkaz"/>
                <w:noProof/>
              </w:rPr>
              <w:t>4.2</w:t>
            </w:r>
            <w:r w:rsidR="00002995">
              <w:rPr>
                <w:noProof/>
              </w:rPr>
              <w:tab/>
            </w:r>
            <w:r w:rsidR="00002995" w:rsidRPr="00B32167">
              <w:rPr>
                <w:rStyle w:val="Hypertextovodkaz"/>
                <w:noProof/>
              </w:rPr>
              <w:t>Oblast 2: Portfolio ICT služeb</w:t>
            </w:r>
            <w:r w:rsidR="00002995">
              <w:rPr>
                <w:noProof/>
                <w:webHidden/>
              </w:rPr>
              <w:tab/>
            </w:r>
            <w:r w:rsidR="00002995">
              <w:rPr>
                <w:noProof/>
                <w:webHidden/>
              </w:rPr>
              <w:fldChar w:fldCharType="begin"/>
            </w:r>
            <w:r w:rsidR="00002995">
              <w:rPr>
                <w:noProof/>
                <w:webHidden/>
              </w:rPr>
              <w:instrText xml:space="preserve"> PAGEREF _Toc471316294 \h </w:instrText>
            </w:r>
          </w:ins>
          <w:r w:rsidR="00002995">
            <w:rPr>
              <w:noProof/>
              <w:webHidden/>
            </w:rPr>
          </w:r>
          <w:ins w:id="138" w:author="Autor">
            <w:r w:rsidR="00002995">
              <w:rPr>
                <w:noProof/>
                <w:webHidden/>
              </w:rPr>
              <w:fldChar w:fldCharType="separate"/>
            </w:r>
            <w:r w:rsidR="00BE5D8E">
              <w:rPr>
                <w:noProof/>
                <w:webHidden/>
              </w:rPr>
              <w:t>4</w:t>
            </w:r>
            <w:r w:rsidR="00002995">
              <w:rPr>
                <w:noProof/>
                <w:webHidden/>
              </w:rPr>
              <w:fldChar w:fldCharType="end"/>
            </w:r>
            <w:r>
              <w:rPr>
                <w:noProof/>
              </w:rPr>
              <w:fldChar w:fldCharType="end"/>
            </w:r>
          </w:ins>
        </w:p>
        <w:p w14:paraId="329EBF86" w14:textId="1AAEF546" w:rsidR="00002995" w:rsidRDefault="006E52F1">
          <w:pPr>
            <w:pStyle w:val="Obsah2"/>
            <w:rPr>
              <w:ins w:id="139" w:author="Autor"/>
              <w:noProof/>
            </w:rPr>
          </w:pPr>
          <w:ins w:id="140" w:author="Autor">
            <w:r>
              <w:fldChar w:fldCharType="begin"/>
            </w:r>
            <w:r>
              <w:instrText xml:space="preserve"> HYPERLINK \l "_Toc471316295" </w:instrText>
            </w:r>
            <w:r>
              <w:fldChar w:fldCharType="separate"/>
            </w:r>
            <w:r w:rsidR="00002995" w:rsidRPr="00B32167">
              <w:rPr>
                <w:rStyle w:val="Hypertextovodkaz"/>
                <w:noProof/>
              </w:rPr>
              <w:t>4.3</w:t>
            </w:r>
            <w:r w:rsidR="00002995">
              <w:rPr>
                <w:noProof/>
              </w:rPr>
              <w:tab/>
            </w:r>
            <w:r w:rsidR="00002995" w:rsidRPr="00B32167">
              <w:rPr>
                <w:rStyle w:val="Hypertextovodkaz"/>
                <w:noProof/>
              </w:rPr>
              <w:t>Oblast 3: Řízení požadavků vč. změnových</w:t>
            </w:r>
            <w:r w:rsidR="00002995">
              <w:rPr>
                <w:noProof/>
                <w:webHidden/>
              </w:rPr>
              <w:tab/>
            </w:r>
            <w:r w:rsidR="00002995">
              <w:rPr>
                <w:noProof/>
                <w:webHidden/>
              </w:rPr>
              <w:fldChar w:fldCharType="begin"/>
            </w:r>
            <w:r w:rsidR="00002995">
              <w:rPr>
                <w:noProof/>
                <w:webHidden/>
              </w:rPr>
              <w:instrText xml:space="preserve"> PAGEREF _Toc471316295 \h </w:instrText>
            </w:r>
          </w:ins>
          <w:r w:rsidR="00002995">
            <w:rPr>
              <w:noProof/>
              <w:webHidden/>
            </w:rPr>
          </w:r>
          <w:ins w:id="141" w:author="Autor">
            <w:r w:rsidR="00002995">
              <w:rPr>
                <w:noProof/>
                <w:webHidden/>
              </w:rPr>
              <w:fldChar w:fldCharType="separate"/>
            </w:r>
            <w:r w:rsidR="00BE5D8E">
              <w:rPr>
                <w:noProof/>
                <w:webHidden/>
              </w:rPr>
              <w:t>5</w:t>
            </w:r>
            <w:r w:rsidR="00002995">
              <w:rPr>
                <w:noProof/>
                <w:webHidden/>
              </w:rPr>
              <w:fldChar w:fldCharType="end"/>
            </w:r>
            <w:r>
              <w:rPr>
                <w:noProof/>
              </w:rPr>
              <w:fldChar w:fldCharType="end"/>
            </w:r>
          </w:ins>
        </w:p>
        <w:p w14:paraId="0F264B27" w14:textId="419A7178" w:rsidR="00002995" w:rsidRDefault="006E52F1">
          <w:pPr>
            <w:pStyle w:val="Obsah2"/>
            <w:rPr>
              <w:ins w:id="142" w:author="Autor"/>
              <w:noProof/>
            </w:rPr>
          </w:pPr>
          <w:ins w:id="143" w:author="Autor">
            <w:r>
              <w:fldChar w:fldCharType="begin"/>
            </w:r>
            <w:r>
              <w:instrText xml:space="preserve"> HYPERLINK \l "_Toc471316296" </w:instrText>
            </w:r>
            <w:r>
              <w:fldChar w:fldCharType="separate"/>
            </w:r>
            <w:r w:rsidR="00002995" w:rsidRPr="00B32167">
              <w:rPr>
                <w:rStyle w:val="Hypertextovodkaz"/>
                <w:noProof/>
              </w:rPr>
              <w:t>4.4</w:t>
            </w:r>
            <w:r w:rsidR="00002995">
              <w:rPr>
                <w:noProof/>
              </w:rPr>
              <w:tab/>
            </w:r>
            <w:r w:rsidR="00002995" w:rsidRPr="00B32167">
              <w:rPr>
                <w:rStyle w:val="Hypertextovodkaz"/>
                <w:noProof/>
              </w:rPr>
              <w:t>Oblast 4: Zajištění kvality ICT služeb včetně interních a externí vztahů a vazeb</w:t>
            </w:r>
            <w:r w:rsidR="00002995">
              <w:rPr>
                <w:noProof/>
                <w:webHidden/>
              </w:rPr>
              <w:tab/>
            </w:r>
            <w:r w:rsidR="00002995">
              <w:rPr>
                <w:noProof/>
                <w:webHidden/>
              </w:rPr>
              <w:fldChar w:fldCharType="begin"/>
            </w:r>
            <w:r w:rsidR="00002995">
              <w:rPr>
                <w:noProof/>
                <w:webHidden/>
              </w:rPr>
              <w:instrText xml:space="preserve"> PAGEREF _Toc471316296 \h </w:instrText>
            </w:r>
          </w:ins>
          <w:r w:rsidR="00002995">
            <w:rPr>
              <w:noProof/>
              <w:webHidden/>
            </w:rPr>
          </w:r>
          <w:ins w:id="144" w:author="Autor">
            <w:r w:rsidR="00002995">
              <w:rPr>
                <w:noProof/>
                <w:webHidden/>
              </w:rPr>
              <w:fldChar w:fldCharType="separate"/>
            </w:r>
            <w:r w:rsidR="00BE5D8E">
              <w:rPr>
                <w:noProof/>
                <w:webHidden/>
              </w:rPr>
              <w:t>5</w:t>
            </w:r>
            <w:r w:rsidR="00002995">
              <w:rPr>
                <w:noProof/>
                <w:webHidden/>
              </w:rPr>
              <w:fldChar w:fldCharType="end"/>
            </w:r>
            <w:r>
              <w:rPr>
                <w:noProof/>
              </w:rPr>
              <w:fldChar w:fldCharType="end"/>
            </w:r>
          </w:ins>
        </w:p>
        <w:p w14:paraId="4B1DD7FB" w14:textId="01B7C3A0" w:rsidR="00002995" w:rsidRDefault="006E52F1">
          <w:pPr>
            <w:pStyle w:val="Obsah2"/>
            <w:rPr>
              <w:ins w:id="145" w:author="Autor"/>
              <w:noProof/>
            </w:rPr>
          </w:pPr>
          <w:ins w:id="146" w:author="Autor">
            <w:r>
              <w:fldChar w:fldCharType="begin"/>
            </w:r>
            <w:r>
              <w:instrText xml:space="preserve"> HYPERLINK \l "_Toc471316297" </w:instrText>
            </w:r>
            <w:r>
              <w:fldChar w:fldCharType="separate"/>
            </w:r>
            <w:r w:rsidR="00002995" w:rsidRPr="00B32167">
              <w:rPr>
                <w:rStyle w:val="Hypertextovodkaz"/>
                <w:noProof/>
              </w:rPr>
              <w:t>4.5</w:t>
            </w:r>
            <w:r w:rsidR="00002995">
              <w:rPr>
                <w:noProof/>
              </w:rPr>
              <w:tab/>
            </w:r>
            <w:r w:rsidR="00002995" w:rsidRPr="00B32167">
              <w:rPr>
                <w:rStyle w:val="Hypertextovodkaz"/>
                <w:noProof/>
              </w:rPr>
              <w:t>Oblast 5: Řízení rizik a bezpečnosti informací</w:t>
            </w:r>
            <w:r w:rsidR="00002995">
              <w:rPr>
                <w:noProof/>
                <w:webHidden/>
              </w:rPr>
              <w:tab/>
            </w:r>
            <w:r w:rsidR="00002995">
              <w:rPr>
                <w:noProof/>
                <w:webHidden/>
              </w:rPr>
              <w:fldChar w:fldCharType="begin"/>
            </w:r>
            <w:r w:rsidR="00002995">
              <w:rPr>
                <w:noProof/>
                <w:webHidden/>
              </w:rPr>
              <w:instrText xml:space="preserve"> PAGEREF _Toc471316297 \h </w:instrText>
            </w:r>
          </w:ins>
          <w:r w:rsidR="00002995">
            <w:rPr>
              <w:noProof/>
              <w:webHidden/>
            </w:rPr>
          </w:r>
          <w:ins w:id="147" w:author="Autor">
            <w:r w:rsidR="00002995">
              <w:rPr>
                <w:noProof/>
                <w:webHidden/>
              </w:rPr>
              <w:fldChar w:fldCharType="separate"/>
            </w:r>
            <w:r w:rsidR="00BE5D8E">
              <w:rPr>
                <w:noProof/>
                <w:webHidden/>
              </w:rPr>
              <w:t>6</w:t>
            </w:r>
            <w:r w:rsidR="00002995">
              <w:rPr>
                <w:noProof/>
                <w:webHidden/>
              </w:rPr>
              <w:fldChar w:fldCharType="end"/>
            </w:r>
            <w:r>
              <w:rPr>
                <w:noProof/>
              </w:rPr>
              <w:fldChar w:fldCharType="end"/>
            </w:r>
          </w:ins>
        </w:p>
        <w:p w14:paraId="52F39698" w14:textId="3B550579" w:rsidR="00002995" w:rsidRDefault="006E52F1">
          <w:pPr>
            <w:pStyle w:val="Obsah2"/>
            <w:rPr>
              <w:ins w:id="148" w:author="Autor"/>
              <w:noProof/>
            </w:rPr>
          </w:pPr>
          <w:ins w:id="149" w:author="Autor">
            <w:r>
              <w:fldChar w:fldCharType="begin"/>
            </w:r>
            <w:r>
              <w:instrText xml:space="preserve"> HYPERLINK \l "_Toc471316298" </w:instrText>
            </w:r>
            <w:r>
              <w:fldChar w:fldCharType="separate"/>
            </w:r>
            <w:r w:rsidR="00002995" w:rsidRPr="00B32167">
              <w:rPr>
                <w:rStyle w:val="Hypertextovodkaz"/>
                <w:noProof/>
              </w:rPr>
              <w:t>4.6</w:t>
            </w:r>
            <w:r w:rsidR="00002995">
              <w:rPr>
                <w:noProof/>
              </w:rPr>
              <w:tab/>
            </w:r>
            <w:r w:rsidR="00002995" w:rsidRPr="00B32167">
              <w:rPr>
                <w:rStyle w:val="Hypertextovodkaz"/>
                <w:noProof/>
              </w:rPr>
              <w:t>Zajištění služeb systémové integrace</w:t>
            </w:r>
            <w:r w:rsidR="00002995">
              <w:rPr>
                <w:noProof/>
                <w:webHidden/>
              </w:rPr>
              <w:tab/>
            </w:r>
            <w:r w:rsidR="00002995">
              <w:rPr>
                <w:noProof/>
                <w:webHidden/>
              </w:rPr>
              <w:fldChar w:fldCharType="begin"/>
            </w:r>
            <w:r w:rsidR="00002995">
              <w:rPr>
                <w:noProof/>
                <w:webHidden/>
              </w:rPr>
              <w:instrText xml:space="preserve"> PAGEREF _Toc471316298 \h </w:instrText>
            </w:r>
          </w:ins>
          <w:r w:rsidR="00002995">
            <w:rPr>
              <w:noProof/>
              <w:webHidden/>
            </w:rPr>
          </w:r>
          <w:ins w:id="150" w:author="Autor">
            <w:r w:rsidR="00002995">
              <w:rPr>
                <w:noProof/>
                <w:webHidden/>
              </w:rPr>
              <w:fldChar w:fldCharType="separate"/>
            </w:r>
            <w:r w:rsidR="00BE5D8E">
              <w:rPr>
                <w:noProof/>
                <w:webHidden/>
              </w:rPr>
              <w:t>6</w:t>
            </w:r>
            <w:r w:rsidR="00002995">
              <w:rPr>
                <w:noProof/>
                <w:webHidden/>
              </w:rPr>
              <w:fldChar w:fldCharType="end"/>
            </w:r>
            <w:r>
              <w:rPr>
                <w:noProof/>
              </w:rPr>
              <w:fldChar w:fldCharType="end"/>
            </w:r>
          </w:ins>
        </w:p>
        <w:p w14:paraId="65E519F6" w14:textId="718EE681" w:rsidR="00002995" w:rsidRDefault="006E52F1">
          <w:pPr>
            <w:pStyle w:val="Obsah2"/>
            <w:rPr>
              <w:ins w:id="151" w:author="Autor"/>
              <w:noProof/>
            </w:rPr>
          </w:pPr>
          <w:ins w:id="152" w:author="Autor">
            <w:r>
              <w:fldChar w:fldCharType="begin"/>
            </w:r>
            <w:r>
              <w:instrText xml:space="preserve"> HYPERLINK \l "_Toc471316299" </w:instrText>
            </w:r>
            <w:r>
              <w:fldChar w:fldCharType="separate"/>
            </w:r>
            <w:r w:rsidR="00002995" w:rsidRPr="00B32167">
              <w:rPr>
                <w:rStyle w:val="Hypertextovodkaz"/>
                <w:noProof/>
              </w:rPr>
              <w:t>4.7</w:t>
            </w:r>
            <w:r w:rsidR="00002995">
              <w:rPr>
                <w:noProof/>
              </w:rPr>
              <w:tab/>
            </w:r>
            <w:r w:rsidR="00002995" w:rsidRPr="00B32167">
              <w:rPr>
                <w:rStyle w:val="Hypertextovodkaz"/>
                <w:noProof/>
              </w:rPr>
              <w:t>Specialisté odborných profesí</w:t>
            </w:r>
            <w:r w:rsidR="00002995">
              <w:rPr>
                <w:noProof/>
                <w:webHidden/>
              </w:rPr>
              <w:tab/>
            </w:r>
            <w:r w:rsidR="00002995">
              <w:rPr>
                <w:noProof/>
                <w:webHidden/>
              </w:rPr>
              <w:fldChar w:fldCharType="begin"/>
            </w:r>
            <w:r w:rsidR="00002995">
              <w:rPr>
                <w:noProof/>
                <w:webHidden/>
              </w:rPr>
              <w:instrText xml:space="preserve"> PAGEREF _Toc471316299 \h </w:instrText>
            </w:r>
          </w:ins>
          <w:r w:rsidR="00002995">
            <w:rPr>
              <w:noProof/>
              <w:webHidden/>
            </w:rPr>
          </w:r>
          <w:ins w:id="153" w:author="Autor">
            <w:r w:rsidR="00002995">
              <w:rPr>
                <w:noProof/>
                <w:webHidden/>
              </w:rPr>
              <w:fldChar w:fldCharType="separate"/>
            </w:r>
            <w:r w:rsidR="00BE5D8E">
              <w:rPr>
                <w:noProof/>
                <w:webHidden/>
              </w:rPr>
              <w:t>7</w:t>
            </w:r>
            <w:r w:rsidR="00002995">
              <w:rPr>
                <w:noProof/>
                <w:webHidden/>
              </w:rPr>
              <w:fldChar w:fldCharType="end"/>
            </w:r>
            <w:r>
              <w:rPr>
                <w:noProof/>
              </w:rPr>
              <w:fldChar w:fldCharType="end"/>
            </w:r>
          </w:ins>
        </w:p>
        <w:p w14:paraId="2121DCEB" w14:textId="226ADB56" w:rsidR="00002995" w:rsidRDefault="006E52F1">
          <w:pPr>
            <w:pStyle w:val="Obsah2"/>
            <w:rPr>
              <w:ins w:id="154" w:author="Autor"/>
              <w:noProof/>
            </w:rPr>
          </w:pPr>
          <w:ins w:id="155" w:author="Autor">
            <w:r>
              <w:fldChar w:fldCharType="begin"/>
            </w:r>
            <w:r>
              <w:instrText xml:space="preserve"> HYPERLINK \l "_Toc471316300" </w:instrText>
            </w:r>
            <w:r>
              <w:fldChar w:fldCharType="separate"/>
            </w:r>
            <w:r w:rsidR="00002995" w:rsidRPr="00B32167">
              <w:rPr>
                <w:rStyle w:val="Hypertextovodkaz"/>
                <w:noProof/>
              </w:rPr>
              <w:t>4.8</w:t>
            </w:r>
            <w:r w:rsidR="00002995">
              <w:rPr>
                <w:noProof/>
              </w:rPr>
              <w:tab/>
            </w:r>
            <w:r w:rsidR="00002995" w:rsidRPr="00B32167">
              <w:rPr>
                <w:rStyle w:val="Hypertextovodkaz"/>
                <w:noProof/>
              </w:rPr>
              <w:t>Definice rolí</w:t>
            </w:r>
            <w:r w:rsidR="00002995">
              <w:rPr>
                <w:noProof/>
                <w:webHidden/>
              </w:rPr>
              <w:tab/>
            </w:r>
            <w:r w:rsidR="00002995">
              <w:rPr>
                <w:noProof/>
                <w:webHidden/>
              </w:rPr>
              <w:fldChar w:fldCharType="begin"/>
            </w:r>
            <w:r w:rsidR="00002995">
              <w:rPr>
                <w:noProof/>
                <w:webHidden/>
              </w:rPr>
              <w:instrText xml:space="preserve"> PAGEREF _Toc471316300 \h </w:instrText>
            </w:r>
          </w:ins>
          <w:r w:rsidR="00002995">
            <w:rPr>
              <w:noProof/>
              <w:webHidden/>
            </w:rPr>
          </w:r>
          <w:ins w:id="156" w:author="Autor">
            <w:r w:rsidR="00002995">
              <w:rPr>
                <w:noProof/>
                <w:webHidden/>
              </w:rPr>
              <w:fldChar w:fldCharType="separate"/>
            </w:r>
            <w:r w:rsidR="00BE5D8E">
              <w:rPr>
                <w:noProof/>
                <w:webHidden/>
              </w:rPr>
              <w:t>7</w:t>
            </w:r>
            <w:r w:rsidR="00002995">
              <w:rPr>
                <w:noProof/>
                <w:webHidden/>
              </w:rPr>
              <w:fldChar w:fldCharType="end"/>
            </w:r>
            <w:r>
              <w:rPr>
                <w:noProof/>
              </w:rPr>
              <w:fldChar w:fldCharType="end"/>
            </w:r>
          </w:ins>
        </w:p>
        <w:p w14:paraId="2B24E216" w14:textId="6A29B5DF" w:rsidR="00002995" w:rsidRDefault="006E52F1">
          <w:pPr>
            <w:pStyle w:val="Obsah2"/>
            <w:tabs>
              <w:tab w:val="left" w:pos="1223"/>
            </w:tabs>
            <w:rPr>
              <w:ins w:id="157" w:author="Autor"/>
              <w:noProof/>
            </w:rPr>
          </w:pPr>
          <w:ins w:id="158" w:author="Autor">
            <w:r>
              <w:fldChar w:fldCharType="begin"/>
            </w:r>
            <w:r>
              <w:instrText xml:space="preserve"> HYPERLINK \l "_Toc471316301" </w:instrText>
            </w:r>
            <w:r>
              <w:fldChar w:fldCharType="separate"/>
            </w:r>
            <w:r w:rsidR="00002995" w:rsidRPr="00B32167">
              <w:rPr>
                <w:rStyle w:val="Hypertextovodkaz"/>
                <w:noProof/>
              </w:rPr>
              <w:t>4.8.1</w:t>
            </w:r>
            <w:r w:rsidR="00002995">
              <w:rPr>
                <w:noProof/>
              </w:rPr>
              <w:tab/>
            </w:r>
            <w:r w:rsidR="00002995" w:rsidRPr="00B32167">
              <w:rPr>
                <w:rStyle w:val="Hypertextovodkaz"/>
                <w:noProof/>
              </w:rPr>
              <w:t>Ředitel týmu systémové integrace</w:t>
            </w:r>
            <w:r w:rsidR="00002995">
              <w:rPr>
                <w:noProof/>
                <w:webHidden/>
              </w:rPr>
              <w:tab/>
            </w:r>
            <w:r w:rsidR="00002995">
              <w:rPr>
                <w:noProof/>
                <w:webHidden/>
              </w:rPr>
              <w:fldChar w:fldCharType="begin"/>
            </w:r>
            <w:r w:rsidR="00002995">
              <w:rPr>
                <w:noProof/>
                <w:webHidden/>
              </w:rPr>
              <w:instrText xml:space="preserve"> PAGEREF _Toc471316301 \h </w:instrText>
            </w:r>
          </w:ins>
          <w:r w:rsidR="00002995">
            <w:rPr>
              <w:noProof/>
              <w:webHidden/>
            </w:rPr>
          </w:r>
          <w:ins w:id="159" w:author="Autor">
            <w:r w:rsidR="00002995">
              <w:rPr>
                <w:noProof/>
                <w:webHidden/>
              </w:rPr>
              <w:fldChar w:fldCharType="separate"/>
            </w:r>
            <w:r w:rsidR="00BE5D8E">
              <w:rPr>
                <w:noProof/>
                <w:webHidden/>
              </w:rPr>
              <w:t>7</w:t>
            </w:r>
            <w:r w:rsidR="00002995">
              <w:rPr>
                <w:noProof/>
                <w:webHidden/>
              </w:rPr>
              <w:fldChar w:fldCharType="end"/>
            </w:r>
            <w:r>
              <w:rPr>
                <w:noProof/>
              </w:rPr>
              <w:fldChar w:fldCharType="end"/>
            </w:r>
          </w:ins>
        </w:p>
        <w:p w14:paraId="4102411B" w14:textId="55D929F7" w:rsidR="00002995" w:rsidRDefault="006E52F1">
          <w:pPr>
            <w:pStyle w:val="Obsah2"/>
            <w:tabs>
              <w:tab w:val="left" w:pos="1223"/>
            </w:tabs>
            <w:rPr>
              <w:ins w:id="160" w:author="Autor"/>
              <w:noProof/>
            </w:rPr>
          </w:pPr>
          <w:ins w:id="161" w:author="Autor">
            <w:r>
              <w:fldChar w:fldCharType="begin"/>
            </w:r>
            <w:r>
              <w:instrText xml:space="preserve"> HYPERLINK \l "_Toc471316302" </w:instrText>
            </w:r>
            <w:r>
              <w:fldChar w:fldCharType="separate"/>
            </w:r>
            <w:r w:rsidR="00002995" w:rsidRPr="00B32167">
              <w:rPr>
                <w:rStyle w:val="Hypertextovodkaz"/>
                <w:noProof/>
              </w:rPr>
              <w:t>4.8.2</w:t>
            </w:r>
            <w:r w:rsidR="00002995">
              <w:rPr>
                <w:noProof/>
              </w:rPr>
              <w:tab/>
            </w:r>
            <w:r w:rsidR="00002995" w:rsidRPr="00B32167">
              <w:rPr>
                <w:rStyle w:val="Hypertextovodkaz"/>
                <w:noProof/>
              </w:rPr>
              <w:t>Enterprise architekt</w:t>
            </w:r>
            <w:r w:rsidR="00002995">
              <w:rPr>
                <w:noProof/>
                <w:webHidden/>
              </w:rPr>
              <w:tab/>
            </w:r>
            <w:r w:rsidR="00002995">
              <w:rPr>
                <w:noProof/>
                <w:webHidden/>
              </w:rPr>
              <w:fldChar w:fldCharType="begin"/>
            </w:r>
            <w:r w:rsidR="00002995">
              <w:rPr>
                <w:noProof/>
                <w:webHidden/>
              </w:rPr>
              <w:instrText xml:space="preserve"> PAGEREF _Toc471316302 \h </w:instrText>
            </w:r>
          </w:ins>
          <w:r w:rsidR="00002995">
            <w:rPr>
              <w:noProof/>
              <w:webHidden/>
            </w:rPr>
          </w:r>
          <w:ins w:id="162" w:author="Autor">
            <w:r w:rsidR="00002995">
              <w:rPr>
                <w:noProof/>
                <w:webHidden/>
              </w:rPr>
              <w:fldChar w:fldCharType="separate"/>
            </w:r>
            <w:r w:rsidR="00BE5D8E">
              <w:rPr>
                <w:noProof/>
                <w:webHidden/>
              </w:rPr>
              <w:t>8</w:t>
            </w:r>
            <w:r w:rsidR="00002995">
              <w:rPr>
                <w:noProof/>
                <w:webHidden/>
              </w:rPr>
              <w:fldChar w:fldCharType="end"/>
            </w:r>
            <w:r>
              <w:rPr>
                <w:noProof/>
              </w:rPr>
              <w:fldChar w:fldCharType="end"/>
            </w:r>
          </w:ins>
        </w:p>
        <w:p w14:paraId="0E887DDB" w14:textId="7A7B0AC7" w:rsidR="00002995" w:rsidRDefault="006E52F1">
          <w:pPr>
            <w:pStyle w:val="Obsah2"/>
            <w:tabs>
              <w:tab w:val="left" w:pos="1223"/>
            </w:tabs>
            <w:rPr>
              <w:ins w:id="163" w:author="Autor"/>
              <w:noProof/>
            </w:rPr>
          </w:pPr>
          <w:ins w:id="164" w:author="Autor">
            <w:r>
              <w:fldChar w:fldCharType="begin"/>
            </w:r>
            <w:r>
              <w:instrText xml:space="preserve"> HYPERLINK \l "_Toc471316303" </w:instrText>
            </w:r>
            <w:r>
              <w:fldChar w:fldCharType="separate"/>
            </w:r>
            <w:r w:rsidR="00002995" w:rsidRPr="00B32167">
              <w:rPr>
                <w:rStyle w:val="Hypertextovodkaz"/>
                <w:noProof/>
              </w:rPr>
              <w:t>4.8.3</w:t>
            </w:r>
            <w:r w:rsidR="00002995">
              <w:rPr>
                <w:noProof/>
              </w:rPr>
              <w:tab/>
            </w:r>
            <w:r w:rsidR="00002995" w:rsidRPr="00B32167">
              <w:rPr>
                <w:rStyle w:val="Hypertextovodkaz"/>
                <w:noProof/>
              </w:rPr>
              <w:t>Business architekt</w:t>
            </w:r>
            <w:r w:rsidR="00002995">
              <w:rPr>
                <w:noProof/>
                <w:webHidden/>
              </w:rPr>
              <w:tab/>
            </w:r>
            <w:r w:rsidR="00002995">
              <w:rPr>
                <w:noProof/>
                <w:webHidden/>
              </w:rPr>
              <w:fldChar w:fldCharType="begin"/>
            </w:r>
            <w:r w:rsidR="00002995">
              <w:rPr>
                <w:noProof/>
                <w:webHidden/>
              </w:rPr>
              <w:instrText xml:space="preserve"> PAGEREF _Toc471316303 \h </w:instrText>
            </w:r>
          </w:ins>
          <w:r w:rsidR="00002995">
            <w:rPr>
              <w:noProof/>
              <w:webHidden/>
            </w:rPr>
          </w:r>
          <w:ins w:id="165" w:author="Autor">
            <w:r w:rsidR="00002995">
              <w:rPr>
                <w:noProof/>
                <w:webHidden/>
              </w:rPr>
              <w:fldChar w:fldCharType="separate"/>
            </w:r>
            <w:r w:rsidR="00BE5D8E">
              <w:rPr>
                <w:noProof/>
                <w:webHidden/>
              </w:rPr>
              <w:t>8</w:t>
            </w:r>
            <w:r w:rsidR="00002995">
              <w:rPr>
                <w:noProof/>
                <w:webHidden/>
              </w:rPr>
              <w:fldChar w:fldCharType="end"/>
            </w:r>
            <w:r>
              <w:rPr>
                <w:noProof/>
              </w:rPr>
              <w:fldChar w:fldCharType="end"/>
            </w:r>
          </w:ins>
        </w:p>
        <w:p w14:paraId="2550F441" w14:textId="51A108AD" w:rsidR="00002995" w:rsidRDefault="006E52F1">
          <w:pPr>
            <w:pStyle w:val="Obsah2"/>
            <w:tabs>
              <w:tab w:val="left" w:pos="1223"/>
            </w:tabs>
            <w:rPr>
              <w:ins w:id="166" w:author="Autor"/>
              <w:noProof/>
            </w:rPr>
          </w:pPr>
          <w:ins w:id="167" w:author="Autor">
            <w:r>
              <w:fldChar w:fldCharType="begin"/>
            </w:r>
            <w:r>
              <w:instrText xml:space="preserve"> HYPERLINK \l "_Toc471316304" </w:instrText>
            </w:r>
            <w:r>
              <w:fldChar w:fldCharType="separate"/>
            </w:r>
            <w:r w:rsidR="00002995" w:rsidRPr="00B32167">
              <w:rPr>
                <w:rStyle w:val="Hypertextovodkaz"/>
                <w:noProof/>
              </w:rPr>
              <w:t>4.8.4</w:t>
            </w:r>
            <w:r w:rsidR="00002995">
              <w:rPr>
                <w:noProof/>
              </w:rPr>
              <w:tab/>
            </w:r>
            <w:r w:rsidR="00002995" w:rsidRPr="00B32167">
              <w:rPr>
                <w:rStyle w:val="Hypertextovodkaz"/>
                <w:noProof/>
              </w:rPr>
              <w:t>Architekt IT infrastruktury</w:t>
            </w:r>
            <w:r w:rsidR="00002995">
              <w:rPr>
                <w:noProof/>
                <w:webHidden/>
              </w:rPr>
              <w:tab/>
            </w:r>
            <w:r w:rsidR="00002995">
              <w:rPr>
                <w:noProof/>
                <w:webHidden/>
              </w:rPr>
              <w:fldChar w:fldCharType="begin"/>
            </w:r>
            <w:r w:rsidR="00002995">
              <w:rPr>
                <w:noProof/>
                <w:webHidden/>
              </w:rPr>
              <w:instrText xml:space="preserve"> PAGEREF _Toc471316304 \h </w:instrText>
            </w:r>
          </w:ins>
          <w:r w:rsidR="00002995">
            <w:rPr>
              <w:noProof/>
              <w:webHidden/>
            </w:rPr>
          </w:r>
          <w:ins w:id="168" w:author="Autor">
            <w:r w:rsidR="00002995">
              <w:rPr>
                <w:noProof/>
                <w:webHidden/>
              </w:rPr>
              <w:fldChar w:fldCharType="separate"/>
            </w:r>
            <w:r w:rsidR="00BE5D8E">
              <w:rPr>
                <w:noProof/>
                <w:webHidden/>
              </w:rPr>
              <w:t>8</w:t>
            </w:r>
            <w:r w:rsidR="00002995">
              <w:rPr>
                <w:noProof/>
                <w:webHidden/>
              </w:rPr>
              <w:fldChar w:fldCharType="end"/>
            </w:r>
            <w:r>
              <w:rPr>
                <w:noProof/>
              </w:rPr>
              <w:fldChar w:fldCharType="end"/>
            </w:r>
          </w:ins>
        </w:p>
        <w:p w14:paraId="2DB73635" w14:textId="266BD4D1" w:rsidR="00002995" w:rsidRDefault="006E52F1">
          <w:pPr>
            <w:pStyle w:val="Obsah2"/>
            <w:tabs>
              <w:tab w:val="left" w:pos="1223"/>
            </w:tabs>
            <w:rPr>
              <w:ins w:id="169" w:author="Autor"/>
              <w:noProof/>
            </w:rPr>
          </w:pPr>
          <w:ins w:id="170" w:author="Autor">
            <w:r>
              <w:fldChar w:fldCharType="begin"/>
            </w:r>
            <w:r>
              <w:instrText xml:space="preserve"> HYPERLINK \l "_Toc471316305" </w:instrText>
            </w:r>
            <w:r>
              <w:fldChar w:fldCharType="separate"/>
            </w:r>
            <w:r w:rsidR="00002995" w:rsidRPr="00B32167">
              <w:rPr>
                <w:rStyle w:val="Hypertextovodkaz"/>
                <w:noProof/>
              </w:rPr>
              <w:t>4.8.5</w:t>
            </w:r>
            <w:r w:rsidR="00002995">
              <w:rPr>
                <w:noProof/>
              </w:rPr>
              <w:tab/>
            </w:r>
            <w:r w:rsidR="00002995" w:rsidRPr="00B32167">
              <w:rPr>
                <w:rStyle w:val="Hypertextovodkaz"/>
                <w:noProof/>
              </w:rPr>
              <w:t>Architekt kybernetické bezpečnosti</w:t>
            </w:r>
            <w:r w:rsidR="00002995">
              <w:rPr>
                <w:noProof/>
                <w:webHidden/>
              </w:rPr>
              <w:tab/>
            </w:r>
            <w:r w:rsidR="00002995">
              <w:rPr>
                <w:noProof/>
                <w:webHidden/>
              </w:rPr>
              <w:fldChar w:fldCharType="begin"/>
            </w:r>
            <w:r w:rsidR="00002995">
              <w:rPr>
                <w:noProof/>
                <w:webHidden/>
              </w:rPr>
              <w:instrText xml:space="preserve"> PAGEREF _Toc471316305 \h </w:instrText>
            </w:r>
          </w:ins>
          <w:r w:rsidR="00002995">
            <w:rPr>
              <w:noProof/>
              <w:webHidden/>
            </w:rPr>
          </w:r>
          <w:ins w:id="171" w:author="Autor">
            <w:r w:rsidR="00002995">
              <w:rPr>
                <w:noProof/>
                <w:webHidden/>
              </w:rPr>
              <w:fldChar w:fldCharType="separate"/>
            </w:r>
            <w:r w:rsidR="00BE5D8E">
              <w:rPr>
                <w:noProof/>
                <w:webHidden/>
              </w:rPr>
              <w:t>9</w:t>
            </w:r>
            <w:r w:rsidR="00002995">
              <w:rPr>
                <w:noProof/>
                <w:webHidden/>
              </w:rPr>
              <w:fldChar w:fldCharType="end"/>
            </w:r>
            <w:r>
              <w:rPr>
                <w:noProof/>
              </w:rPr>
              <w:fldChar w:fldCharType="end"/>
            </w:r>
          </w:ins>
        </w:p>
        <w:p w14:paraId="68A76BDD" w14:textId="7787B651" w:rsidR="00002995" w:rsidRDefault="006E52F1">
          <w:pPr>
            <w:pStyle w:val="Obsah2"/>
            <w:tabs>
              <w:tab w:val="left" w:pos="1223"/>
            </w:tabs>
            <w:rPr>
              <w:ins w:id="172" w:author="Autor"/>
              <w:noProof/>
            </w:rPr>
          </w:pPr>
          <w:ins w:id="173" w:author="Autor">
            <w:r>
              <w:fldChar w:fldCharType="begin"/>
            </w:r>
            <w:r>
              <w:instrText xml:space="preserve"> HYPERLINK \l "_Toc471316306" </w:instrText>
            </w:r>
            <w:r>
              <w:fldChar w:fldCharType="separate"/>
            </w:r>
            <w:r w:rsidR="00002995" w:rsidRPr="00B32167">
              <w:rPr>
                <w:rStyle w:val="Hypertextovodkaz"/>
                <w:noProof/>
              </w:rPr>
              <w:t>4.8.6</w:t>
            </w:r>
            <w:r w:rsidR="00002995">
              <w:rPr>
                <w:noProof/>
              </w:rPr>
              <w:tab/>
            </w:r>
            <w:r w:rsidR="00002995" w:rsidRPr="00B32167">
              <w:rPr>
                <w:rStyle w:val="Hypertextovodkaz"/>
                <w:noProof/>
              </w:rPr>
              <w:t>Analytik legislativních dopadů na funkci systémů</w:t>
            </w:r>
            <w:r w:rsidR="00002995">
              <w:rPr>
                <w:noProof/>
                <w:webHidden/>
              </w:rPr>
              <w:tab/>
            </w:r>
            <w:r w:rsidR="00002995">
              <w:rPr>
                <w:noProof/>
                <w:webHidden/>
              </w:rPr>
              <w:fldChar w:fldCharType="begin"/>
            </w:r>
            <w:r w:rsidR="00002995">
              <w:rPr>
                <w:noProof/>
                <w:webHidden/>
              </w:rPr>
              <w:instrText xml:space="preserve"> PAGEREF _Toc471316306 \h </w:instrText>
            </w:r>
          </w:ins>
          <w:r w:rsidR="00002995">
            <w:rPr>
              <w:noProof/>
              <w:webHidden/>
            </w:rPr>
          </w:r>
          <w:ins w:id="174" w:author="Autor">
            <w:r w:rsidR="00002995">
              <w:rPr>
                <w:noProof/>
                <w:webHidden/>
              </w:rPr>
              <w:fldChar w:fldCharType="separate"/>
            </w:r>
            <w:r w:rsidR="00BE5D8E">
              <w:rPr>
                <w:noProof/>
                <w:webHidden/>
              </w:rPr>
              <w:t>9</w:t>
            </w:r>
            <w:r w:rsidR="00002995">
              <w:rPr>
                <w:noProof/>
                <w:webHidden/>
              </w:rPr>
              <w:fldChar w:fldCharType="end"/>
            </w:r>
            <w:r>
              <w:rPr>
                <w:noProof/>
              </w:rPr>
              <w:fldChar w:fldCharType="end"/>
            </w:r>
          </w:ins>
        </w:p>
        <w:p w14:paraId="79E1EA9A" w14:textId="2B4185A0" w:rsidR="00002995" w:rsidRDefault="006E52F1">
          <w:pPr>
            <w:pStyle w:val="Obsah2"/>
            <w:tabs>
              <w:tab w:val="left" w:pos="1223"/>
            </w:tabs>
            <w:rPr>
              <w:ins w:id="175" w:author="Autor"/>
              <w:noProof/>
            </w:rPr>
          </w:pPr>
          <w:ins w:id="176" w:author="Autor">
            <w:r>
              <w:fldChar w:fldCharType="begin"/>
            </w:r>
            <w:r>
              <w:instrText xml:space="preserve"> HYPERLINK \l "_Toc471316307" </w:instrText>
            </w:r>
            <w:r>
              <w:fldChar w:fldCharType="separate"/>
            </w:r>
            <w:r w:rsidR="00002995" w:rsidRPr="00B32167">
              <w:rPr>
                <w:rStyle w:val="Hypertextovodkaz"/>
                <w:noProof/>
              </w:rPr>
              <w:t>4.8.7</w:t>
            </w:r>
            <w:r w:rsidR="00002995">
              <w:rPr>
                <w:noProof/>
              </w:rPr>
              <w:tab/>
            </w:r>
            <w:r w:rsidR="00002995" w:rsidRPr="00B32167">
              <w:rPr>
                <w:rStyle w:val="Hypertextovodkaz"/>
                <w:noProof/>
              </w:rPr>
              <w:t>Specialista pro systém řízení ICT služeb</w:t>
            </w:r>
            <w:r w:rsidR="00002995">
              <w:rPr>
                <w:noProof/>
                <w:webHidden/>
              </w:rPr>
              <w:tab/>
            </w:r>
            <w:r w:rsidR="00002995">
              <w:rPr>
                <w:noProof/>
                <w:webHidden/>
              </w:rPr>
              <w:fldChar w:fldCharType="begin"/>
            </w:r>
            <w:r w:rsidR="00002995">
              <w:rPr>
                <w:noProof/>
                <w:webHidden/>
              </w:rPr>
              <w:instrText xml:space="preserve"> PAGEREF _Toc471316307 \h </w:instrText>
            </w:r>
          </w:ins>
          <w:r w:rsidR="00002995">
            <w:rPr>
              <w:noProof/>
              <w:webHidden/>
            </w:rPr>
          </w:r>
          <w:ins w:id="177" w:author="Autor">
            <w:r w:rsidR="00002995">
              <w:rPr>
                <w:noProof/>
                <w:webHidden/>
              </w:rPr>
              <w:fldChar w:fldCharType="separate"/>
            </w:r>
            <w:r w:rsidR="00BE5D8E">
              <w:rPr>
                <w:noProof/>
                <w:webHidden/>
              </w:rPr>
              <w:t>9</w:t>
            </w:r>
            <w:r w:rsidR="00002995">
              <w:rPr>
                <w:noProof/>
                <w:webHidden/>
              </w:rPr>
              <w:fldChar w:fldCharType="end"/>
            </w:r>
            <w:r>
              <w:rPr>
                <w:noProof/>
              </w:rPr>
              <w:fldChar w:fldCharType="end"/>
            </w:r>
          </w:ins>
        </w:p>
        <w:p w14:paraId="6AF216AB" w14:textId="5C7411CE" w:rsidR="00002995" w:rsidRDefault="006E52F1">
          <w:pPr>
            <w:pStyle w:val="Obsah2"/>
            <w:tabs>
              <w:tab w:val="left" w:pos="1223"/>
            </w:tabs>
            <w:rPr>
              <w:ins w:id="178" w:author="Autor"/>
              <w:noProof/>
            </w:rPr>
          </w:pPr>
          <w:ins w:id="179" w:author="Autor">
            <w:r>
              <w:fldChar w:fldCharType="begin"/>
            </w:r>
            <w:r>
              <w:instrText xml:space="preserve"> HYPERLINK \l "_Toc471316308" </w:instrText>
            </w:r>
            <w:r>
              <w:fldChar w:fldCharType="separate"/>
            </w:r>
            <w:r w:rsidR="00002995" w:rsidRPr="00B32167">
              <w:rPr>
                <w:rStyle w:val="Hypertextovodkaz"/>
                <w:noProof/>
              </w:rPr>
              <w:t>4.8.8</w:t>
            </w:r>
            <w:r w:rsidR="00002995">
              <w:rPr>
                <w:noProof/>
              </w:rPr>
              <w:tab/>
            </w:r>
            <w:r w:rsidR="00002995" w:rsidRPr="00B32167">
              <w:rPr>
                <w:rStyle w:val="Hypertextovodkaz"/>
                <w:noProof/>
              </w:rPr>
              <w:t>Projektový manažer</w:t>
            </w:r>
            <w:r w:rsidR="00002995">
              <w:rPr>
                <w:noProof/>
                <w:webHidden/>
              </w:rPr>
              <w:tab/>
            </w:r>
            <w:r w:rsidR="00002995">
              <w:rPr>
                <w:noProof/>
                <w:webHidden/>
              </w:rPr>
              <w:fldChar w:fldCharType="begin"/>
            </w:r>
            <w:r w:rsidR="00002995">
              <w:rPr>
                <w:noProof/>
                <w:webHidden/>
              </w:rPr>
              <w:instrText xml:space="preserve"> PAGEREF _Toc471316308 \h </w:instrText>
            </w:r>
          </w:ins>
          <w:r w:rsidR="00002995">
            <w:rPr>
              <w:noProof/>
              <w:webHidden/>
            </w:rPr>
          </w:r>
          <w:ins w:id="180" w:author="Autor">
            <w:r w:rsidR="00002995">
              <w:rPr>
                <w:noProof/>
                <w:webHidden/>
              </w:rPr>
              <w:fldChar w:fldCharType="separate"/>
            </w:r>
            <w:r w:rsidR="00BE5D8E">
              <w:rPr>
                <w:noProof/>
                <w:webHidden/>
              </w:rPr>
              <w:t>9</w:t>
            </w:r>
            <w:r w:rsidR="00002995">
              <w:rPr>
                <w:noProof/>
                <w:webHidden/>
              </w:rPr>
              <w:fldChar w:fldCharType="end"/>
            </w:r>
            <w:r>
              <w:rPr>
                <w:noProof/>
              </w:rPr>
              <w:fldChar w:fldCharType="end"/>
            </w:r>
          </w:ins>
        </w:p>
        <w:p w14:paraId="645CA0B8" w14:textId="0F669A45" w:rsidR="00002995" w:rsidRDefault="006E52F1">
          <w:pPr>
            <w:pStyle w:val="Obsah2"/>
            <w:tabs>
              <w:tab w:val="left" w:pos="1223"/>
            </w:tabs>
            <w:rPr>
              <w:ins w:id="181" w:author="Autor"/>
              <w:noProof/>
            </w:rPr>
          </w:pPr>
          <w:ins w:id="182" w:author="Autor">
            <w:r>
              <w:fldChar w:fldCharType="begin"/>
            </w:r>
            <w:r>
              <w:instrText xml:space="preserve"> HYPERLINK \l "_Toc471316309" </w:instrText>
            </w:r>
            <w:r>
              <w:fldChar w:fldCharType="separate"/>
            </w:r>
            <w:r w:rsidR="00002995" w:rsidRPr="00B32167">
              <w:rPr>
                <w:rStyle w:val="Hypertextovodkaz"/>
                <w:noProof/>
              </w:rPr>
              <w:t>4.8.9</w:t>
            </w:r>
            <w:r w:rsidR="00002995">
              <w:rPr>
                <w:noProof/>
              </w:rPr>
              <w:tab/>
            </w:r>
            <w:r w:rsidR="00002995" w:rsidRPr="00B32167">
              <w:rPr>
                <w:rStyle w:val="Hypertextovodkaz"/>
                <w:noProof/>
              </w:rPr>
              <w:t>Manažer kvality</w:t>
            </w:r>
            <w:r w:rsidR="00002995">
              <w:rPr>
                <w:noProof/>
                <w:webHidden/>
              </w:rPr>
              <w:tab/>
            </w:r>
            <w:r w:rsidR="00002995">
              <w:rPr>
                <w:noProof/>
                <w:webHidden/>
              </w:rPr>
              <w:fldChar w:fldCharType="begin"/>
            </w:r>
            <w:r w:rsidR="00002995">
              <w:rPr>
                <w:noProof/>
                <w:webHidden/>
              </w:rPr>
              <w:instrText xml:space="preserve"> PAGEREF _Toc471316309 \h </w:instrText>
            </w:r>
          </w:ins>
          <w:r w:rsidR="00002995">
            <w:rPr>
              <w:noProof/>
              <w:webHidden/>
            </w:rPr>
          </w:r>
          <w:ins w:id="183" w:author="Autor">
            <w:r w:rsidR="00002995">
              <w:rPr>
                <w:noProof/>
                <w:webHidden/>
              </w:rPr>
              <w:fldChar w:fldCharType="separate"/>
            </w:r>
            <w:r w:rsidR="00BE5D8E">
              <w:rPr>
                <w:noProof/>
                <w:webHidden/>
              </w:rPr>
              <w:t>10</w:t>
            </w:r>
            <w:r w:rsidR="00002995">
              <w:rPr>
                <w:noProof/>
                <w:webHidden/>
              </w:rPr>
              <w:fldChar w:fldCharType="end"/>
            </w:r>
            <w:r>
              <w:rPr>
                <w:noProof/>
              </w:rPr>
              <w:fldChar w:fldCharType="end"/>
            </w:r>
          </w:ins>
        </w:p>
        <w:p w14:paraId="508EA3C3" w14:textId="781C5223" w:rsidR="00002995" w:rsidRDefault="006E52F1">
          <w:pPr>
            <w:pStyle w:val="Obsah2"/>
            <w:tabs>
              <w:tab w:val="left" w:pos="1334"/>
            </w:tabs>
            <w:rPr>
              <w:ins w:id="184" w:author="Autor"/>
              <w:noProof/>
            </w:rPr>
          </w:pPr>
          <w:ins w:id="185" w:author="Autor">
            <w:r>
              <w:fldChar w:fldCharType="begin"/>
            </w:r>
            <w:r>
              <w:instrText xml:space="preserve"> HYPERLINK \l "_Toc471316310" </w:instrText>
            </w:r>
            <w:r>
              <w:fldChar w:fldCharType="separate"/>
            </w:r>
            <w:r w:rsidR="00002995" w:rsidRPr="00B32167">
              <w:rPr>
                <w:rStyle w:val="Hypertextovodkaz"/>
                <w:noProof/>
              </w:rPr>
              <w:t>4.8.10</w:t>
            </w:r>
            <w:r w:rsidR="00002995">
              <w:rPr>
                <w:noProof/>
              </w:rPr>
              <w:tab/>
            </w:r>
            <w:r w:rsidR="00002995" w:rsidRPr="00B32167">
              <w:rPr>
                <w:rStyle w:val="Hypertextovodkaz"/>
                <w:noProof/>
              </w:rPr>
              <w:t>Manažer provozu</w:t>
            </w:r>
            <w:r w:rsidR="00002995">
              <w:rPr>
                <w:noProof/>
                <w:webHidden/>
              </w:rPr>
              <w:tab/>
            </w:r>
            <w:r w:rsidR="00002995">
              <w:rPr>
                <w:noProof/>
                <w:webHidden/>
              </w:rPr>
              <w:fldChar w:fldCharType="begin"/>
            </w:r>
            <w:r w:rsidR="00002995">
              <w:rPr>
                <w:noProof/>
                <w:webHidden/>
              </w:rPr>
              <w:instrText xml:space="preserve"> PAGEREF _Toc471316310 \h </w:instrText>
            </w:r>
          </w:ins>
          <w:r w:rsidR="00002995">
            <w:rPr>
              <w:noProof/>
              <w:webHidden/>
            </w:rPr>
          </w:r>
          <w:ins w:id="186" w:author="Autor">
            <w:r w:rsidR="00002995">
              <w:rPr>
                <w:noProof/>
                <w:webHidden/>
              </w:rPr>
              <w:fldChar w:fldCharType="separate"/>
            </w:r>
            <w:r w:rsidR="00BE5D8E">
              <w:rPr>
                <w:noProof/>
                <w:webHidden/>
              </w:rPr>
              <w:t>10</w:t>
            </w:r>
            <w:r w:rsidR="00002995">
              <w:rPr>
                <w:noProof/>
                <w:webHidden/>
              </w:rPr>
              <w:fldChar w:fldCharType="end"/>
            </w:r>
            <w:r>
              <w:rPr>
                <w:noProof/>
              </w:rPr>
              <w:fldChar w:fldCharType="end"/>
            </w:r>
          </w:ins>
        </w:p>
        <w:p w14:paraId="0B2D3F6B" w14:textId="58372753" w:rsidR="00002995" w:rsidRDefault="006E52F1">
          <w:pPr>
            <w:pStyle w:val="Obsah2"/>
            <w:tabs>
              <w:tab w:val="left" w:pos="1334"/>
            </w:tabs>
            <w:rPr>
              <w:ins w:id="187" w:author="Autor"/>
              <w:noProof/>
            </w:rPr>
          </w:pPr>
          <w:ins w:id="188" w:author="Autor">
            <w:r>
              <w:fldChar w:fldCharType="begin"/>
            </w:r>
            <w:r>
              <w:instrText xml:space="preserve"> HYPERLINK \l "_Toc471316311" </w:instrText>
            </w:r>
            <w:r>
              <w:fldChar w:fldCharType="separate"/>
            </w:r>
            <w:r w:rsidR="00002995" w:rsidRPr="00B32167">
              <w:rPr>
                <w:rStyle w:val="Hypertextovodkaz"/>
                <w:noProof/>
              </w:rPr>
              <w:t>4.8.11</w:t>
            </w:r>
            <w:r w:rsidR="00002995">
              <w:rPr>
                <w:noProof/>
              </w:rPr>
              <w:tab/>
            </w:r>
            <w:r w:rsidR="00002995" w:rsidRPr="00B32167">
              <w:rPr>
                <w:rStyle w:val="Hypertextovodkaz"/>
                <w:noProof/>
              </w:rPr>
              <w:t>Manažer kybernetické bezpečnosti</w:t>
            </w:r>
            <w:r w:rsidR="00002995">
              <w:rPr>
                <w:noProof/>
                <w:webHidden/>
              </w:rPr>
              <w:tab/>
            </w:r>
            <w:r w:rsidR="00002995">
              <w:rPr>
                <w:noProof/>
                <w:webHidden/>
              </w:rPr>
              <w:fldChar w:fldCharType="begin"/>
            </w:r>
            <w:r w:rsidR="00002995">
              <w:rPr>
                <w:noProof/>
                <w:webHidden/>
              </w:rPr>
              <w:instrText xml:space="preserve"> PAGEREF _Toc471316311 \h </w:instrText>
            </w:r>
          </w:ins>
          <w:r w:rsidR="00002995">
            <w:rPr>
              <w:noProof/>
              <w:webHidden/>
            </w:rPr>
          </w:r>
          <w:ins w:id="189" w:author="Autor">
            <w:r w:rsidR="00002995">
              <w:rPr>
                <w:noProof/>
                <w:webHidden/>
              </w:rPr>
              <w:fldChar w:fldCharType="separate"/>
            </w:r>
            <w:r w:rsidR="00BE5D8E">
              <w:rPr>
                <w:noProof/>
                <w:webHidden/>
              </w:rPr>
              <w:t>10</w:t>
            </w:r>
            <w:r w:rsidR="00002995">
              <w:rPr>
                <w:noProof/>
                <w:webHidden/>
              </w:rPr>
              <w:fldChar w:fldCharType="end"/>
            </w:r>
            <w:r>
              <w:rPr>
                <w:noProof/>
              </w:rPr>
              <w:fldChar w:fldCharType="end"/>
            </w:r>
          </w:ins>
        </w:p>
        <w:p w14:paraId="61E69B99" w14:textId="1BA37EF3" w:rsidR="00002995" w:rsidRDefault="006E52F1">
          <w:pPr>
            <w:pStyle w:val="Obsah2"/>
            <w:tabs>
              <w:tab w:val="left" w:pos="1334"/>
            </w:tabs>
            <w:rPr>
              <w:ins w:id="190" w:author="Autor"/>
              <w:noProof/>
            </w:rPr>
          </w:pPr>
          <w:ins w:id="191" w:author="Autor">
            <w:r>
              <w:fldChar w:fldCharType="begin"/>
            </w:r>
            <w:r>
              <w:instrText xml:space="preserve"> HYPERLINK \l "_Toc471316312" </w:instrText>
            </w:r>
            <w:r>
              <w:fldChar w:fldCharType="separate"/>
            </w:r>
            <w:r w:rsidR="00002995" w:rsidRPr="00B32167">
              <w:rPr>
                <w:rStyle w:val="Hypertextovodkaz"/>
                <w:noProof/>
              </w:rPr>
              <w:t>4.8.12</w:t>
            </w:r>
            <w:r w:rsidR="00002995">
              <w:rPr>
                <w:noProof/>
              </w:rPr>
              <w:tab/>
            </w:r>
            <w:r w:rsidR="00002995" w:rsidRPr="00B32167">
              <w:rPr>
                <w:rStyle w:val="Hypertextovodkaz"/>
                <w:noProof/>
              </w:rPr>
              <w:t>Administrátor a dokumentarista</w:t>
            </w:r>
            <w:r w:rsidR="00002995">
              <w:rPr>
                <w:noProof/>
                <w:webHidden/>
              </w:rPr>
              <w:tab/>
            </w:r>
            <w:r w:rsidR="00002995">
              <w:rPr>
                <w:noProof/>
                <w:webHidden/>
              </w:rPr>
              <w:fldChar w:fldCharType="begin"/>
            </w:r>
            <w:r w:rsidR="00002995">
              <w:rPr>
                <w:noProof/>
                <w:webHidden/>
              </w:rPr>
              <w:instrText xml:space="preserve"> PAGEREF _Toc471316312 \h </w:instrText>
            </w:r>
          </w:ins>
          <w:r w:rsidR="00002995">
            <w:rPr>
              <w:noProof/>
              <w:webHidden/>
            </w:rPr>
          </w:r>
          <w:ins w:id="192" w:author="Autor">
            <w:r w:rsidR="00002995">
              <w:rPr>
                <w:noProof/>
                <w:webHidden/>
              </w:rPr>
              <w:fldChar w:fldCharType="separate"/>
            </w:r>
            <w:r w:rsidR="00BE5D8E">
              <w:rPr>
                <w:noProof/>
                <w:webHidden/>
              </w:rPr>
              <w:t>11</w:t>
            </w:r>
            <w:r w:rsidR="00002995">
              <w:rPr>
                <w:noProof/>
                <w:webHidden/>
              </w:rPr>
              <w:fldChar w:fldCharType="end"/>
            </w:r>
            <w:r>
              <w:rPr>
                <w:noProof/>
              </w:rPr>
              <w:fldChar w:fldCharType="end"/>
            </w:r>
          </w:ins>
        </w:p>
        <w:p w14:paraId="66EC3178" w14:textId="393E2714" w:rsidR="00002995" w:rsidRDefault="006E52F1">
          <w:pPr>
            <w:pStyle w:val="Obsah2"/>
            <w:tabs>
              <w:tab w:val="left" w:pos="1334"/>
            </w:tabs>
            <w:rPr>
              <w:ins w:id="193" w:author="Autor"/>
              <w:noProof/>
            </w:rPr>
          </w:pPr>
          <w:ins w:id="194" w:author="Autor">
            <w:r>
              <w:fldChar w:fldCharType="begin"/>
            </w:r>
            <w:r>
              <w:instrText xml:space="preserve"> HYPERLINK \l "_Toc471316313" </w:instrText>
            </w:r>
            <w:r>
              <w:fldChar w:fldCharType="separate"/>
            </w:r>
            <w:r w:rsidR="00002995" w:rsidRPr="00B32167">
              <w:rPr>
                <w:rStyle w:val="Hypertextovodkaz"/>
                <w:noProof/>
              </w:rPr>
              <w:t>4.8.13</w:t>
            </w:r>
            <w:r w:rsidR="00002995">
              <w:rPr>
                <w:noProof/>
              </w:rPr>
              <w:tab/>
            </w:r>
            <w:r w:rsidR="00002995" w:rsidRPr="00B32167">
              <w:rPr>
                <w:rStyle w:val="Hypertextovodkaz"/>
                <w:noProof/>
              </w:rPr>
              <w:t>Síťový specialista na datová a dohledová centra</w:t>
            </w:r>
            <w:r w:rsidR="00002995">
              <w:rPr>
                <w:noProof/>
                <w:webHidden/>
              </w:rPr>
              <w:tab/>
            </w:r>
            <w:r w:rsidR="00002995">
              <w:rPr>
                <w:noProof/>
                <w:webHidden/>
              </w:rPr>
              <w:fldChar w:fldCharType="begin"/>
            </w:r>
            <w:r w:rsidR="00002995">
              <w:rPr>
                <w:noProof/>
                <w:webHidden/>
              </w:rPr>
              <w:instrText xml:space="preserve"> PAGEREF _Toc471316313 \h </w:instrText>
            </w:r>
          </w:ins>
          <w:r w:rsidR="00002995">
            <w:rPr>
              <w:noProof/>
              <w:webHidden/>
            </w:rPr>
          </w:r>
          <w:ins w:id="195" w:author="Autor">
            <w:r w:rsidR="00002995">
              <w:rPr>
                <w:noProof/>
                <w:webHidden/>
              </w:rPr>
              <w:fldChar w:fldCharType="separate"/>
            </w:r>
            <w:r w:rsidR="00BE5D8E">
              <w:rPr>
                <w:noProof/>
                <w:webHidden/>
              </w:rPr>
              <w:t>11</w:t>
            </w:r>
            <w:r w:rsidR="00002995">
              <w:rPr>
                <w:noProof/>
                <w:webHidden/>
              </w:rPr>
              <w:fldChar w:fldCharType="end"/>
            </w:r>
            <w:r>
              <w:rPr>
                <w:noProof/>
              </w:rPr>
              <w:fldChar w:fldCharType="end"/>
            </w:r>
          </w:ins>
        </w:p>
        <w:p w14:paraId="0E32B039" w14:textId="3DD29931" w:rsidR="00002995" w:rsidRDefault="006E52F1">
          <w:pPr>
            <w:pStyle w:val="Obsah2"/>
            <w:tabs>
              <w:tab w:val="left" w:pos="1334"/>
            </w:tabs>
            <w:rPr>
              <w:ins w:id="196" w:author="Autor"/>
              <w:noProof/>
            </w:rPr>
          </w:pPr>
          <w:ins w:id="197" w:author="Autor">
            <w:r>
              <w:fldChar w:fldCharType="begin"/>
            </w:r>
            <w:r>
              <w:instrText xml:space="preserve"> HYPERLINK \l "_Toc471316314" </w:instrText>
            </w:r>
            <w:r>
              <w:fldChar w:fldCharType="separate"/>
            </w:r>
            <w:r w:rsidR="00002995" w:rsidRPr="00B32167">
              <w:rPr>
                <w:rStyle w:val="Hypertextovodkaz"/>
                <w:noProof/>
              </w:rPr>
              <w:t>4.8.14</w:t>
            </w:r>
            <w:r w:rsidR="00002995">
              <w:rPr>
                <w:noProof/>
              </w:rPr>
              <w:tab/>
            </w:r>
            <w:r w:rsidR="00002995" w:rsidRPr="00B32167">
              <w:rPr>
                <w:rStyle w:val="Hypertextovodkaz"/>
                <w:noProof/>
              </w:rPr>
              <w:t>Síťový specialista na infrastrukturu</w:t>
            </w:r>
            <w:r w:rsidR="00002995">
              <w:rPr>
                <w:noProof/>
                <w:webHidden/>
              </w:rPr>
              <w:tab/>
            </w:r>
            <w:r w:rsidR="00002995">
              <w:rPr>
                <w:noProof/>
                <w:webHidden/>
              </w:rPr>
              <w:fldChar w:fldCharType="begin"/>
            </w:r>
            <w:r w:rsidR="00002995">
              <w:rPr>
                <w:noProof/>
                <w:webHidden/>
              </w:rPr>
              <w:instrText xml:space="preserve"> PAGEREF _Toc471316314 \h </w:instrText>
            </w:r>
          </w:ins>
          <w:r w:rsidR="00002995">
            <w:rPr>
              <w:noProof/>
              <w:webHidden/>
            </w:rPr>
          </w:r>
          <w:ins w:id="198" w:author="Autor">
            <w:r w:rsidR="00002995">
              <w:rPr>
                <w:noProof/>
                <w:webHidden/>
              </w:rPr>
              <w:fldChar w:fldCharType="separate"/>
            </w:r>
            <w:r w:rsidR="00BE5D8E">
              <w:rPr>
                <w:noProof/>
                <w:webHidden/>
              </w:rPr>
              <w:t>11</w:t>
            </w:r>
            <w:r w:rsidR="00002995">
              <w:rPr>
                <w:noProof/>
                <w:webHidden/>
              </w:rPr>
              <w:fldChar w:fldCharType="end"/>
            </w:r>
            <w:r>
              <w:rPr>
                <w:noProof/>
              </w:rPr>
              <w:fldChar w:fldCharType="end"/>
            </w:r>
          </w:ins>
        </w:p>
        <w:p w14:paraId="499F3633" w14:textId="25EFD8CC" w:rsidR="00002995" w:rsidRDefault="006E52F1">
          <w:pPr>
            <w:pStyle w:val="Obsah2"/>
            <w:tabs>
              <w:tab w:val="left" w:pos="1334"/>
            </w:tabs>
            <w:rPr>
              <w:ins w:id="199" w:author="Autor"/>
              <w:noProof/>
            </w:rPr>
          </w:pPr>
          <w:ins w:id="200" w:author="Autor">
            <w:r>
              <w:fldChar w:fldCharType="begin"/>
            </w:r>
            <w:r>
              <w:instrText xml:space="preserve"> HYPERLINK \l "_Toc471316315" </w:instrText>
            </w:r>
            <w:r>
              <w:fldChar w:fldCharType="separate"/>
            </w:r>
            <w:r w:rsidR="00002995" w:rsidRPr="00B32167">
              <w:rPr>
                <w:rStyle w:val="Hypertextovodkaz"/>
                <w:noProof/>
              </w:rPr>
              <w:t>4.8.15</w:t>
            </w:r>
            <w:r w:rsidR="00002995">
              <w:rPr>
                <w:noProof/>
              </w:rPr>
              <w:tab/>
            </w:r>
            <w:r w:rsidR="00002995" w:rsidRPr="00B32167">
              <w:rPr>
                <w:rStyle w:val="Hypertextovodkaz"/>
                <w:noProof/>
              </w:rPr>
              <w:t>Specialista DB Oracle</w:t>
            </w:r>
            <w:r w:rsidR="00002995">
              <w:rPr>
                <w:noProof/>
                <w:webHidden/>
              </w:rPr>
              <w:tab/>
            </w:r>
            <w:r w:rsidR="00002995">
              <w:rPr>
                <w:noProof/>
                <w:webHidden/>
              </w:rPr>
              <w:fldChar w:fldCharType="begin"/>
            </w:r>
            <w:r w:rsidR="00002995">
              <w:rPr>
                <w:noProof/>
                <w:webHidden/>
              </w:rPr>
              <w:instrText xml:space="preserve"> PAGEREF _Toc471316315 \h </w:instrText>
            </w:r>
          </w:ins>
          <w:r w:rsidR="00002995">
            <w:rPr>
              <w:noProof/>
              <w:webHidden/>
            </w:rPr>
          </w:r>
          <w:ins w:id="201" w:author="Autor">
            <w:r w:rsidR="00002995">
              <w:rPr>
                <w:noProof/>
                <w:webHidden/>
              </w:rPr>
              <w:fldChar w:fldCharType="separate"/>
            </w:r>
            <w:r w:rsidR="00BE5D8E">
              <w:rPr>
                <w:noProof/>
                <w:webHidden/>
              </w:rPr>
              <w:t>11</w:t>
            </w:r>
            <w:r w:rsidR="00002995">
              <w:rPr>
                <w:noProof/>
                <w:webHidden/>
              </w:rPr>
              <w:fldChar w:fldCharType="end"/>
            </w:r>
            <w:r>
              <w:rPr>
                <w:noProof/>
              </w:rPr>
              <w:fldChar w:fldCharType="end"/>
            </w:r>
          </w:ins>
        </w:p>
        <w:p w14:paraId="7BEF24E8" w14:textId="2DC9F73D" w:rsidR="00002995" w:rsidRDefault="006E52F1">
          <w:pPr>
            <w:pStyle w:val="Obsah2"/>
            <w:tabs>
              <w:tab w:val="left" w:pos="1334"/>
            </w:tabs>
            <w:rPr>
              <w:ins w:id="202" w:author="Autor"/>
              <w:noProof/>
            </w:rPr>
          </w:pPr>
          <w:ins w:id="203" w:author="Autor">
            <w:r>
              <w:fldChar w:fldCharType="begin"/>
            </w:r>
            <w:r>
              <w:instrText xml:space="preserve"> HYPERLINK \l "_Toc471316316" </w:instrText>
            </w:r>
            <w:r>
              <w:fldChar w:fldCharType="separate"/>
            </w:r>
            <w:r w:rsidR="00002995" w:rsidRPr="00B32167">
              <w:rPr>
                <w:rStyle w:val="Hypertextovodkaz"/>
                <w:noProof/>
              </w:rPr>
              <w:t>4.8.16</w:t>
            </w:r>
            <w:r w:rsidR="00002995">
              <w:rPr>
                <w:noProof/>
              </w:rPr>
              <w:tab/>
            </w:r>
            <w:r w:rsidR="00002995" w:rsidRPr="00B32167">
              <w:rPr>
                <w:rStyle w:val="Hypertextovodkaz"/>
                <w:noProof/>
              </w:rPr>
              <w:t>Specialista DB Microsoft</w:t>
            </w:r>
            <w:r w:rsidR="00002995">
              <w:rPr>
                <w:noProof/>
                <w:webHidden/>
              </w:rPr>
              <w:tab/>
            </w:r>
            <w:r w:rsidR="00002995">
              <w:rPr>
                <w:noProof/>
                <w:webHidden/>
              </w:rPr>
              <w:fldChar w:fldCharType="begin"/>
            </w:r>
            <w:r w:rsidR="00002995">
              <w:rPr>
                <w:noProof/>
                <w:webHidden/>
              </w:rPr>
              <w:instrText xml:space="preserve"> PAGEREF _Toc471316316 \h </w:instrText>
            </w:r>
            <w:r w:rsidR="00002995">
              <w:rPr>
                <w:noProof/>
                <w:webHidden/>
              </w:rPr>
              <w:fldChar w:fldCharType="separate"/>
            </w:r>
            <w:r w:rsidR="00BE5D8E">
              <w:rPr>
                <w:b/>
                <w:bCs/>
                <w:noProof/>
                <w:webHidden/>
              </w:rPr>
              <w:t>Chyba! Záložka není definována.</w:t>
            </w:r>
            <w:del w:id="204" w:author="Autor">
              <w:r w:rsidR="00002995" w:rsidDel="00BE5D8E">
                <w:rPr>
                  <w:noProof/>
                  <w:webHidden/>
                </w:rPr>
                <w:delText>12</w:delText>
              </w:r>
            </w:del>
            <w:r w:rsidR="00002995">
              <w:rPr>
                <w:noProof/>
                <w:webHidden/>
              </w:rPr>
              <w:fldChar w:fldCharType="end"/>
            </w:r>
            <w:r>
              <w:rPr>
                <w:noProof/>
              </w:rPr>
              <w:fldChar w:fldCharType="end"/>
            </w:r>
          </w:ins>
        </w:p>
        <w:p w14:paraId="2067C514" w14:textId="7DE7AC35" w:rsidR="00002995" w:rsidRDefault="006E52F1">
          <w:pPr>
            <w:pStyle w:val="Obsah2"/>
            <w:tabs>
              <w:tab w:val="left" w:pos="1334"/>
            </w:tabs>
            <w:rPr>
              <w:ins w:id="205" w:author="Autor"/>
              <w:noProof/>
            </w:rPr>
          </w:pPr>
          <w:ins w:id="206" w:author="Autor">
            <w:r>
              <w:fldChar w:fldCharType="begin"/>
            </w:r>
            <w:r>
              <w:instrText xml:space="preserve"> HYPERLINK \l "_Toc471316317" </w:instrText>
            </w:r>
            <w:r>
              <w:fldChar w:fldCharType="separate"/>
            </w:r>
            <w:r w:rsidR="00002995" w:rsidRPr="00B32167">
              <w:rPr>
                <w:rStyle w:val="Hypertextovodkaz"/>
                <w:noProof/>
              </w:rPr>
              <w:t>4.8.17</w:t>
            </w:r>
            <w:r w:rsidR="00002995">
              <w:rPr>
                <w:noProof/>
              </w:rPr>
              <w:tab/>
            </w:r>
            <w:r w:rsidR="00002995" w:rsidRPr="00B32167">
              <w:rPr>
                <w:rStyle w:val="Hypertextovodkaz"/>
                <w:noProof/>
              </w:rPr>
              <w:t>Specialista MS</w:t>
            </w:r>
            <w:r w:rsidR="00002995">
              <w:rPr>
                <w:noProof/>
                <w:webHidden/>
              </w:rPr>
              <w:tab/>
            </w:r>
            <w:r w:rsidR="00002995">
              <w:rPr>
                <w:noProof/>
                <w:webHidden/>
              </w:rPr>
              <w:fldChar w:fldCharType="begin"/>
            </w:r>
            <w:r w:rsidR="00002995">
              <w:rPr>
                <w:noProof/>
                <w:webHidden/>
              </w:rPr>
              <w:instrText xml:space="preserve"> PAGEREF _Toc471316317 \h </w:instrText>
            </w:r>
          </w:ins>
          <w:r w:rsidR="00002995">
            <w:rPr>
              <w:noProof/>
              <w:webHidden/>
            </w:rPr>
          </w:r>
          <w:ins w:id="207" w:author="Autor">
            <w:r w:rsidR="00002995">
              <w:rPr>
                <w:noProof/>
                <w:webHidden/>
              </w:rPr>
              <w:fldChar w:fldCharType="separate"/>
            </w:r>
            <w:r w:rsidR="00BE5D8E">
              <w:rPr>
                <w:noProof/>
                <w:webHidden/>
              </w:rPr>
              <w:t>12</w:t>
            </w:r>
            <w:r w:rsidR="00002995">
              <w:rPr>
                <w:noProof/>
                <w:webHidden/>
              </w:rPr>
              <w:fldChar w:fldCharType="end"/>
            </w:r>
            <w:r>
              <w:rPr>
                <w:noProof/>
              </w:rPr>
              <w:fldChar w:fldCharType="end"/>
            </w:r>
          </w:ins>
        </w:p>
        <w:p w14:paraId="48006037" w14:textId="1BA8EDD8" w:rsidR="00002995" w:rsidRDefault="006E52F1">
          <w:pPr>
            <w:pStyle w:val="Obsah2"/>
            <w:tabs>
              <w:tab w:val="left" w:pos="1334"/>
            </w:tabs>
            <w:rPr>
              <w:ins w:id="208" w:author="Autor"/>
              <w:noProof/>
            </w:rPr>
          </w:pPr>
          <w:ins w:id="209" w:author="Autor">
            <w:r>
              <w:fldChar w:fldCharType="begin"/>
            </w:r>
            <w:r>
              <w:instrText xml:space="preserve"> HYPERLINK \l "_Toc471316318" </w:instrText>
            </w:r>
            <w:r>
              <w:fldChar w:fldCharType="separate"/>
            </w:r>
            <w:r w:rsidR="00002995" w:rsidRPr="00B32167">
              <w:rPr>
                <w:rStyle w:val="Hypertextovodkaz"/>
                <w:noProof/>
              </w:rPr>
              <w:t>4.8.18</w:t>
            </w:r>
            <w:r w:rsidR="00002995">
              <w:rPr>
                <w:noProof/>
              </w:rPr>
              <w:tab/>
            </w:r>
            <w:r w:rsidR="00002995" w:rsidRPr="00B32167">
              <w:rPr>
                <w:rStyle w:val="Hypertextovodkaz"/>
                <w:noProof/>
              </w:rPr>
              <w:t>Specialista SAP</w:t>
            </w:r>
            <w:r w:rsidR="00002995">
              <w:rPr>
                <w:noProof/>
                <w:webHidden/>
              </w:rPr>
              <w:tab/>
            </w:r>
            <w:r w:rsidR="00002995">
              <w:rPr>
                <w:noProof/>
                <w:webHidden/>
              </w:rPr>
              <w:fldChar w:fldCharType="begin"/>
            </w:r>
            <w:r w:rsidR="00002995">
              <w:rPr>
                <w:noProof/>
                <w:webHidden/>
              </w:rPr>
              <w:instrText xml:space="preserve"> PAGEREF _Toc471316318 \h </w:instrText>
            </w:r>
          </w:ins>
          <w:r w:rsidR="00002995">
            <w:rPr>
              <w:noProof/>
              <w:webHidden/>
            </w:rPr>
          </w:r>
          <w:ins w:id="210" w:author="Autor">
            <w:r w:rsidR="00002995">
              <w:rPr>
                <w:noProof/>
                <w:webHidden/>
              </w:rPr>
              <w:fldChar w:fldCharType="separate"/>
            </w:r>
            <w:r w:rsidR="00BE5D8E">
              <w:rPr>
                <w:noProof/>
                <w:webHidden/>
              </w:rPr>
              <w:t>12</w:t>
            </w:r>
            <w:r w:rsidR="00002995">
              <w:rPr>
                <w:noProof/>
                <w:webHidden/>
              </w:rPr>
              <w:fldChar w:fldCharType="end"/>
            </w:r>
            <w:r>
              <w:rPr>
                <w:noProof/>
              </w:rPr>
              <w:fldChar w:fldCharType="end"/>
            </w:r>
          </w:ins>
        </w:p>
        <w:p w14:paraId="5177F08D" w14:textId="44EFB055" w:rsidR="00002995" w:rsidRDefault="006E52F1">
          <w:pPr>
            <w:pStyle w:val="Obsah2"/>
            <w:rPr>
              <w:ins w:id="211" w:author="Autor"/>
              <w:noProof/>
            </w:rPr>
          </w:pPr>
          <w:ins w:id="212" w:author="Autor">
            <w:r>
              <w:fldChar w:fldCharType="begin"/>
            </w:r>
            <w:r>
              <w:instrText xml:space="preserve"> HYPERLINK \l "_Toc471316319" </w:instrText>
            </w:r>
            <w:r>
              <w:fldChar w:fldCharType="separate"/>
            </w:r>
            <w:r w:rsidR="00002995" w:rsidRPr="00B32167">
              <w:rPr>
                <w:rStyle w:val="Hypertextovodkaz"/>
                <w:noProof/>
              </w:rPr>
              <w:t>4.9</w:t>
            </w:r>
            <w:r w:rsidR="00002995">
              <w:rPr>
                <w:noProof/>
              </w:rPr>
              <w:tab/>
            </w:r>
            <w:r w:rsidR="00002995" w:rsidRPr="00B32167">
              <w:rPr>
                <w:rStyle w:val="Hypertextovodkaz"/>
                <w:noProof/>
              </w:rPr>
              <w:t>Související požadavky na poskytování služeb systémové integrace</w:t>
            </w:r>
            <w:r w:rsidR="00002995">
              <w:rPr>
                <w:noProof/>
                <w:webHidden/>
              </w:rPr>
              <w:tab/>
            </w:r>
            <w:r w:rsidR="00002995">
              <w:rPr>
                <w:noProof/>
                <w:webHidden/>
              </w:rPr>
              <w:fldChar w:fldCharType="begin"/>
            </w:r>
            <w:r w:rsidR="00002995">
              <w:rPr>
                <w:noProof/>
                <w:webHidden/>
              </w:rPr>
              <w:instrText xml:space="preserve"> PAGEREF _Toc471316319 \h </w:instrText>
            </w:r>
          </w:ins>
          <w:r w:rsidR="00002995">
            <w:rPr>
              <w:noProof/>
              <w:webHidden/>
            </w:rPr>
          </w:r>
          <w:ins w:id="213" w:author="Autor">
            <w:r w:rsidR="00002995">
              <w:rPr>
                <w:noProof/>
                <w:webHidden/>
              </w:rPr>
              <w:fldChar w:fldCharType="separate"/>
            </w:r>
            <w:r w:rsidR="00BE5D8E">
              <w:rPr>
                <w:noProof/>
                <w:webHidden/>
              </w:rPr>
              <w:t>12</w:t>
            </w:r>
            <w:r w:rsidR="00002995">
              <w:rPr>
                <w:noProof/>
                <w:webHidden/>
              </w:rPr>
              <w:fldChar w:fldCharType="end"/>
            </w:r>
            <w:r>
              <w:rPr>
                <w:noProof/>
              </w:rPr>
              <w:fldChar w:fldCharType="end"/>
            </w:r>
          </w:ins>
        </w:p>
        <w:p w14:paraId="40F9BD3B" w14:textId="6B19E84A" w:rsidR="00AD5FD3" w:rsidRPr="000B1410" w:rsidRDefault="00C52132" w:rsidP="006E29D2">
          <w:pPr>
            <w:spacing w:line="280" w:lineRule="atLeast"/>
            <w:ind w:firstLine="0"/>
            <w:jc w:val="both"/>
            <w:rPr>
              <w:rFonts w:ascii="Arial" w:hAnsi="Arial" w:cs="Arial"/>
              <w:bCs/>
              <w:sz w:val="20"/>
              <w:szCs w:val="20"/>
            </w:rPr>
          </w:pPr>
          <w:r w:rsidRPr="00647F99">
            <w:rPr>
              <w:rFonts w:ascii="Arial" w:hAnsi="Arial" w:cs="Arial"/>
              <w:bCs/>
              <w:sz w:val="20"/>
              <w:szCs w:val="20"/>
            </w:rPr>
            <w:fldChar w:fldCharType="end"/>
          </w:r>
        </w:p>
      </w:sdtContent>
    </w:sdt>
    <w:p w14:paraId="40F9BD3C" w14:textId="77777777" w:rsidR="00723ADB" w:rsidRPr="000B1410" w:rsidRDefault="00723ADB" w:rsidP="00EF6625">
      <w:pPr>
        <w:ind w:firstLine="0"/>
        <w:jc w:val="both"/>
        <w:rPr>
          <w:rFonts w:ascii="Arial" w:hAnsi="Arial" w:cs="Arial"/>
          <w:bCs/>
          <w:sz w:val="20"/>
          <w:szCs w:val="20"/>
        </w:rPr>
      </w:pPr>
    </w:p>
    <w:p w14:paraId="40F9BD3D" w14:textId="77777777" w:rsidR="00723ADB" w:rsidRPr="000B1410" w:rsidRDefault="00723ADB">
      <w:pPr>
        <w:rPr>
          <w:rFonts w:ascii="Arial" w:hAnsi="Arial" w:cs="Arial"/>
          <w:bCs/>
          <w:sz w:val="20"/>
          <w:szCs w:val="20"/>
        </w:rPr>
      </w:pPr>
      <w:r w:rsidRPr="000B1410">
        <w:rPr>
          <w:rFonts w:ascii="Arial" w:hAnsi="Arial" w:cs="Arial"/>
          <w:bCs/>
          <w:sz w:val="20"/>
          <w:szCs w:val="20"/>
        </w:rPr>
        <w:br w:type="page"/>
      </w:r>
    </w:p>
    <w:p w14:paraId="40F9BD3E" w14:textId="77777777" w:rsidR="00AD5FD3" w:rsidRPr="000B1410" w:rsidRDefault="00E64977" w:rsidP="006E29D2">
      <w:pPr>
        <w:pStyle w:val="nadpiskapitoly"/>
        <w:spacing w:line="280" w:lineRule="atLeast"/>
        <w:rPr>
          <w:rFonts w:ascii="Arial" w:hAnsi="Arial"/>
          <w:sz w:val="20"/>
          <w:szCs w:val="20"/>
        </w:rPr>
      </w:pPr>
      <w:bookmarkStart w:id="214" w:name="_Toc471316289"/>
      <w:bookmarkStart w:id="215" w:name="_Toc467680783"/>
      <w:r w:rsidRPr="000B1410">
        <w:rPr>
          <w:rFonts w:ascii="Arial" w:hAnsi="Arial"/>
          <w:sz w:val="20"/>
          <w:szCs w:val="20"/>
        </w:rPr>
        <w:lastRenderedPageBreak/>
        <w:t>Ú</w:t>
      </w:r>
      <w:r w:rsidR="00403950" w:rsidRPr="000B1410">
        <w:rPr>
          <w:rFonts w:ascii="Arial" w:hAnsi="Arial"/>
          <w:sz w:val="20"/>
          <w:szCs w:val="20"/>
        </w:rPr>
        <w:t>vod</w:t>
      </w:r>
      <w:bookmarkEnd w:id="214"/>
      <w:bookmarkEnd w:id="215"/>
    </w:p>
    <w:p w14:paraId="40F9BD3F" w14:textId="4C097BBC" w:rsidR="00F23315" w:rsidRPr="000B1410" w:rsidRDefault="00F23315" w:rsidP="00510497">
      <w:pPr>
        <w:ind w:firstLine="0"/>
        <w:jc w:val="both"/>
        <w:rPr>
          <w:rFonts w:ascii="Arial" w:hAnsi="Arial" w:cs="Arial"/>
          <w:sz w:val="20"/>
          <w:szCs w:val="20"/>
        </w:rPr>
      </w:pPr>
      <w:r w:rsidRPr="000B1410">
        <w:rPr>
          <w:rFonts w:ascii="Arial" w:hAnsi="Arial" w:cs="Arial"/>
          <w:sz w:val="20"/>
          <w:szCs w:val="20"/>
        </w:rPr>
        <w:t>MPSV a ostatní organizační složky státu (OSS) v</w:t>
      </w:r>
      <w:r w:rsidR="00FC51B5" w:rsidRPr="000B1410">
        <w:rPr>
          <w:rFonts w:ascii="Arial" w:hAnsi="Arial" w:cs="Arial"/>
          <w:sz w:val="20"/>
          <w:szCs w:val="20"/>
        </w:rPr>
        <w:t xml:space="preserve"> resortu MPSV</w:t>
      </w:r>
      <w:r w:rsidR="007A4B13" w:rsidRPr="000B1410">
        <w:rPr>
          <w:rFonts w:ascii="Arial" w:hAnsi="Arial" w:cs="Arial"/>
          <w:sz w:val="20"/>
          <w:szCs w:val="20"/>
        </w:rPr>
        <w:t xml:space="preserve"> </w:t>
      </w:r>
      <w:r w:rsidRPr="000B1410">
        <w:rPr>
          <w:rFonts w:ascii="Arial" w:hAnsi="Arial" w:cs="Arial"/>
          <w:sz w:val="20"/>
          <w:szCs w:val="20"/>
        </w:rPr>
        <w:t xml:space="preserve">v současné době zajišťují </w:t>
      </w:r>
      <w:r w:rsidR="00FC51B5" w:rsidRPr="000B1410">
        <w:rPr>
          <w:rFonts w:ascii="Arial" w:hAnsi="Arial" w:cs="Arial"/>
          <w:sz w:val="20"/>
          <w:szCs w:val="20"/>
        </w:rPr>
        <w:t xml:space="preserve">systémovou integraci ICT </w:t>
      </w:r>
      <w:r w:rsidRPr="000B1410">
        <w:rPr>
          <w:rFonts w:ascii="Arial" w:hAnsi="Arial" w:cs="Arial"/>
          <w:sz w:val="20"/>
          <w:szCs w:val="20"/>
        </w:rPr>
        <w:t>či obdobné služby buď prostřednictvím vlastních pracovníků anebo formou nákupu služeb systémové integrace od svých dodavatelů. Uzavřené smlouvy se stávajícími poskytovateli služeb systémové integrace končí ke konci roku 2016 a začátkem roku 2017.</w:t>
      </w:r>
    </w:p>
    <w:p w14:paraId="40F9BD40" w14:textId="22DCB417" w:rsidR="00F23315" w:rsidRPr="000B1410" w:rsidRDefault="00F23315" w:rsidP="00510497">
      <w:pPr>
        <w:ind w:firstLine="0"/>
        <w:jc w:val="both"/>
        <w:rPr>
          <w:rFonts w:ascii="Arial" w:hAnsi="Arial" w:cs="Arial"/>
          <w:sz w:val="20"/>
          <w:szCs w:val="20"/>
        </w:rPr>
      </w:pPr>
      <w:r w:rsidRPr="000B1410">
        <w:rPr>
          <w:rFonts w:ascii="Arial" w:hAnsi="Arial" w:cs="Arial"/>
          <w:sz w:val="20"/>
          <w:szCs w:val="20"/>
        </w:rPr>
        <w:t>Současně MPSV reaguje na trendy rozvoje ICT</w:t>
      </w:r>
      <w:r w:rsidR="00FC51B5" w:rsidRPr="000B1410">
        <w:rPr>
          <w:rFonts w:ascii="Arial" w:hAnsi="Arial" w:cs="Arial"/>
          <w:sz w:val="20"/>
          <w:szCs w:val="20"/>
        </w:rPr>
        <w:t xml:space="preserve"> a záměry vlády ČR využívat služby </w:t>
      </w:r>
      <w:proofErr w:type="spellStart"/>
      <w:r w:rsidR="00FC51B5" w:rsidRPr="000B1410">
        <w:rPr>
          <w:rFonts w:ascii="Arial" w:hAnsi="Arial" w:cs="Arial"/>
          <w:sz w:val="20"/>
          <w:szCs w:val="20"/>
        </w:rPr>
        <w:t>eGovern</w:t>
      </w:r>
      <w:r w:rsidR="00883EF0" w:rsidRPr="000B1410">
        <w:rPr>
          <w:rFonts w:ascii="Arial" w:hAnsi="Arial" w:cs="Arial"/>
          <w:sz w:val="20"/>
          <w:szCs w:val="20"/>
        </w:rPr>
        <w:t>m</w:t>
      </w:r>
      <w:r w:rsidR="00FC51B5" w:rsidRPr="000B1410">
        <w:rPr>
          <w:rFonts w:ascii="Arial" w:hAnsi="Arial" w:cs="Arial"/>
          <w:sz w:val="20"/>
          <w:szCs w:val="20"/>
        </w:rPr>
        <w:t>entu</w:t>
      </w:r>
      <w:proofErr w:type="spellEnd"/>
      <w:r w:rsidR="00FC51B5" w:rsidRPr="000B1410">
        <w:rPr>
          <w:rFonts w:ascii="Arial" w:hAnsi="Arial" w:cs="Arial"/>
          <w:sz w:val="20"/>
          <w:szCs w:val="20"/>
        </w:rPr>
        <w:t xml:space="preserve"> při rozvoji služeb veřejné správy</w:t>
      </w:r>
      <w:r w:rsidR="00FC51B5" w:rsidRPr="000B1410" w:rsidDel="00FC51B5">
        <w:rPr>
          <w:rFonts w:ascii="Arial" w:hAnsi="Arial" w:cs="Arial"/>
          <w:sz w:val="20"/>
          <w:szCs w:val="20"/>
        </w:rPr>
        <w:t xml:space="preserve"> </w:t>
      </w:r>
      <w:r w:rsidR="00563D7C" w:rsidRPr="000B1410">
        <w:rPr>
          <w:rFonts w:ascii="Arial" w:hAnsi="Arial" w:cs="Arial"/>
          <w:sz w:val="20"/>
          <w:szCs w:val="20"/>
        </w:rPr>
        <w:t>včetně ICT aktivit na úrovni EU</w:t>
      </w:r>
      <w:r w:rsidRPr="000B1410">
        <w:rPr>
          <w:rFonts w:ascii="Arial" w:hAnsi="Arial" w:cs="Arial"/>
          <w:sz w:val="20"/>
          <w:szCs w:val="20"/>
        </w:rPr>
        <w:t xml:space="preserve"> a soustředí se na poskytování ICT služeb s vyšší přidanou hodnotu a lepší efektivitou, přičemž klade důraz na zásadní kritéria IT </w:t>
      </w:r>
      <w:proofErr w:type="spellStart"/>
      <w:r w:rsidRPr="000B1410">
        <w:rPr>
          <w:rFonts w:ascii="Arial" w:hAnsi="Arial" w:cs="Arial"/>
          <w:sz w:val="20"/>
          <w:szCs w:val="20"/>
        </w:rPr>
        <w:t>governance</w:t>
      </w:r>
      <w:proofErr w:type="spellEnd"/>
      <w:r w:rsidRPr="000B1410">
        <w:rPr>
          <w:rFonts w:ascii="Arial" w:hAnsi="Arial" w:cs="Arial"/>
          <w:sz w:val="20"/>
          <w:szCs w:val="20"/>
        </w:rPr>
        <w:t xml:space="preserve"> (hodnotový přínos, výkonnost a řízení rizik) a snahu o harmonizaci ICT služeb v resortu.</w:t>
      </w:r>
    </w:p>
    <w:p w14:paraId="40F9BD41" w14:textId="731CD1E2" w:rsidR="00F23315" w:rsidRPr="000B1410" w:rsidRDefault="00F23315" w:rsidP="00510497">
      <w:pPr>
        <w:ind w:firstLine="0"/>
        <w:jc w:val="both"/>
        <w:rPr>
          <w:rFonts w:ascii="Arial" w:hAnsi="Arial" w:cs="Arial"/>
          <w:sz w:val="20"/>
          <w:szCs w:val="20"/>
        </w:rPr>
      </w:pPr>
      <w:r w:rsidRPr="000B1410">
        <w:rPr>
          <w:rFonts w:ascii="Arial" w:hAnsi="Arial" w:cs="Arial"/>
          <w:sz w:val="20"/>
          <w:szCs w:val="20"/>
        </w:rPr>
        <w:t xml:space="preserve">MPSV se rozhodlo sjednotit poskytování těchto služeb do jedné </w:t>
      </w:r>
      <w:proofErr w:type="spellStart"/>
      <w:r w:rsidRPr="000B1410">
        <w:rPr>
          <w:rFonts w:ascii="Arial" w:hAnsi="Arial" w:cs="Arial"/>
          <w:sz w:val="20"/>
          <w:szCs w:val="20"/>
        </w:rPr>
        <w:t>celoresortní</w:t>
      </w:r>
      <w:proofErr w:type="spellEnd"/>
      <w:r w:rsidRPr="000B1410">
        <w:rPr>
          <w:rFonts w:ascii="Arial" w:hAnsi="Arial" w:cs="Arial"/>
          <w:sz w:val="20"/>
          <w:szCs w:val="20"/>
        </w:rPr>
        <w:t xml:space="preserve"> smlouvy</w:t>
      </w:r>
      <w:r w:rsidR="009D49B7" w:rsidRPr="000B1410">
        <w:rPr>
          <w:rFonts w:ascii="Arial" w:hAnsi="Arial" w:cs="Arial"/>
          <w:sz w:val="20"/>
          <w:szCs w:val="20"/>
        </w:rPr>
        <w:t>,</w:t>
      </w:r>
      <w:r w:rsidRPr="000B1410">
        <w:rPr>
          <w:rFonts w:ascii="Arial" w:hAnsi="Arial" w:cs="Arial"/>
          <w:sz w:val="20"/>
          <w:szCs w:val="20"/>
        </w:rPr>
        <w:t xml:space="preserve"> a proto předkládá tuto zadávací dokumentaci jako podklad otevřeného výběrového řízení na služby systémové integrace </w:t>
      </w:r>
      <w:r w:rsidR="00FC51B5" w:rsidRPr="000B1410">
        <w:rPr>
          <w:rFonts w:ascii="Arial" w:hAnsi="Arial" w:cs="Arial"/>
          <w:sz w:val="20"/>
          <w:szCs w:val="20"/>
        </w:rPr>
        <w:t xml:space="preserve">resortu </w:t>
      </w:r>
      <w:r w:rsidR="007A4B13" w:rsidRPr="000B1410">
        <w:rPr>
          <w:rFonts w:ascii="Arial" w:hAnsi="Arial" w:cs="Arial"/>
          <w:sz w:val="20"/>
          <w:szCs w:val="20"/>
        </w:rPr>
        <w:t>MPSV</w:t>
      </w:r>
      <w:r w:rsidR="00574F93" w:rsidRPr="000B1410">
        <w:rPr>
          <w:rFonts w:ascii="Arial" w:hAnsi="Arial" w:cs="Arial"/>
          <w:sz w:val="20"/>
          <w:szCs w:val="20"/>
        </w:rPr>
        <w:t>.</w:t>
      </w:r>
    </w:p>
    <w:p w14:paraId="40F9BD42" w14:textId="77777777" w:rsidR="006E29D2" w:rsidRPr="000B1410" w:rsidRDefault="006E29D2" w:rsidP="006E29D2">
      <w:pPr>
        <w:spacing w:line="280" w:lineRule="atLeast"/>
        <w:ind w:firstLine="0"/>
        <w:jc w:val="both"/>
        <w:rPr>
          <w:rStyle w:val="caps"/>
          <w:rFonts w:ascii="Arial" w:hAnsi="Arial" w:cs="Arial"/>
          <w:sz w:val="20"/>
          <w:szCs w:val="20"/>
        </w:rPr>
      </w:pPr>
    </w:p>
    <w:p w14:paraId="40F9BD43" w14:textId="77777777" w:rsidR="00004D88" w:rsidRPr="000B1410" w:rsidRDefault="00AB4AEF" w:rsidP="006E29D2">
      <w:pPr>
        <w:pStyle w:val="nadpiskapitoly"/>
        <w:spacing w:line="280" w:lineRule="atLeast"/>
        <w:rPr>
          <w:rFonts w:ascii="Arial" w:hAnsi="Arial"/>
          <w:sz w:val="20"/>
          <w:szCs w:val="20"/>
        </w:rPr>
      </w:pPr>
      <w:bookmarkStart w:id="216" w:name="_Toc471316290"/>
      <w:bookmarkStart w:id="217" w:name="_Toc467680784"/>
      <w:r w:rsidRPr="000B1410">
        <w:rPr>
          <w:rFonts w:ascii="Arial" w:hAnsi="Arial"/>
          <w:sz w:val="20"/>
          <w:szCs w:val="20"/>
        </w:rPr>
        <w:t>Charakter předmětu plnění</w:t>
      </w:r>
      <w:bookmarkEnd w:id="216"/>
      <w:bookmarkEnd w:id="217"/>
    </w:p>
    <w:p w14:paraId="40F9BD44" w14:textId="794E534D" w:rsidR="00F23315" w:rsidRPr="000B1410" w:rsidRDefault="00F23315" w:rsidP="00510497">
      <w:pPr>
        <w:ind w:firstLine="0"/>
        <w:jc w:val="both"/>
        <w:rPr>
          <w:rFonts w:ascii="Arial" w:hAnsi="Arial" w:cs="Arial"/>
          <w:sz w:val="20"/>
          <w:szCs w:val="20"/>
        </w:rPr>
      </w:pPr>
      <w:r w:rsidRPr="000B1410">
        <w:rPr>
          <w:rFonts w:ascii="Arial" w:hAnsi="Arial" w:cs="Arial"/>
          <w:sz w:val="20"/>
          <w:szCs w:val="20"/>
        </w:rPr>
        <w:t xml:space="preserve">MPSV poptává poskytování odborných služeb systémové integrace ICT prostředí v rámci </w:t>
      </w:r>
      <w:r w:rsidR="00FC51B5" w:rsidRPr="000B1410">
        <w:rPr>
          <w:rFonts w:ascii="Arial" w:hAnsi="Arial" w:cs="Arial"/>
          <w:sz w:val="20"/>
          <w:szCs w:val="20"/>
        </w:rPr>
        <w:t>resortu</w:t>
      </w:r>
      <w:r w:rsidR="00E252C8" w:rsidRPr="000B1410">
        <w:rPr>
          <w:rFonts w:ascii="Arial" w:hAnsi="Arial" w:cs="Arial"/>
          <w:sz w:val="20"/>
          <w:szCs w:val="20"/>
        </w:rPr>
        <w:t xml:space="preserve"> </w:t>
      </w:r>
      <w:r w:rsidRPr="000B1410">
        <w:rPr>
          <w:rFonts w:ascii="Arial" w:hAnsi="Arial" w:cs="Arial"/>
          <w:sz w:val="20"/>
          <w:szCs w:val="20"/>
        </w:rPr>
        <w:t>MPSV (dále také „resort“ nebo "zadavatel"), přičemž předmět této veřejné zakázky zahrnuje nejméně provedení těchto druhů činností pro všechny dotčené oblasti</w:t>
      </w:r>
      <w:r w:rsidR="00EA0958" w:rsidRPr="000B1410">
        <w:rPr>
          <w:rFonts w:ascii="Arial" w:hAnsi="Arial" w:cs="Arial"/>
          <w:sz w:val="20"/>
          <w:szCs w:val="20"/>
        </w:rPr>
        <w:t>, které jsou uvedeny v úvodu kapitoly 4</w:t>
      </w:r>
      <w:r w:rsidR="008F0B57" w:rsidRPr="000B1410">
        <w:rPr>
          <w:rFonts w:ascii="Arial" w:hAnsi="Arial" w:cs="Arial"/>
          <w:sz w:val="20"/>
          <w:szCs w:val="20"/>
        </w:rPr>
        <w:t xml:space="preserve"> (oblast </w:t>
      </w:r>
      <w:r w:rsidR="009F7892" w:rsidRPr="000B1410">
        <w:rPr>
          <w:rFonts w:ascii="Arial" w:hAnsi="Arial" w:cs="Arial"/>
          <w:sz w:val="20"/>
          <w:szCs w:val="20"/>
        </w:rPr>
        <w:t>4.1 až</w:t>
      </w:r>
      <w:r w:rsidR="008F0B57" w:rsidRPr="000B1410">
        <w:rPr>
          <w:rFonts w:ascii="Arial" w:hAnsi="Arial" w:cs="Arial"/>
          <w:sz w:val="20"/>
          <w:szCs w:val="20"/>
        </w:rPr>
        <w:t xml:space="preserve"> oblast 4.5)</w:t>
      </w:r>
      <w:r w:rsidRPr="000B1410">
        <w:rPr>
          <w:rFonts w:ascii="Arial" w:hAnsi="Arial" w:cs="Arial"/>
          <w:sz w:val="20"/>
          <w:szCs w:val="20"/>
        </w:rPr>
        <w:t>:</w:t>
      </w:r>
    </w:p>
    <w:p w14:paraId="40F9BD45" w14:textId="68348F7F" w:rsidR="00F23315" w:rsidRPr="000B1410" w:rsidRDefault="00F23315" w:rsidP="00042B58">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analytické činnosti</w:t>
      </w:r>
      <w:r w:rsidRPr="000B1410">
        <w:rPr>
          <w:rFonts w:ascii="Arial" w:hAnsi="Arial" w:cs="Arial"/>
          <w:sz w:val="20"/>
          <w:szCs w:val="20"/>
        </w:rPr>
        <w:t xml:space="preserve"> – interview, sběr informací, posuzování podkladů, zjišťování rizik</w:t>
      </w:r>
      <w:r w:rsidR="00511FAE" w:rsidRPr="000B1410">
        <w:rPr>
          <w:rFonts w:ascii="Arial" w:hAnsi="Arial" w:cs="Arial"/>
          <w:sz w:val="20"/>
          <w:szCs w:val="20"/>
        </w:rPr>
        <w:t xml:space="preserve"> </w:t>
      </w:r>
      <w:r w:rsidR="00677E04" w:rsidRPr="000B1410">
        <w:rPr>
          <w:rFonts w:ascii="Arial" w:hAnsi="Arial" w:cs="Arial"/>
          <w:sz w:val="20"/>
          <w:szCs w:val="20"/>
        </w:rPr>
        <w:t>a</w:t>
      </w:r>
      <w:r w:rsidR="00FC51B5" w:rsidRPr="000B1410">
        <w:rPr>
          <w:rFonts w:ascii="Arial" w:hAnsi="Arial" w:cs="Arial"/>
          <w:sz w:val="20"/>
          <w:szCs w:val="20"/>
        </w:rPr>
        <w:t xml:space="preserve"> </w:t>
      </w:r>
      <w:r w:rsidR="00511FAE" w:rsidRPr="000B1410">
        <w:rPr>
          <w:rFonts w:ascii="Arial" w:hAnsi="Arial" w:cs="Arial"/>
          <w:sz w:val="20"/>
          <w:szCs w:val="20"/>
        </w:rPr>
        <w:t>zpracování výsledných výstupů</w:t>
      </w:r>
      <w:r w:rsidR="00883EF0" w:rsidRPr="000B1410">
        <w:rPr>
          <w:rFonts w:ascii="Arial" w:hAnsi="Arial" w:cs="Arial"/>
          <w:sz w:val="20"/>
          <w:szCs w:val="20"/>
        </w:rPr>
        <w:t>,</w:t>
      </w:r>
    </w:p>
    <w:p w14:paraId="40F9BD46" w14:textId="73642223" w:rsidR="00F23315" w:rsidRPr="000B1410" w:rsidRDefault="00F23315" w:rsidP="00042B58">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návrhové práce</w:t>
      </w:r>
      <w:r w:rsidRPr="000B1410">
        <w:rPr>
          <w:rFonts w:ascii="Arial" w:hAnsi="Arial" w:cs="Arial"/>
          <w:sz w:val="20"/>
          <w:szCs w:val="20"/>
        </w:rPr>
        <w:t xml:space="preserve"> – věcné definice, technické specifikace, koncepce, metodiky, postupy, procesy,</w:t>
      </w:r>
      <w:r w:rsidR="00D211FA">
        <w:rPr>
          <w:rFonts w:ascii="Arial" w:hAnsi="Arial" w:cs="Arial"/>
          <w:sz w:val="20"/>
          <w:szCs w:val="20"/>
        </w:rPr>
        <w:t xml:space="preserve"> návrhy architektury,</w:t>
      </w:r>
    </w:p>
    <w:p w14:paraId="40F9BD47" w14:textId="77777777" w:rsidR="00F23315" w:rsidRPr="000B1410" w:rsidRDefault="00F23315" w:rsidP="00042B58">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realizační činnosti</w:t>
      </w:r>
      <w:r w:rsidRPr="000B1410">
        <w:rPr>
          <w:rFonts w:ascii="Arial" w:hAnsi="Arial" w:cs="Arial"/>
          <w:sz w:val="20"/>
          <w:szCs w:val="20"/>
        </w:rPr>
        <w:t xml:space="preserve"> – dle přechozích návrhů – nastavování procesů a jejich parametrů, řízení procesů, kvality, rizik, kontinuity, změn,</w:t>
      </w:r>
    </w:p>
    <w:p w14:paraId="40F9BD48" w14:textId="77777777" w:rsidR="00F23315" w:rsidRPr="000B1410" w:rsidRDefault="00F23315" w:rsidP="00042B58">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podpůrné činnosti</w:t>
      </w:r>
      <w:r w:rsidRPr="000B1410">
        <w:rPr>
          <w:rFonts w:ascii="Arial" w:hAnsi="Arial" w:cs="Arial"/>
          <w:sz w:val="20"/>
          <w:szCs w:val="20"/>
        </w:rPr>
        <w:t xml:space="preserve"> – údržba navržených specifikací a nastavených procesů, zpětnovazební reakce na výsledky realizační činnosti, podpora zadavatele.</w:t>
      </w:r>
    </w:p>
    <w:p w14:paraId="40F9BD49" w14:textId="57591E6D" w:rsidR="00B20838" w:rsidRPr="000B1410" w:rsidRDefault="00FC51B5" w:rsidP="00883EF0">
      <w:pPr>
        <w:pStyle w:val="Odstavecseseznamem"/>
        <w:numPr>
          <w:ilvl w:val="0"/>
          <w:numId w:val="11"/>
        </w:numPr>
        <w:spacing w:before="60"/>
        <w:jc w:val="both"/>
        <w:rPr>
          <w:rFonts w:ascii="Arial" w:hAnsi="Arial" w:cs="Arial"/>
          <w:sz w:val="20"/>
          <w:szCs w:val="20"/>
        </w:rPr>
      </w:pPr>
      <w:r w:rsidRPr="000B1410">
        <w:rPr>
          <w:rFonts w:ascii="Arial" w:hAnsi="Arial" w:cs="Arial"/>
          <w:b/>
          <w:sz w:val="20"/>
          <w:szCs w:val="20"/>
          <w:u w:val="single"/>
        </w:rPr>
        <w:t>odborné poradenské a konzultační činnosti</w:t>
      </w:r>
      <w:r w:rsidR="00883EF0" w:rsidRPr="000B1410">
        <w:rPr>
          <w:rFonts w:ascii="Arial" w:hAnsi="Arial" w:cs="Arial"/>
          <w:b/>
          <w:sz w:val="20"/>
          <w:szCs w:val="20"/>
          <w:u w:val="single"/>
        </w:rPr>
        <w:t>.</w:t>
      </w:r>
      <w:r w:rsidRPr="000B1410">
        <w:rPr>
          <w:rFonts w:ascii="Arial" w:hAnsi="Arial" w:cs="Arial"/>
          <w:b/>
          <w:sz w:val="20"/>
          <w:szCs w:val="20"/>
          <w:u w:val="single"/>
        </w:rPr>
        <w:t xml:space="preserve"> </w:t>
      </w:r>
    </w:p>
    <w:p w14:paraId="5185D05A" w14:textId="77777777" w:rsidR="00883EF0" w:rsidRPr="000B1410" w:rsidRDefault="00883EF0" w:rsidP="00510497">
      <w:pPr>
        <w:ind w:firstLine="0"/>
        <w:jc w:val="both"/>
        <w:rPr>
          <w:rFonts w:ascii="Arial" w:hAnsi="Arial" w:cs="Arial"/>
          <w:sz w:val="20"/>
          <w:szCs w:val="20"/>
        </w:rPr>
      </w:pPr>
    </w:p>
    <w:p w14:paraId="40F9BD4A" w14:textId="77777777" w:rsidR="00B20838" w:rsidRPr="000B1410" w:rsidRDefault="00B20838" w:rsidP="00B20838">
      <w:pPr>
        <w:pStyle w:val="nadpiskapitoly"/>
        <w:spacing w:line="280" w:lineRule="atLeast"/>
        <w:rPr>
          <w:rFonts w:ascii="Arial" w:hAnsi="Arial"/>
          <w:sz w:val="20"/>
          <w:szCs w:val="20"/>
        </w:rPr>
      </w:pPr>
      <w:bookmarkStart w:id="218" w:name="_Toc448736025"/>
      <w:bookmarkStart w:id="219" w:name="_Toc471316291"/>
      <w:bookmarkStart w:id="220" w:name="_Toc467680785"/>
      <w:r w:rsidRPr="000B1410">
        <w:rPr>
          <w:rFonts w:ascii="Arial" w:hAnsi="Arial"/>
          <w:sz w:val="20"/>
          <w:szCs w:val="20"/>
        </w:rPr>
        <w:t>Popis stávajícího stavu</w:t>
      </w:r>
      <w:bookmarkEnd w:id="218"/>
      <w:bookmarkEnd w:id="219"/>
      <w:bookmarkEnd w:id="220"/>
    </w:p>
    <w:p w14:paraId="40F9BD4B" w14:textId="05AD2C94" w:rsidR="00EA75DA" w:rsidRPr="000B1410" w:rsidRDefault="00EA75DA" w:rsidP="00B20838">
      <w:pPr>
        <w:pStyle w:val="Normlnweb"/>
        <w:ind w:firstLine="0"/>
        <w:jc w:val="both"/>
        <w:rPr>
          <w:rStyle w:val="caps"/>
          <w:rFonts w:ascii="Arial" w:hAnsi="Arial" w:cs="Arial"/>
          <w:sz w:val="20"/>
          <w:szCs w:val="20"/>
        </w:rPr>
      </w:pPr>
      <w:r w:rsidRPr="000B1410">
        <w:rPr>
          <w:rStyle w:val="caps"/>
          <w:rFonts w:ascii="Arial" w:hAnsi="Arial" w:cs="Arial"/>
          <w:sz w:val="20"/>
          <w:szCs w:val="20"/>
        </w:rPr>
        <w:t>V </w:t>
      </w:r>
      <w:r w:rsidR="00FC51B5" w:rsidRPr="000B1410">
        <w:rPr>
          <w:rStyle w:val="caps"/>
          <w:rFonts w:ascii="Arial" w:hAnsi="Arial" w:cs="Arial"/>
          <w:sz w:val="20"/>
          <w:szCs w:val="20"/>
        </w:rPr>
        <w:t>resor</w:t>
      </w:r>
      <w:r w:rsidR="009F7892" w:rsidRPr="000B1410">
        <w:rPr>
          <w:rStyle w:val="caps"/>
          <w:rFonts w:ascii="Arial" w:hAnsi="Arial" w:cs="Arial"/>
          <w:sz w:val="20"/>
          <w:szCs w:val="20"/>
        </w:rPr>
        <w:t>t</w:t>
      </w:r>
      <w:r w:rsidR="00FC51B5" w:rsidRPr="000B1410">
        <w:rPr>
          <w:rStyle w:val="caps"/>
          <w:rFonts w:ascii="Arial" w:hAnsi="Arial" w:cs="Arial"/>
          <w:sz w:val="20"/>
          <w:szCs w:val="20"/>
        </w:rPr>
        <w:t>u</w:t>
      </w:r>
      <w:r w:rsidRPr="000B1410">
        <w:rPr>
          <w:rStyle w:val="caps"/>
          <w:rFonts w:ascii="Arial" w:hAnsi="Arial" w:cs="Arial"/>
          <w:sz w:val="20"/>
          <w:szCs w:val="20"/>
        </w:rPr>
        <w:t xml:space="preserve"> Ministerstva práce a sociálního věcí je spravováno a využíváno informační prostředí, které v současné době tvoří:</w:t>
      </w:r>
    </w:p>
    <w:p w14:paraId="40F9BD4D" w14:textId="5157CCF4" w:rsidR="00B20838" w:rsidRPr="000B1410" w:rsidRDefault="009F7892" w:rsidP="000B1410">
      <w:pPr>
        <w:pStyle w:val="Zkladntext"/>
        <w:ind w:firstLine="0"/>
        <w:jc w:val="both"/>
        <w:rPr>
          <w:rStyle w:val="caps"/>
          <w:rFonts w:ascii="Arial" w:hAnsi="Arial"/>
          <w:color w:val="FF0000"/>
          <w:sz w:val="20"/>
        </w:rPr>
      </w:pPr>
      <w:r w:rsidRPr="000B1410">
        <w:rPr>
          <w:rStyle w:val="caps"/>
          <w:rFonts w:ascii="Arial" w:hAnsi="Arial"/>
          <w:sz w:val="20"/>
        </w:rPr>
        <w:t>Jednotný informační</w:t>
      </w:r>
      <w:r w:rsidR="00B20838" w:rsidRPr="000B1410">
        <w:rPr>
          <w:rStyle w:val="caps"/>
          <w:rFonts w:ascii="Arial" w:hAnsi="Arial"/>
          <w:sz w:val="20"/>
        </w:rPr>
        <w:t xml:space="preserve"> systém práce a sociálních věcí, </w:t>
      </w:r>
      <w:r w:rsidR="00B20838" w:rsidRPr="000B1410">
        <w:rPr>
          <w:rStyle w:val="caps"/>
          <w:rFonts w:ascii="Arial" w:hAnsi="Arial"/>
          <w:b w:val="0"/>
          <w:sz w:val="20"/>
        </w:rPr>
        <w:t xml:space="preserve">jehož obsahem jsou údaje nezbytné k plnění úkolů </w:t>
      </w:r>
      <w:r w:rsidR="00EA75DA" w:rsidRPr="000B1410">
        <w:rPr>
          <w:rStyle w:val="caps"/>
          <w:rFonts w:ascii="Arial" w:hAnsi="Arial"/>
          <w:b w:val="0"/>
          <w:sz w:val="20"/>
        </w:rPr>
        <w:t>MPSV a</w:t>
      </w:r>
      <w:r w:rsidR="00B20838" w:rsidRPr="000B1410">
        <w:rPr>
          <w:rStyle w:val="caps"/>
          <w:rFonts w:ascii="Arial" w:hAnsi="Arial"/>
          <w:b w:val="0"/>
          <w:sz w:val="20"/>
        </w:rPr>
        <w:t xml:space="preserve"> Úřadu práce v oblasti státní sociální podpory, pomoci v hmotné nouzi, příspěvku na péči, dávek pro osoby se zdravotním postižením, sociálně-právní ochrany dětí, státní politiky zaměstnanosti a ochrany zaměstnanců při platební neschopnosti zaměstnavatele. Pro výkon </w:t>
      </w:r>
      <w:r w:rsidR="00EA75DA" w:rsidRPr="000B1410">
        <w:rPr>
          <w:rStyle w:val="caps"/>
          <w:rFonts w:ascii="Arial" w:hAnsi="Arial"/>
          <w:b w:val="0"/>
          <w:sz w:val="20"/>
        </w:rPr>
        <w:t xml:space="preserve">těchto </w:t>
      </w:r>
      <w:r w:rsidR="00B20838" w:rsidRPr="000B1410">
        <w:rPr>
          <w:rStyle w:val="caps"/>
          <w:rFonts w:ascii="Arial" w:hAnsi="Arial"/>
          <w:b w:val="0"/>
          <w:sz w:val="20"/>
        </w:rPr>
        <w:t xml:space="preserve">agend využívá JISPSV, jež provozuje na základě § 4a, </w:t>
      </w:r>
      <w:r w:rsidR="00D03744" w:rsidRPr="000B1410">
        <w:rPr>
          <w:rStyle w:val="caps"/>
          <w:rFonts w:ascii="Arial" w:hAnsi="Arial"/>
          <w:b w:val="0"/>
          <w:sz w:val="20"/>
        </w:rPr>
        <w:t>z</w:t>
      </w:r>
      <w:r w:rsidR="00B20838" w:rsidRPr="000B1410">
        <w:rPr>
          <w:rStyle w:val="caps"/>
          <w:rFonts w:ascii="Arial" w:hAnsi="Arial"/>
          <w:b w:val="0"/>
          <w:sz w:val="20"/>
        </w:rPr>
        <w:t>ákona č. 73/2011 Sb., o Úřadu práce ČR</w:t>
      </w:r>
      <w:r w:rsidR="00D03744" w:rsidRPr="000B1410">
        <w:rPr>
          <w:rStyle w:val="caps"/>
          <w:rFonts w:ascii="Arial" w:hAnsi="Arial"/>
          <w:b w:val="0"/>
          <w:sz w:val="20"/>
        </w:rPr>
        <w:t>, ve znění pozdějších předpisů,</w:t>
      </w:r>
      <w:r w:rsidR="00B20838" w:rsidRPr="000B1410">
        <w:rPr>
          <w:rStyle w:val="caps"/>
          <w:rFonts w:ascii="Arial" w:hAnsi="Arial"/>
          <w:b w:val="0"/>
          <w:sz w:val="20"/>
        </w:rPr>
        <w:t xml:space="preserve"> a na základě jednotlivých </w:t>
      </w:r>
      <w:proofErr w:type="spellStart"/>
      <w:r w:rsidR="00B20838" w:rsidRPr="000B1410">
        <w:rPr>
          <w:rStyle w:val="caps"/>
          <w:rFonts w:ascii="Arial" w:hAnsi="Arial"/>
          <w:b w:val="0"/>
          <w:sz w:val="20"/>
        </w:rPr>
        <w:t>agendových</w:t>
      </w:r>
      <w:proofErr w:type="spellEnd"/>
      <w:r w:rsidR="00B20838" w:rsidRPr="000B1410">
        <w:rPr>
          <w:rStyle w:val="caps"/>
          <w:rFonts w:ascii="Arial" w:hAnsi="Arial"/>
          <w:b w:val="0"/>
          <w:sz w:val="20"/>
        </w:rPr>
        <w:t xml:space="preserve"> zákonů. JISPSV je </w:t>
      </w:r>
      <w:r w:rsidR="00AC728B" w:rsidRPr="000B1410">
        <w:rPr>
          <w:rStyle w:val="caps"/>
          <w:rFonts w:ascii="Arial" w:hAnsi="Arial"/>
          <w:b w:val="0"/>
          <w:sz w:val="20"/>
        </w:rPr>
        <w:t xml:space="preserve">registrován jako </w:t>
      </w:r>
      <w:r w:rsidR="00B20838" w:rsidRPr="000B1410">
        <w:rPr>
          <w:rStyle w:val="caps"/>
          <w:rFonts w:ascii="Arial" w:hAnsi="Arial"/>
          <w:b w:val="0"/>
          <w:sz w:val="20"/>
        </w:rPr>
        <w:t xml:space="preserve">informační systém veřejné správy dle </w:t>
      </w:r>
      <w:r w:rsidR="00D03744" w:rsidRPr="000B1410">
        <w:rPr>
          <w:rStyle w:val="caps"/>
          <w:rFonts w:ascii="Arial" w:hAnsi="Arial"/>
          <w:b w:val="0"/>
          <w:sz w:val="20"/>
        </w:rPr>
        <w:t>z</w:t>
      </w:r>
      <w:r w:rsidR="00B20838" w:rsidRPr="000B1410">
        <w:rPr>
          <w:rStyle w:val="caps"/>
          <w:rFonts w:ascii="Arial" w:hAnsi="Arial"/>
          <w:b w:val="0"/>
          <w:sz w:val="20"/>
        </w:rPr>
        <w:t>ákona č. 365/2000 Sb., o informačních systémech veřejné správy</w:t>
      </w:r>
      <w:r w:rsidR="00D03744" w:rsidRPr="000B1410">
        <w:rPr>
          <w:rStyle w:val="caps"/>
          <w:rFonts w:ascii="Arial" w:hAnsi="Arial"/>
          <w:b w:val="0"/>
          <w:sz w:val="20"/>
        </w:rPr>
        <w:t>, ve znění pozdějších předpisů</w:t>
      </w:r>
      <w:r w:rsidR="00AC728B" w:rsidRPr="000B1410">
        <w:rPr>
          <w:rStyle w:val="caps"/>
          <w:rFonts w:ascii="Arial" w:hAnsi="Arial"/>
          <w:b w:val="0"/>
          <w:sz w:val="20"/>
        </w:rPr>
        <w:t xml:space="preserve"> a</w:t>
      </w:r>
      <w:r w:rsidR="00B20838" w:rsidRPr="000B1410">
        <w:rPr>
          <w:rStyle w:val="caps"/>
          <w:rFonts w:ascii="Arial" w:hAnsi="Arial"/>
          <w:b w:val="0"/>
          <w:sz w:val="20"/>
        </w:rPr>
        <w:t xml:space="preserve"> </w:t>
      </w:r>
      <w:r w:rsidR="00AC728B" w:rsidRPr="000B1410">
        <w:rPr>
          <w:rStyle w:val="caps"/>
          <w:rFonts w:ascii="Arial" w:hAnsi="Arial"/>
          <w:b w:val="0"/>
          <w:sz w:val="20"/>
        </w:rPr>
        <w:t>jeho správcem je MPSV. D</w:t>
      </w:r>
      <w:r w:rsidR="00B20838" w:rsidRPr="000B1410">
        <w:rPr>
          <w:rStyle w:val="caps"/>
          <w:rFonts w:ascii="Arial" w:hAnsi="Arial"/>
          <w:b w:val="0"/>
          <w:sz w:val="20"/>
        </w:rPr>
        <w:t xml:space="preserve">le </w:t>
      </w:r>
      <w:r w:rsidR="00D03744" w:rsidRPr="000B1410">
        <w:rPr>
          <w:rStyle w:val="caps"/>
          <w:rFonts w:ascii="Arial" w:hAnsi="Arial"/>
          <w:b w:val="0"/>
          <w:sz w:val="20"/>
        </w:rPr>
        <w:t>z</w:t>
      </w:r>
      <w:r w:rsidR="00B20838" w:rsidRPr="000B1410">
        <w:rPr>
          <w:rStyle w:val="caps"/>
          <w:rFonts w:ascii="Arial" w:hAnsi="Arial"/>
          <w:b w:val="0"/>
          <w:sz w:val="20"/>
        </w:rPr>
        <w:t>ákona č. 111/2009 Sb., o základních registrech</w:t>
      </w:r>
      <w:r w:rsidR="00D03744" w:rsidRPr="000B1410">
        <w:rPr>
          <w:rStyle w:val="caps"/>
          <w:rFonts w:ascii="Arial" w:hAnsi="Arial"/>
          <w:b w:val="0"/>
          <w:sz w:val="20"/>
        </w:rPr>
        <w:t xml:space="preserve">, ve znění pozdějších </w:t>
      </w:r>
      <w:r w:rsidRPr="000B1410">
        <w:rPr>
          <w:rStyle w:val="caps"/>
          <w:rFonts w:ascii="Arial" w:hAnsi="Arial"/>
          <w:b w:val="0"/>
          <w:sz w:val="20"/>
        </w:rPr>
        <w:t>předpisů je</w:t>
      </w:r>
      <w:r w:rsidR="00AC728B" w:rsidRPr="000B1410">
        <w:rPr>
          <w:rStyle w:val="caps"/>
          <w:rFonts w:ascii="Arial" w:hAnsi="Arial"/>
          <w:b w:val="0"/>
          <w:sz w:val="20"/>
        </w:rPr>
        <w:t xml:space="preserve"> </w:t>
      </w:r>
      <w:proofErr w:type="spellStart"/>
      <w:r w:rsidR="00AC728B" w:rsidRPr="00AE04AD">
        <w:rPr>
          <w:rStyle w:val="caps"/>
          <w:rFonts w:ascii="Arial" w:hAnsi="Arial"/>
          <w:b w:val="0"/>
          <w:sz w:val="20"/>
        </w:rPr>
        <w:t>agendovým</w:t>
      </w:r>
      <w:proofErr w:type="spellEnd"/>
      <w:r w:rsidR="00AC728B" w:rsidRPr="00AE04AD">
        <w:rPr>
          <w:rStyle w:val="caps"/>
          <w:rFonts w:ascii="Arial" w:hAnsi="Arial"/>
          <w:b w:val="0"/>
          <w:sz w:val="20"/>
        </w:rPr>
        <w:t xml:space="preserve"> informačním systémem</w:t>
      </w:r>
      <w:r w:rsidR="00B20838" w:rsidRPr="00AE04AD">
        <w:rPr>
          <w:rStyle w:val="caps"/>
          <w:rFonts w:ascii="Arial" w:hAnsi="Arial"/>
          <w:b w:val="0"/>
          <w:sz w:val="20"/>
        </w:rPr>
        <w:t>.</w:t>
      </w:r>
      <w:r w:rsidR="008E3E9D" w:rsidRPr="00AE04AD">
        <w:rPr>
          <w:rStyle w:val="caps"/>
          <w:rFonts w:ascii="Arial" w:hAnsi="Arial"/>
          <w:b w:val="0"/>
          <w:sz w:val="20"/>
        </w:rPr>
        <w:t xml:space="preserve"> Bližší popis </w:t>
      </w:r>
      <w:r w:rsidR="008368D6" w:rsidRPr="00AE04AD">
        <w:rPr>
          <w:rStyle w:val="caps"/>
          <w:rFonts w:ascii="Arial" w:hAnsi="Arial"/>
          <w:b w:val="0"/>
          <w:sz w:val="20"/>
        </w:rPr>
        <w:t xml:space="preserve">prostředí </w:t>
      </w:r>
      <w:r w:rsidR="008368D6" w:rsidRPr="00AE04AD">
        <w:rPr>
          <w:rStyle w:val="caps"/>
          <w:rFonts w:ascii="Arial" w:hAnsi="Arial"/>
          <w:b w:val="0"/>
          <w:bCs w:val="0"/>
          <w:sz w:val="20"/>
        </w:rPr>
        <w:t xml:space="preserve">MPSV a JISPSV </w:t>
      </w:r>
      <w:r w:rsidR="008E3E9D" w:rsidRPr="00AE04AD">
        <w:rPr>
          <w:rStyle w:val="caps"/>
          <w:rFonts w:ascii="Arial" w:hAnsi="Arial"/>
          <w:b w:val="0"/>
          <w:sz w:val="20"/>
        </w:rPr>
        <w:t>je</w:t>
      </w:r>
      <w:r w:rsidR="008E3E9D" w:rsidRPr="00AE04AD">
        <w:rPr>
          <w:rStyle w:val="caps"/>
          <w:rFonts w:ascii="Arial" w:hAnsi="Arial"/>
          <w:sz w:val="20"/>
        </w:rPr>
        <w:t xml:space="preserve"> </w:t>
      </w:r>
      <w:r w:rsidR="008E3E9D" w:rsidRPr="00AE04AD">
        <w:rPr>
          <w:rStyle w:val="caps"/>
          <w:rFonts w:ascii="Arial" w:hAnsi="Arial"/>
          <w:b w:val="0"/>
          <w:sz w:val="20"/>
        </w:rPr>
        <w:t xml:space="preserve">uveden v Příloze č. </w:t>
      </w:r>
      <w:r w:rsidR="0043372F" w:rsidRPr="00AE04AD">
        <w:rPr>
          <w:rStyle w:val="caps"/>
          <w:rFonts w:ascii="Arial" w:hAnsi="Arial"/>
          <w:b w:val="0"/>
          <w:sz w:val="20"/>
        </w:rPr>
        <w:t>11</w:t>
      </w:r>
      <w:r w:rsidR="008368D6" w:rsidRPr="00AE04AD">
        <w:rPr>
          <w:rStyle w:val="caps"/>
          <w:rFonts w:ascii="Arial" w:hAnsi="Arial"/>
          <w:b w:val="0"/>
          <w:sz w:val="20"/>
        </w:rPr>
        <w:t>.</w:t>
      </w:r>
      <w:r w:rsidR="00DE7D2F" w:rsidRPr="00AE04AD">
        <w:rPr>
          <w:rStyle w:val="caps"/>
          <w:rFonts w:ascii="Arial" w:hAnsi="Arial"/>
          <w:b w:val="0"/>
          <w:sz w:val="20"/>
        </w:rPr>
        <w:t xml:space="preserve"> V Příloze </w:t>
      </w:r>
      <w:r w:rsidRPr="00AE04AD">
        <w:rPr>
          <w:rStyle w:val="caps"/>
          <w:rFonts w:ascii="Arial" w:hAnsi="Arial"/>
          <w:b w:val="0"/>
          <w:sz w:val="20"/>
        </w:rPr>
        <w:t xml:space="preserve">č. </w:t>
      </w:r>
      <w:r w:rsidR="0043372F" w:rsidRPr="00AE04AD">
        <w:rPr>
          <w:rStyle w:val="caps"/>
          <w:rFonts w:ascii="Arial" w:hAnsi="Arial"/>
          <w:b w:val="0"/>
          <w:sz w:val="20"/>
        </w:rPr>
        <w:t>12</w:t>
      </w:r>
      <w:r w:rsidR="00DE7D2F" w:rsidRPr="00AE04AD">
        <w:rPr>
          <w:rStyle w:val="caps"/>
          <w:rFonts w:ascii="Arial" w:hAnsi="Arial"/>
          <w:b w:val="0"/>
          <w:sz w:val="20"/>
        </w:rPr>
        <w:t xml:space="preserve"> je uveden popis prostředí Státního úřadu inspekce práce (SÚIP).</w:t>
      </w:r>
    </w:p>
    <w:p w14:paraId="38CDBA32" w14:textId="77777777" w:rsidR="000B1410" w:rsidRPr="000B1410" w:rsidRDefault="000B1410" w:rsidP="000B1410">
      <w:pPr>
        <w:pStyle w:val="Zkladntext"/>
        <w:ind w:firstLine="0"/>
        <w:jc w:val="both"/>
        <w:rPr>
          <w:rStyle w:val="caps"/>
          <w:rFonts w:ascii="Arial" w:hAnsi="Arial"/>
          <w:color w:val="FF0000"/>
          <w:sz w:val="20"/>
        </w:rPr>
      </w:pPr>
    </w:p>
    <w:p w14:paraId="40F9BD4E" w14:textId="1270D394" w:rsidR="00564850" w:rsidRPr="000B1410" w:rsidRDefault="00AC728B" w:rsidP="00FC51B5">
      <w:pPr>
        <w:ind w:firstLine="0"/>
        <w:jc w:val="both"/>
        <w:rPr>
          <w:rFonts w:ascii="Arial" w:hAnsi="Arial" w:cs="Arial"/>
          <w:sz w:val="20"/>
          <w:szCs w:val="20"/>
        </w:rPr>
      </w:pPr>
      <w:r w:rsidRPr="000B1410">
        <w:rPr>
          <w:rStyle w:val="caps"/>
          <w:rFonts w:ascii="Arial" w:hAnsi="Arial" w:cs="Arial"/>
          <w:b/>
          <w:sz w:val="20"/>
          <w:szCs w:val="20"/>
        </w:rPr>
        <w:t xml:space="preserve">Integrovaný informační systém České správy sociálního zabezpečení </w:t>
      </w:r>
      <w:r w:rsidR="008368D6" w:rsidRPr="000B1410">
        <w:rPr>
          <w:rStyle w:val="caps"/>
          <w:rFonts w:ascii="Arial" w:hAnsi="Arial" w:cs="Arial"/>
          <w:b/>
          <w:sz w:val="20"/>
          <w:szCs w:val="20"/>
        </w:rPr>
        <w:t>(</w:t>
      </w:r>
      <w:r w:rsidR="00B75AD4" w:rsidRPr="000B1410">
        <w:rPr>
          <w:rStyle w:val="caps"/>
          <w:rFonts w:ascii="Arial" w:hAnsi="Arial" w:cs="Arial"/>
          <w:b/>
          <w:sz w:val="20"/>
          <w:szCs w:val="20"/>
        </w:rPr>
        <w:t>IIS ČSSZ</w:t>
      </w:r>
      <w:r w:rsidR="008368D6" w:rsidRPr="000B1410">
        <w:rPr>
          <w:rStyle w:val="caps"/>
          <w:rFonts w:ascii="Arial" w:hAnsi="Arial" w:cs="Arial"/>
          <w:b/>
          <w:sz w:val="20"/>
          <w:szCs w:val="20"/>
        </w:rPr>
        <w:t>)</w:t>
      </w:r>
      <w:r w:rsidR="00B75AD4" w:rsidRPr="000B1410">
        <w:rPr>
          <w:rStyle w:val="caps"/>
          <w:rFonts w:ascii="Arial" w:hAnsi="Arial" w:cs="Arial"/>
          <w:sz w:val="20"/>
          <w:szCs w:val="20"/>
        </w:rPr>
        <w:t xml:space="preserve"> je používán Českou správou sociálního zabezpečení (ČSSZ) a okresními správami sociálního zabezpečení (OSSZ) k výkonu státní správy v jejich působnosti</w:t>
      </w:r>
      <w:r w:rsidR="00FF109C" w:rsidRPr="000B1410">
        <w:rPr>
          <w:rStyle w:val="caps"/>
          <w:rFonts w:ascii="Arial" w:hAnsi="Arial" w:cs="Arial"/>
          <w:sz w:val="20"/>
          <w:szCs w:val="20"/>
        </w:rPr>
        <w:t xml:space="preserve">. </w:t>
      </w:r>
      <w:r w:rsidR="00FF109C" w:rsidRPr="000B1410">
        <w:rPr>
          <w:rFonts w:ascii="Arial" w:eastAsia="Calibri" w:hAnsi="Arial" w:cs="Arial"/>
          <w:sz w:val="20"/>
          <w:szCs w:val="20"/>
          <w:lang w:eastAsia="en-US"/>
        </w:rPr>
        <w:t>Zabezpečuje zejména podporu pro výběr pojistného na sociální zabezpečení, správu důchodových a nemocenských dávek, výplatu dávek důchodového a nemocenského pojištění, lékařskou posudkovou službu a registry.</w:t>
      </w:r>
      <w:r w:rsidR="008368D6" w:rsidRPr="000B1410">
        <w:rPr>
          <w:rFonts w:ascii="Arial" w:eastAsia="Calibri" w:hAnsi="Arial" w:cs="Arial"/>
          <w:sz w:val="20"/>
          <w:szCs w:val="20"/>
          <w:lang w:eastAsia="en-US"/>
        </w:rPr>
        <w:t xml:space="preserve"> </w:t>
      </w:r>
      <w:r w:rsidR="00FF109C" w:rsidRPr="000B1410">
        <w:rPr>
          <w:rFonts w:ascii="Arial" w:eastAsia="Calibri" w:hAnsi="Arial" w:cs="Arial"/>
          <w:sz w:val="20"/>
          <w:szCs w:val="20"/>
          <w:lang w:eastAsia="en-US"/>
        </w:rPr>
        <w:t>J</w:t>
      </w:r>
      <w:r w:rsidR="00B75AD4" w:rsidRPr="000B1410">
        <w:rPr>
          <w:rStyle w:val="caps"/>
          <w:rFonts w:ascii="Arial" w:hAnsi="Arial" w:cs="Arial"/>
          <w:sz w:val="20"/>
          <w:szCs w:val="20"/>
        </w:rPr>
        <w:t xml:space="preserve">e podle zákona č. 365/2000 Sb. </w:t>
      </w:r>
      <w:r w:rsidR="00E41445" w:rsidRPr="000B1410">
        <w:rPr>
          <w:rStyle w:val="caps"/>
          <w:rFonts w:ascii="Arial" w:hAnsi="Arial" w:cs="Arial"/>
          <w:sz w:val="20"/>
          <w:szCs w:val="20"/>
        </w:rPr>
        <w:t xml:space="preserve">registrován jako </w:t>
      </w:r>
      <w:r w:rsidR="00FF109C" w:rsidRPr="000B1410">
        <w:rPr>
          <w:rStyle w:val="caps"/>
          <w:rFonts w:ascii="Arial" w:hAnsi="Arial" w:cs="Arial"/>
          <w:sz w:val="20"/>
          <w:szCs w:val="20"/>
        </w:rPr>
        <w:t>informační systém</w:t>
      </w:r>
      <w:r w:rsidR="00B75AD4" w:rsidRPr="000B1410">
        <w:rPr>
          <w:rStyle w:val="caps"/>
          <w:rFonts w:ascii="Arial" w:hAnsi="Arial" w:cs="Arial"/>
          <w:sz w:val="20"/>
          <w:szCs w:val="20"/>
        </w:rPr>
        <w:t xml:space="preserve"> státní správy</w:t>
      </w:r>
      <w:r w:rsidR="00E41445" w:rsidRPr="000B1410">
        <w:rPr>
          <w:rStyle w:val="caps"/>
          <w:rFonts w:ascii="Arial" w:hAnsi="Arial" w:cs="Arial"/>
          <w:sz w:val="20"/>
          <w:szCs w:val="20"/>
        </w:rPr>
        <w:t xml:space="preserve"> (ISVS)</w:t>
      </w:r>
      <w:r w:rsidR="00B75AD4" w:rsidRPr="000B1410">
        <w:rPr>
          <w:rStyle w:val="caps"/>
          <w:rFonts w:ascii="Arial" w:hAnsi="Arial" w:cs="Arial"/>
          <w:sz w:val="20"/>
          <w:szCs w:val="20"/>
        </w:rPr>
        <w:t xml:space="preserve"> a ČSSZ je správcem tohoto systému</w:t>
      </w:r>
      <w:r w:rsidR="00E41445" w:rsidRPr="000B1410">
        <w:rPr>
          <w:rStyle w:val="caps"/>
          <w:rFonts w:ascii="Arial" w:hAnsi="Arial" w:cs="Arial"/>
          <w:sz w:val="20"/>
          <w:szCs w:val="20"/>
        </w:rPr>
        <w:t xml:space="preserve">. </w:t>
      </w:r>
      <w:r w:rsidR="00B75AD4" w:rsidRPr="000B1410">
        <w:rPr>
          <w:rStyle w:val="caps"/>
          <w:rFonts w:ascii="Arial" w:hAnsi="Arial" w:cs="Arial"/>
          <w:sz w:val="20"/>
          <w:szCs w:val="20"/>
        </w:rPr>
        <w:t xml:space="preserve">IIS ČSSZ je podle zákona č. 111/2009 Sb. </w:t>
      </w:r>
      <w:proofErr w:type="spellStart"/>
      <w:r w:rsidR="00B75AD4" w:rsidRPr="000B1410">
        <w:rPr>
          <w:rStyle w:val="caps"/>
          <w:rFonts w:ascii="Arial" w:hAnsi="Arial" w:cs="Arial"/>
          <w:sz w:val="20"/>
          <w:szCs w:val="20"/>
        </w:rPr>
        <w:t>agendovým</w:t>
      </w:r>
      <w:proofErr w:type="spellEnd"/>
      <w:r w:rsidR="00B75AD4" w:rsidRPr="000B1410">
        <w:rPr>
          <w:rStyle w:val="caps"/>
          <w:rFonts w:ascii="Arial" w:hAnsi="Arial" w:cs="Arial"/>
          <w:sz w:val="20"/>
          <w:szCs w:val="20"/>
        </w:rPr>
        <w:t xml:space="preserve"> informačním systémem</w:t>
      </w:r>
      <w:r w:rsidR="00ED1A06" w:rsidRPr="000B1410">
        <w:rPr>
          <w:rStyle w:val="caps"/>
          <w:rFonts w:ascii="Arial" w:hAnsi="Arial" w:cs="Arial"/>
          <w:sz w:val="20"/>
          <w:szCs w:val="20"/>
        </w:rPr>
        <w:t xml:space="preserve">. </w:t>
      </w:r>
      <w:r w:rsidR="009F7892" w:rsidRPr="000B1410">
        <w:rPr>
          <w:rStyle w:val="caps"/>
          <w:rFonts w:ascii="Arial" w:hAnsi="Arial" w:cs="Arial"/>
          <w:sz w:val="20"/>
          <w:szCs w:val="20"/>
        </w:rPr>
        <w:t>Popis prostředí ČSSZ je uveden v </w:t>
      </w:r>
      <w:r w:rsidR="009F7892" w:rsidRPr="00AE04AD">
        <w:rPr>
          <w:rStyle w:val="caps"/>
          <w:rFonts w:ascii="Arial" w:hAnsi="Arial" w:cs="Arial"/>
          <w:sz w:val="20"/>
          <w:szCs w:val="20"/>
        </w:rPr>
        <w:t xml:space="preserve">Příloze č. 10. </w:t>
      </w:r>
      <w:r w:rsidR="00ED1A06" w:rsidRPr="00AE04AD">
        <w:rPr>
          <w:rStyle w:val="caps"/>
          <w:rFonts w:ascii="Arial" w:hAnsi="Arial" w:cs="Arial"/>
          <w:sz w:val="20"/>
          <w:szCs w:val="20"/>
        </w:rPr>
        <w:t>U</w:t>
      </w:r>
      <w:r w:rsidR="00ED1A06" w:rsidRPr="00AE04AD">
        <w:rPr>
          <w:rFonts w:ascii="Arial" w:hAnsi="Arial" w:cs="Arial"/>
          <w:sz w:val="20"/>
          <w:szCs w:val="20"/>
        </w:rPr>
        <w:t>snesením</w:t>
      </w:r>
      <w:r w:rsidR="00ED1A06" w:rsidRPr="000B1410">
        <w:rPr>
          <w:rFonts w:ascii="Arial" w:hAnsi="Arial" w:cs="Arial"/>
          <w:sz w:val="20"/>
          <w:szCs w:val="20"/>
        </w:rPr>
        <w:t xml:space="preserve"> vlády České republiky ze dne 25. 5. 2015 č. 390 ke 2. aktualizaci Seznamu prvků kritické infrastruktury, jejichž provozovatelem je organizační složka státu, byl IIS ČSSZ určen prvkem kritické informační infrastruktury státu</w:t>
      </w:r>
      <w:r w:rsidR="00F61896">
        <w:rPr>
          <w:rFonts w:ascii="Arial" w:hAnsi="Arial" w:cs="Arial"/>
          <w:sz w:val="20"/>
          <w:szCs w:val="20"/>
        </w:rPr>
        <w:t>.</w:t>
      </w:r>
    </w:p>
    <w:p w14:paraId="40F9BD52" w14:textId="77777777" w:rsidR="00FC51B5" w:rsidRPr="000B1410" w:rsidRDefault="00FC51B5" w:rsidP="00B75AD4">
      <w:pPr>
        <w:pStyle w:val="Zkladntext"/>
        <w:ind w:firstLine="0"/>
        <w:jc w:val="both"/>
        <w:rPr>
          <w:rStyle w:val="caps"/>
          <w:rFonts w:ascii="Arial" w:hAnsi="Arial"/>
          <w:b w:val="0"/>
          <w:bCs w:val="0"/>
          <w:sz w:val="20"/>
        </w:rPr>
      </w:pPr>
    </w:p>
    <w:p w14:paraId="40F9BD54" w14:textId="4239B582" w:rsidR="00281669" w:rsidRPr="000B1410" w:rsidRDefault="00D957AC" w:rsidP="00B75AD4">
      <w:pPr>
        <w:pStyle w:val="Zkladntext"/>
        <w:ind w:firstLine="0"/>
        <w:jc w:val="both"/>
        <w:rPr>
          <w:rStyle w:val="caps"/>
          <w:rFonts w:ascii="Arial" w:hAnsi="Arial"/>
          <w:b w:val="0"/>
          <w:bCs w:val="0"/>
          <w:sz w:val="20"/>
        </w:rPr>
      </w:pPr>
      <w:r w:rsidRPr="000B1410">
        <w:rPr>
          <w:rStyle w:val="caps"/>
          <w:rFonts w:ascii="Arial" w:hAnsi="Arial"/>
          <w:b w:val="0"/>
          <w:bCs w:val="0"/>
          <w:sz w:val="20"/>
        </w:rPr>
        <w:lastRenderedPageBreak/>
        <w:t>MPSV jako centrální orgán státní správy reaguje na současné trendy rozvoje ICT a soustřeďuje se na řešení s efektivním využíváním ICT technologií jak v rámci jednotlivých ISVS</w:t>
      </w:r>
      <w:r w:rsidR="00584C62" w:rsidRPr="000B1410">
        <w:rPr>
          <w:rStyle w:val="caps"/>
          <w:rFonts w:ascii="Arial" w:hAnsi="Arial"/>
          <w:b w:val="0"/>
          <w:bCs w:val="0"/>
          <w:sz w:val="20"/>
        </w:rPr>
        <w:t xml:space="preserve"> a IS </w:t>
      </w:r>
      <w:r w:rsidR="00281669" w:rsidRPr="000B1410">
        <w:rPr>
          <w:rStyle w:val="caps"/>
          <w:rFonts w:ascii="Arial" w:hAnsi="Arial"/>
          <w:b w:val="0"/>
          <w:bCs w:val="0"/>
          <w:sz w:val="20"/>
        </w:rPr>
        <w:t xml:space="preserve">ve své působnosti tak </w:t>
      </w:r>
      <w:r w:rsidRPr="000B1410">
        <w:rPr>
          <w:rStyle w:val="caps"/>
          <w:rFonts w:ascii="Arial" w:hAnsi="Arial"/>
          <w:b w:val="0"/>
          <w:bCs w:val="0"/>
          <w:sz w:val="20"/>
        </w:rPr>
        <w:t xml:space="preserve">současně usiluje v rámci </w:t>
      </w:r>
      <w:r w:rsidR="00584C62" w:rsidRPr="000B1410">
        <w:rPr>
          <w:rStyle w:val="caps"/>
          <w:rFonts w:ascii="Arial" w:hAnsi="Arial"/>
          <w:b w:val="0"/>
          <w:bCs w:val="0"/>
          <w:sz w:val="20"/>
        </w:rPr>
        <w:t xml:space="preserve">platné legislativy </w:t>
      </w:r>
      <w:r w:rsidRPr="000B1410">
        <w:rPr>
          <w:rStyle w:val="caps"/>
          <w:rFonts w:ascii="Arial" w:hAnsi="Arial"/>
          <w:b w:val="0"/>
          <w:bCs w:val="0"/>
          <w:sz w:val="20"/>
        </w:rPr>
        <w:t xml:space="preserve">o podporu spolupráce </w:t>
      </w:r>
      <w:r w:rsidR="00584C62" w:rsidRPr="000B1410">
        <w:rPr>
          <w:rStyle w:val="caps"/>
          <w:rFonts w:ascii="Arial" w:hAnsi="Arial"/>
          <w:b w:val="0"/>
          <w:bCs w:val="0"/>
          <w:sz w:val="20"/>
        </w:rPr>
        <w:t>jednotlivých</w:t>
      </w:r>
      <w:r w:rsidRPr="000B1410">
        <w:rPr>
          <w:rStyle w:val="caps"/>
          <w:rFonts w:ascii="Arial" w:hAnsi="Arial"/>
          <w:b w:val="0"/>
          <w:bCs w:val="0"/>
          <w:sz w:val="20"/>
        </w:rPr>
        <w:t xml:space="preserve"> organizací </w:t>
      </w:r>
      <w:r w:rsidR="00584C62" w:rsidRPr="000B1410">
        <w:rPr>
          <w:rStyle w:val="caps"/>
          <w:rFonts w:ascii="Arial" w:hAnsi="Arial"/>
          <w:b w:val="0"/>
          <w:bCs w:val="0"/>
          <w:sz w:val="20"/>
        </w:rPr>
        <w:t>a efektivní řešení podpory procesů kooperace těchto ISVS a IS nástroji systémové integrace.</w:t>
      </w:r>
      <w:r w:rsidR="00281669" w:rsidRPr="000B1410">
        <w:rPr>
          <w:rStyle w:val="caps"/>
          <w:rFonts w:ascii="Arial" w:hAnsi="Arial"/>
          <w:b w:val="0"/>
          <w:bCs w:val="0"/>
          <w:sz w:val="20"/>
        </w:rPr>
        <w:t xml:space="preserve"> Jedná se o využívání modelů možné spolupráce při zajišťování úkolů jednotlivých organizací</w:t>
      </w:r>
      <w:r w:rsidR="003E4F85" w:rsidRPr="000B1410">
        <w:rPr>
          <w:rStyle w:val="caps"/>
          <w:rFonts w:ascii="Arial" w:hAnsi="Arial"/>
          <w:b w:val="0"/>
          <w:bCs w:val="0"/>
          <w:sz w:val="20"/>
        </w:rPr>
        <w:t xml:space="preserve"> v působnosti MPSV</w:t>
      </w:r>
      <w:r w:rsidR="00CD79E7" w:rsidRPr="000B1410">
        <w:rPr>
          <w:rStyle w:val="caps"/>
          <w:rFonts w:ascii="Arial" w:hAnsi="Arial"/>
          <w:b w:val="0"/>
          <w:bCs w:val="0"/>
          <w:sz w:val="20"/>
        </w:rPr>
        <w:t>,</w:t>
      </w:r>
      <w:r w:rsidR="003E4F85" w:rsidRPr="000B1410">
        <w:rPr>
          <w:rStyle w:val="caps"/>
          <w:rFonts w:ascii="Arial" w:hAnsi="Arial"/>
          <w:b w:val="0"/>
          <w:bCs w:val="0"/>
          <w:sz w:val="20"/>
        </w:rPr>
        <w:t xml:space="preserve"> i v rámci systému veřejné správy</w:t>
      </w:r>
      <w:r w:rsidR="00CD79E7" w:rsidRPr="000B1410">
        <w:rPr>
          <w:rStyle w:val="caps"/>
          <w:rFonts w:ascii="Arial" w:hAnsi="Arial"/>
          <w:b w:val="0"/>
          <w:bCs w:val="0"/>
          <w:sz w:val="20"/>
        </w:rPr>
        <w:t xml:space="preserve"> </w:t>
      </w:r>
      <w:r w:rsidR="00CC76A1" w:rsidRPr="000B1410">
        <w:rPr>
          <w:rStyle w:val="caps"/>
          <w:rFonts w:ascii="Arial" w:hAnsi="Arial"/>
          <w:b w:val="0"/>
          <w:bCs w:val="0"/>
          <w:sz w:val="20"/>
        </w:rPr>
        <w:t>včetn</w:t>
      </w:r>
      <w:r w:rsidR="00CD79E7" w:rsidRPr="000B1410">
        <w:rPr>
          <w:rStyle w:val="caps"/>
          <w:rFonts w:ascii="Arial" w:hAnsi="Arial"/>
          <w:b w:val="0"/>
          <w:bCs w:val="0"/>
          <w:sz w:val="20"/>
        </w:rPr>
        <w:t>ě EU</w:t>
      </w:r>
      <w:r w:rsidR="00ED1A06" w:rsidRPr="000B1410">
        <w:rPr>
          <w:rStyle w:val="caps"/>
          <w:rFonts w:ascii="Arial" w:hAnsi="Arial"/>
          <w:b w:val="0"/>
          <w:bCs w:val="0"/>
          <w:sz w:val="20"/>
        </w:rPr>
        <w:t>,</w:t>
      </w:r>
      <w:r w:rsidR="003E4F85" w:rsidRPr="000B1410">
        <w:rPr>
          <w:rStyle w:val="caps"/>
          <w:rFonts w:ascii="Arial" w:hAnsi="Arial"/>
          <w:b w:val="0"/>
          <w:bCs w:val="0"/>
          <w:sz w:val="20"/>
        </w:rPr>
        <w:t xml:space="preserve"> a vytvoření efektivní </w:t>
      </w:r>
      <w:r w:rsidR="009F7892" w:rsidRPr="000B1410">
        <w:rPr>
          <w:rStyle w:val="caps"/>
          <w:rFonts w:ascii="Arial" w:hAnsi="Arial"/>
          <w:b w:val="0"/>
          <w:bCs w:val="0"/>
          <w:sz w:val="20"/>
        </w:rPr>
        <w:t>návaznosti</w:t>
      </w:r>
      <w:r w:rsidR="003E4F85" w:rsidRPr="000B1410">
        <w:rPr>
          <w:rStyle w:val="caps"/>
          <w:rFonts w:ascii="Arial" w:hAnsi="Arial"/>
          <w:b w:val="0"/>
          <w:bCs w:val="0"/>
          <w:sz w:val="20"/>
        </w:rPr>
        <w:t xml:space="preserve"> jednotlivých architektur ICT</w:t>
      </w:r>
      <w:r w:rsidR="00D37054" w:rsidRPr="000B1410">
        <w:rPr>
          <w:rStyle w:val="caps"/>
          <w:rFonts w:ascii="Arial" w:hAnsi="Arial"/>
          <w:b w:val="0"/>
          <w:bCs w:val="0"/>
          <w:sz w:val="20"/>
        </w:rPr>
        <w:t>.</w:t>
      </w:r>
      <w:r w:rsidR="00281669" w:rsidRPr="000B1410">
        <w:rPr>
          <w:rStyle w:val="caps"/>
          <w:rFonts w:ascii="Arial" w:hAnsi="Arial"/>
          <w:b w:val="0"/>
          <w:bCs w:val="0"/>
          <w:sz w:val="20"/>
        </w:rPr>
        <w:t xml:space="preserve"> </w:t>
      </w:r>
    </w:p>
    <w:p w14:paraId="40F9BD55" w14:textId="77777777" w:rsidR="00E41445" w:rsidRPr="000B1410" w:rsidRDefault="00E41445" w:rsidP="00B75AD4">
      <w:pPr>
        <w:pStyle w:val="Zkladntext"/>
        <w:ind w:firstLine="0"/>
        <w:jc w:val="both"/>
        <w:rPr>
          <w:rStyle w:val="caps"/>
          <w:rFonts w:ascii="Arial" w:hAnsi="Arial"/>
          <w:b w:val="0"/>
          <w:bCs w:val="0"/>
          <w:strike/>
          <w:sz w:val="20"/>
        </w:rPr>
      </w:pPr>
    </w:p>
    <w:p w14:paraId="40F9BD57" w14:textId="66E658D8" w:rsidR="001314DF" w:rsidRPr="000B1410" w:rsidRDefault="00B20838" w:rsidP="000B1410">
      <w:pPr>
        <w:pStyle w:val="Zkladntext"/>
        <w:widowControl w:val="0"/>
        <w:ind w:firstLine="0"/>
        <w:jc w:val="both"/>
        <w:rPr>
          <w:rStyle w:val="caps"/>
          <w:rFonts w:ascii="Arial" w:hAnsi="Arial"/>
          <w:sz w:val="20"/>
        </w:rPr>
      </w:pPr>
      <w:r w:rsidRPr="000B1410">
        <w:rPr>
          <w:rStyle w:val="caps"/>
          <w:rFonts w:ascii="Arial" w:hAnsi="Arial"/>
          <w:b w:val="0"/>
          <w:bCs w:val="0"/>
          <w:sz w:val="20"/>
        </w:rPr>
        <w:t xml:space="preserve">Seznam všech pracovišť </w:t>
      </w:r>
      <w:r w:rsidR="00D37054" w:rsidRPr="000B1410">
        <w:rPr>
          <w:rStyle w:val="caps"/>
          <w:rFonts w:ascii="Arial" w:hAnsi="Arial"/>
          <w:b w:val="0"/>
          <w:bCs w:val="0"/>
          <w:sz w:val="20"/>
        </w:rPr>
        <w:t xml:space="preserve">v působnosti resortu MPSV </w:t>
      </w:r>
      <w:r w:rsidRPr="000B1410">
        <w:rPr>
          <w:rStyle w:val="caps"/>
          <w:rFonts w:ascii="Arial" w:hAnsi="Arial"/>
          <w:b w:val="0"/>
          <w:bCs w:val="0"/>
          <w:sz w:val="20"/>
        </w:rPr>
        <w:t>je uveden v </w:t>
      </w:r>
      <w:r w:rsidR="009F7892" w:rsidRPr="000B1410">
        <w:rPr>
          <w:rStyle w:val="caps"/>
          <w:rFonts w:ascii="Arial" w:hAnsi="Arial"/>
          <w:b w:val="0"/>
          <w:bCs w:val="0"/>
          <w:sz w:val="20"/>
        </w:rPr>
        <w:t>příloze č.</w:t>
      </w:r>
      <w:r w:rsidRPr="000B1410">
        <w:rPr>
          <w:rStyle w:val="caps"/>
          <w:rFonts w:ascii="Arial" w:hAnsi="Arial"/>
          <w:b w:val="0"/>
          <w:bCs w:val="0"/>
          <w:sz w:val="20"/>
        </w:rPr>
        <w:t xml:space="preserve"> 7</w:t>
      </w:r>
      <w:r w:rsidR="0076653F" w:rsidRPr="000B1410">
        <w:rPr>
          <w:rStyle w:val="caps"/>
          <w:rFonts w:ascii="Arial" w:hAnsi="Arial"/>
          <w:b w:val="0"/>
          <w:bCs w:val="0"/>
          <w:sz w:val="20"/>
        </w:rPr>
        <w:t xml:space="preserve"> zadávací dokumentace</w:t>
      </w:r>
      <w:r w:rsidRPr="000B1410">
        <w:rPr>
          <w:rStyle w:val="caps"/>
          <w:rFonts w:ascii="Arial" w:hAnsi="Arial"/>
          <w:b w:val="0"/>
          <w:bCs w:val="0"/>
          <w:sz w:val="20"/>
        </w:rPr>
        <w:t xml:space="preserve"> – Seznam lokalit</w:t>
      </w:r>
    </w:p>
    <w:p w14:paraId="40F9BD58" w14:textId="77777777" w:rsidR="0025188D" w:rsidRPr="000B1410" w:rsidRDefault="00AB4AEF" w:rsidP="006E29D2">
      <w:pPr>
        <w:pStyle w:val="nadpiskapitoly"/>
        <w:spacing w:before="240" w:line="280" w:lineRule="atLeast"/>
        <w:ind w:left="567" w:hanging="567"/>
        <w:jc w:val="both"/>
        <w:rPr>
          <w:rFonts w:ascii="Arial" w:hAnsi="Arial"/>
          <w:sz w:val="20"/>
          <w:szCs w:val="20"/>
        </w:rPr>
      </w:pPr>
      <w:bookmarkStart w:id="221" w:name="_Toc406065568"/>
      <w:bookmarkStart w:id="222" w:name="_Toc406480959"/>
      <w:bookmarkStart w:id="223" w:name="_Toc471316292"/>
      <w:bookmarkStart w:id="224" w:name="_Toc467680786"/>
      <w:r w:rsidRPr="000B1410">
        <w:rPr>
          <w:rFonts w:ascii="Arial" w:hAnsi="Arial"/>
          <w:sz w:val="20"/>
          <w:szCs w:val="20"/>
        </w:rPr>
        <w:t>Požadavky na služby</w:t>
      </w:r>
      <w:bookmarkEnd w:id="221"/>
      <w:bookmarkEnd w:id="222"/>
      <w:bookmarkEnd w:id="223"/>
      <w:bookmarkEnd w:id="224"/>
    </w:p>
    <w:p w14:paraId="40F9BD59" w14:textId="77777777" w:rsidR="00F23315" w:rsidRPr="000B1410" w:rsidRDefault="00F23315" w:rsidP="00E47AB5">
      <w:pPr>
        <w:ind w:firstLine="0"/>
        <w:jc w:val="both"/>
        <w:rPr>
          <w:rFonts w:ascii="Arial" w:hAnsi="Arial" w:cs="Arial"/>
          <w:sz w:val="20"/>
          <w:szCs w:val="20"/>
        </w:rPr>
      </w:pPr>
      <w:r w:rsidRPr="000B1410">
        <w:rPr>
          <w:rFonts w:ascii="Arial" w:hAnsi="Arial" w:cs="Arial"/>
          <w:sz w:val="20"/>
          <w:szCs w:val="20"/>
        </w:rPr>
        <w:t>Předmětem této veřejné zakázky je zajištění řízení ucelených procesů v níže definovaných oblastech systémové integrace resortu formou dodání a udržování komplexních konzultačních služeb a jejich výstupů (dokumentace), a v důsledku toho podpor</w:t>
      </w:r>
      <w:r w:rsidR="00547A80" w:rsidRPr="000B1410">
        <w:rPr>
          <w:rFonts w:ascii="Arial" w:hAnsi="Arial" w:cs="Arial"/>
          <w:sz w:val="20"/>
          <w:szCs w:val="20"/>
        </w:rPr>
        <w:t>a</w:t>
      </w:r>
      <w:r w:rsidRPr="000B1410">
        <w:rPr>
          <w:rFonts w:ascii="Arial" w:hAnsi="Arial" w:cs="Arial"/>
          <w:sz w:val="20"/>
          <w:szCs w:val="20"/>
        </w:rPr>
        <w:t xml:space="preserve"> zajištění řádného chodu a rozvoje ICT prostředí zadavatele, sjednocení ICT prostředí zadavatele a snížení nákladů na provoz ICT prostředí zadavatele, čímž bude zajištěn řádný a ekonomický výkon agend zadavatele. </w:t>
      </w:r>
    </w:p>
    <w:p w14:paraId="40F9BD5A" w14:textId="77777777" w:rsidR="00F23315" w:rsidRPr="000B1410" w:rsidRDefault="00F23315" w:rsidP="00932CD2">
      <w:pPr>
        <w:ind w:firstLine="0"/>
        <w:rPr>
          <w:rFonts w:ascii="Arial" w:hAnsi="Arial" w:cs="Arial"/>
          <w:sz w:val="20"/>
          <w:szCs w:val="20"/>
        </w:rPr>
      </w:pPr>
      <w:r w:rsidRPr="000B1410">
        <w:rPr>
          <w:rFonts w:ascii="Arial" w:hAnsi="Arial" w:cs="Arial"/>
          <w:sz w:val="20"/>
          <w:szCs w:val="20"/>
        </w:rPr>
        <w:t>Všechny dále uvedené definice se vztahují na resort jako celek (ICT = ICT resortu).</w:t>
      </w:r>
    </w:p>
    <w:p w14:paraId="40F9BD5B" w14:textId="77777777" w:rsidR="00F23315" w:rsidRPr="000B1410" w:rsidRDefault="00F23315" w:rsidP="00932CD2">
      <w:pPr>
        <w:ind w:firstLine="0"/>
        <w:rPr>
          <w:rFonts w:ascii="Arial" w:hAnsi="Arial" w:cs="Arial"/>
          <w:sz w:val="20"/>
          <w:szCs w:val="20"/>
        </w:rPr>
      </w:pPr>
      <w:r w:rsidRPr="000B1410">
        <w:rPr>
          <w:rFonts w:ascii="Arial" w:hAnsi="Arial" w:cs="Arial"/>
          <w:sz w:val="20"/>
          <w:szCs w:val="20"/>
        </w:rPr>
        <w:t>Dotčenými oblastmi se rozumí:</w:t>
      </w:r>
    </w:p>
    <w:p w14:paraId="40F9BD5C" w14:textId="4209AF43"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1</w:t>
      </w:r>
      <w:r w:rsidR="009F7892" w:rsidRPr="000B1410">
        <w:rPr>
          <w:rFonts w:ascii="Arial" w:hAnsi="Arial" w:cs="Arial"/>
          <w:sz w:val="20"/>
          <w:szCs w:val="20"/>
        </w:rPr>
        <w:t xml:space="preserve">: </w:t>
      </w:r>
      <w:r w:rsidR="00F23315" w:rsidRPr="000B1410">
        <w:rPr>
          <w:rFonts w:ascii="Arial" w:hAnsi="Arial" w:cs="Arial"/>
          <w:sz w:val="20"/>
          <w:szCs w:val="20"/>
        </w:rPr>
        <w:t>strategie a koncepce ICT a je</w:t>
      </w:r>
      <w:r w:rsidR="00FF7E82" w:rsidRPr="000B1410">
        <w:rPr>
          <w:rFonts w:ascii="Arial" w:hAnsi="Arial" w:cs="Arial"/>
          <w:sz w:val="20"/>
          <w:szCs w:val="20"/>
        </w:rPr>
        <w:t>jí</w:t>
      </w:r>
      <w:r w:rsidR="00F23315" w:rsidRPr="000B1410">
        <w:rPr>
          <w:rFonts w:ascii="Arial" w:hAnsi="Arial" w:cs="Arial"/>
          <w:sz w:val="20"/>
          <w:szCs w:val="20"/>
        </w:rPr>
        <w:t xml:space="preserve"> rozvoj,</w:t>
      </w:r>
    </w:p>
    <w:p w14:paraId="40F9BD5D" w14:textId="30FE1DCA"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2</w:t>
      </w:r>
      <w:r w:rsidR="009F7892" w:rsidRPr="000B1410">
        <w:rPr>
          <w:rFonts w:ascii="Arial" w:hAnsi="Arial" w:cs="Arial"/>
          <w:sz w:val="20"/>
          <w:szCs w:val="20"/>
        </w:rPr>
        <w:t>: p</w:t>
      </w:r>
      <w:r w:rsidR="00F23315" w:rsidRPr="000B1410">
        <w:rPr>
          <w:rFonts w:ascii="Arial" w:hAnsi="Arial" w:cs="Arial"/>
          <w:sz w:val="20"/>
          <w:szCs w:val="20"/>
        </w:rPr>
        <w:t>ortfolio ICT služeb,</w:t>
      </w:r>
    </w:p>
    <w:p w14:paraId="40F9BD5E" w14:textId="6DCC561A"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3</w:t>
      </w:r>
      <w:r w:rsidR="009F7892" w:rsidRPr="000B1410">
        <w:rPr>
          <w:rFonts w:ascii="Arial" w:hAnsi="Arial" w:cs="Arial"/>
          <w:sz w:val="20"/>
          <w:szCs w:val="20"/>
        </w:rPr>
        <w:t>:</w:t>
      </w:r>
      <w:r w:rsidRPr="000B1410">
        <w:rPr>
          <w:rFonts w:ascii="Arial" w:hAnsi="Arial" w:cs="Arial"/>
          <w:sz w:val="20"/>
          <w:szCs w:val="20"/>
        </w:rPr>
        <w:t xml:space="preserve"> </w:t>
      </w:r>
      <w:r w:rsidR="00F23315" w:rsidRPr="000B1410">
        <w:rPr>
          <w:rFonts w:ascii="Arial" w:hAnsi="Arial" w:cs="Arial"/>
          <w:sz w:val="20"/>
          <w:szCs w:val="20"/>
        </w:rPr>
        <w:t>řízení požadavků na ICT vč. změnových,</w:t>
      </w:r>
    </w:p>
    <w:p w14:paraId="40F9BD5F" w14:textId="4D448872"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4</w:t>
      </w:r>
      <w:r w:rsidR="009F7892" w:rsidRPr="000B1410">
        <w:rPr>
          <w:rFonts w:ascii="Arial" w:hAnsi="Arial" w:cs="Arial"/>
          <w:sz w:val="20"/>
          <w:szCs w:val="20"/>
        </w:rPr>
        <w:t>:</w:t>
      </w:r>
      <w:r w:rsidRPr="000B1410">
        <w:rPr>
          <w:rFonts w:ascii="Arial" w:hAnsi="Arial" w:cs="Arial"/>
          <w:sz w:val="20"/>
          <w:szCs w:val="20"/>
        </w:rPr>
        <w:t xml:space="preserve"> </w:t>
      </w:r>
      <w:r w:rsidR="00F23315" w:rsidRPr="000B1410">
        <w:rPr>
          <w:rFonts w:ascii="Arial" w:hAnsi="Arial" w:cs="Arial"/>
          <w:sz w:val="20"/>
          <w:szCs w:val="20"/>
        </w:rPr>
        <w:t>zajištění kvality IT</w:t>
      </w:r>
      <w:r w:rsidR="00FF7E82" w:rsidRPr="000B1410">
        <w:rPr>
          <w:rFonts w:ascii="Arial" w:hAnsi="Arial" w:cs="Arial"/>
          <w:sz w:val="20"/>
          <w:szCs w:val="20"/>
        </w:rPr>
        <w:t>C</w:t>
      </w:r>
      <w:r w:rsidR="00F23315" w:rsidRPr="000B1410">
        <w:rPr>
          <w:rFonts w:ascii="Arial" w:hAnsi="Arial" w:cs="Arial"/>
          <w:sz w:val="20"/>
          <w:szCs w:val="20"/>
        </w:rPr>
        <w:t xml:space="preserve"> služeb</w:t>
      </w:r>
      <w:r w:rsidR="000957FB" w:rsidRPr="000B1410">
        <w:rPr>
          <w:rFonts w:ascii="Arial" w:hAnsi="Arial" w:cs="Arial"/>
          <w:sz w:val="20"/>
          <w:szCs w:val="20"/>
        </w:rPr>
        <w:t xml:space="preserve"> včetně interních a externích vztahů a vazeb,</w:t>
      </w:r>
    </w:p>
    <w:p w14:paraId="40F9BD60" w14:textId="3F3822F0" w:rsidR="00F23315" w:rsidRPr="000B1410" w:rsidRDefault="00B5258C" w:rsidP="00F835F5">
      <w:pPr>
        <w:pStyle w:val="Odstavecseseznamem"/>
        <w:spacing w:before="60"/>
        <w:ind w:firstLine="0"/>
        <w:jc w:val="both"/>
        <w:rPr>
          <w:rFonts w:ascii="Arial" w:hAnsi="Arial" w:cs="Arial"/>
          <w:sz w:val="20"/>
          <w:szCs w:val="20"/>
        </w:rPr>
      </w:pPr>
      <w:r w:rsidRPr="000B1410">
        <w:rPr>
          <w:rFonts w:ascii="Arial" w:hAnsi="Arial" w:cs="Arial"/>
          <w:sz w:val="20"/>
          <w:szCs w:val="20"/>
        </w:rPr>
        <w:t>Oblast 5</w:t>
      </w:r>
      <w:r w:rsidR="00680A14">
        <w:rPr>
          <w:rFonts w:ascii="Arial" w:hAnsi="Arial" w:cs="Arial"/>
          <w:sz w:val="20"/>
          <w:szCs w:val="20"/>
        </w:rPr>
        <w:t>:</w:t>
      </w:r>
      <w:r w:rsidRPr="000B1410">
        <w:rPr>
          <w:rFonts w:ascii="Arial" w:hAnsi="Arial" w:cs="Arial"/>
          <w:sz w:val="20"/>
          <w:szCs w:val="20"/>
        </w:rPr>
        <w:t xml:space="preserve"> </w:t>
      </w:r>
      <w:r w:rsidR="00F23315" w:rsidRPr="000B1410">
        <w:rPr>
          <w:rFonts w:ascii="Arial" w:hAnsi="Arial" w:cs="Arial"/>
          <w:sz w:val="20"/>
          <w:szCs w:val="20"/>
        </w:rPr>
        <w:t xml:space="preserve">řízení </w:t>
      </w:r>
      <w:r w:rsidR="00F4618F" w:rsidRPr="000B1410">
        <w:rPr>
          <w:rFonts w:ascii="Arial" w:hAnsi="Arial" w:cs="Arial"/>
          <w:sz w:val="20"/>
          <w:szCs w:val="20"/>
        </w:rPr>
        <w:t xml:space="preserve">rizik a </w:t>
      </w:r>
      <w:r w:rsidR="00F23315" w:rsidRPr="000B1410">
        <w:rPr>
          <w:rFonts w:ascii="Arial" w:hAnsi="Arial" w:cs="Arial"/>
          <w:sz w:val="20"/>
          <w:szCs w:val="20"/>
        </w:rPr>
        <w:t>bezpečnosti informací</w:t>
      </w:r>
      <w:r w:rsidR="00F4618F" w:rsidRPr="000B1410">
        <w:rPr>
          <w:rFonts w:ascii="Arial" w:hAnsi="Arial" w:cs="Arial"/>
          <w:sz w:val="20"/>
          <w:szCs w:val="20"/>
        </w:rPr>
        <w:t>.</w:t>
      </w:r>
    </w:p>
    <w:p w14:paraId="40F9BD61" w14:textId="77777777" w:rsidR="00510497" w:rsidRPr="000B1410" w:rsidRDefault="00510497" w:rsidP="00932CD2">
      <w:pPr>
        <w:ind w:firstLine="0"/>
        <w:rPr>
          <w:rFonts w:ascii="Arial" w:hAnsi="Arial" w:cs="Arial"/>
          <w:sz w:val="20"/>
          <w:szCs w:val="20"/>
        </w:rPr>
      </w:pPr>
    </w:p>
    <w:p w14:paraId="40F9BD62" w14:textId="77777777" w:rsidR="00F23315" w:rsidRPr="000B1410" w:rsidRDefault="00F23315" w:rsidP="00932CD2">
      <w:pPr>
        <w:ind w:firstLine="0"/>
        <w:rPr>
          <w:rFonts w:ascii="Arial" w:hAnsi="Arial" w:cs="Arial"/>
          <w:sz w:val="20"/>
          <w:szCs w:val="20"/>
        </w:rPr>
      </w:pPr>
      <w:r w:rsidRPr="000B1410">
        <w:rPr>
          <w:rFonts w:ascii="Arial" w:hAnsi="Arial" w:cs="Arial"/>
          <w:sz w:val="20"/>
          <w:szCs w:val="20"/>
        </w:rPr>
        <w:t xml:space="preserve">Blíže jsou dotčené oblasti a k nim vztažené požadavky popsány v následujících kapitolách. </w:t>
      </w:r>
    </w:p>
    <w:p w14:paraId="40F9BD64" w14:textId="31D4C7E3" w:rsidR="00932CD2" w:rsidRPr="000B1410" w:rsidRDefault="00932CD2" w:rsidP="000B1410">
      <w:pPr>
        <w:ind w:firstLine="0"/>
        <w:jc w:val="both"/>
        <w:rPr>
          <w:rFonts w:ascii="Arial" w:hAnsi="Arial" w:cs="Arial"/>
          <w:sz w:val="20"/>
          <w:szCs w:val="20"/>
        </w:rPr>
      </w:pPr>
      <w:r w:rsidRPr="000B1410">
        <w:rPr>
          <w:rFonts w:ascii="Arial" w:hAnsi="Arial" w:cs="Arial"/>
          <w:sz w:val="20"/>
          <w:szCs w:val="20"/>
        </w:rPr>
        <w:t xml:space="preserve">Požadavky jsou popsány ve formě </w:t>
      </w:r>
      <w:r w:rsidR="0076653F" w:rsidRPr="000B1410">
        <w:rPr>
          <w:rFonts w:ascii="Arial" w:hAnsi="Arial" w:cs="Arial"/>
          <w:sz w:val="20"/>
          <w:szCs w:val="20"/>
        </w:rPr>
        <w:t>závazných požadavků zadavatele</w:t>
      </w:r>
      <w:r w:rsidRPr="000B1410">
        <w:rPr>
          <w:rFonts w:ascii="Arial" w:hAnsi="Arial" w:cs="Arial"/>
          <w:sz w:val="20"/>
          <w:szCs w:val="20"/>
        </w:rPr>
        <w:t xml:space="preserve">, kterých je třeba dosáhnout realizací služeb vybraného dodavatele. Z nabídky </w:t>
      </w:r>
      <w:r w:rsidR="003A1F7A">
        <w:rPr>
          <w:rFonts w:ascii="Arial" w:hAnsi="Arial" w:cs="Arial"/>
          <w:sz w:val="20"/>
          <w:szCs w:val="20"/>
        </w:rPr>
        <w:t>dodavatele</w:t>
      </w:r>
      <w:r w:rsidR="003A1F7A" w:rsidRPr="000B1410">
        <w:rPr>
          <w:rFonts w:ascii="Arial" w:hAnsi="Arial" w:cs="Arial"/>
          <w:sz w:val="20"/>
          <w:szCs w:val="20"/>
        </w:rPr>
        <w:t xml:space="preserve"> </w:t>
      </w:r>
      <w:r w:rsidRPr="000B1410">
        <w:rPr>
          <w:rFonts w:ascii="Arial" w:hAnsi="Arial" w:cs="Arial"/>
          <w:sz w:val="20"/>
          <w:szCs w:val="20"/>
        </w:rPr>
        <w:t xml:space="preserve">musí být patrno, jakým způsobem resp. jakou činností tyto </w:t>
      </w:r>
      <w:r w:rsidR="0076653F" w:rsidRPr="000B1410">
        <w:rPr>
          <w:rFonts w:ascii="Arial" w:hAnsi="Arial" w:cs="Arial"/>
          <w:sz w:val="20"/>
          <w:szCs w:val="20"/>
        </w:rPr>
        <w:t>požadavky</w:t>
      </w:r>
      <w:r w:rsidRPr="000B1410">
        <w:rPr>
          <w:rFonts w:ascii="Arial" w:hAnsi="Arial" w:cs="Arial"/>
          <w:sz w:val="20"/>
          <w:szCs w:val="20"/>
        </w:rPr>
        <w:t xml:space="preserve"> naplní. </w:t>
      </w:r>
      <w:r w:rsidR="00510497" w:rsidRPr="000B1410">
        <w:rPr>
          <w:rFonts w:ascii="Arial" w:hAnsi="Arial" w:cs="Arial"/>
          <w:sz w:val="20"/>
          <w:szCs w:val="20"/>
        </w:rPr>
        <w:t xml:space="preserve">Níže popsané </w:t>
      </w:r>
      <w:r w:rsidR="0076653F" w:rsidRPr="000B1410">
        <w:rPr>
          <w:rFonts w:ascii="Arial" w:hAnsi="Arial" w:cs="Arial"/>
          <w:sz w:val="20"/>
          <w:szCs w:val="20"/>
        </w:rPr>
        <w:t>požadavky</w:t>
      </w:r>
      <w:r w:rsidR="00510497" w:rsidRPr="000B1410">
        <w:rPr>
          <w:rFonts w:ascii="Arial" w:hAnsi="Arial" w:cs="Arial"/>
          <w:sz w:val="20"/>
          <w:szCs w:val="20"/>
        </w:rPr>
        <w:t xml:space="preserve"> implikují zejména druh a charakter činností, které </w:t>
      </w:r>
      <w:r w:rsidR="003A1F7A">
        <w:rPr>
          <w:rFonts w:ascii="Arial" w:hAnsi="Arial" w:cs="Arial"/>
          <w:sz w:val="20"/>
          <w:szCs w:val="20"/>
        </w:rPr>
        <w:t>dodavatel</w:t>
      </w:r>
      <w:r w:rsidR="003A1F7A" w:rsidRPr="000B1410">
        <w:rPr>
          <w:rFonts w:ascii="Arial" w:hAnsi="Arial" w:cs="Arial"/>
          <w:sz w:val="20"/>
          <w:szCs w:val="20"/>
        </w:rPr>
        <w:t xml:space="preserve"> </w:t>
      </w:r>
      <w:r w:rsidR="00510497" w:rsidRPr="000B1410">
        <w:rPr>
          <w:rFonts w:ascii="Arial" w:hAnsi="Arial" w:cs="Arial"/>
          <w:sz w:val="20"/>
          <w:szCs w:val="20"/>
        </w:rPr>
        <w:t xml:space="preserve">bude vykonávat za účelem jejich naplnění, a částečně také rozsah – z pohledu vyžadovaných kompetencí. </w:t>
      </w:r>
      <w:r w:rsidR="006E3158" w:rsidRPr="000B1410">
        <w:rPr>
          <w:rFonts w:ascii="Arial" w:hAnsi="Arial" w:cs="Arial"/>
          <w:sz w:val="20"/>
          <w:szCs w:val="20"/>
        </w:rPr>
        <w:t xml:space="preserve">Tyto požadavky nicméně nejsou vyčerpávající a </w:t>
      </w:r>
      <w:r w:rsidR="003A1F7A">
        <w:rPr>
          <w:rFonts w:ascii="Arial" w:hAnsi="Arial" w:cs="Arial"/>
          <w:sz w:val="20"/>
          <w:szCs w:val="20"/>
        </w:rPr>
        <w:t>dodavatel</w:t>
      </w:r>
      <w:r w:rsidR="003A1F7A" w:rsidRPr="000B1410">
        <w:rPr>
          <w:rFonts w:ascii="Arial" w:hAnsi="Arial" w:cs="Arial"/>
          <w:sz w:val="20"/>
          <w:szCs w:val="20"/>
        </w:rPr>
        <w:t xml:space="preserve"> </w:t>
      </w:r>
      <w:r w:rsidR="006E3158" w:rsidRPr="000B1410">
        <w:rPr>
          <w:rFonts w:ascii="Arial" w:hAnsi="Arial" w:cs="Arial"/>
          <w:sz w:val="20"/>
          <w:szCs w:val="20"/>
        </w:rPr>
        <w:t xml:space="preserve">je oprávněn v rámci své nabídky nabídnout v jednotlivých oblastech též provedení ostatních činností. </w:t>
      </w:r>
    </w:p>
    <w:p w14:paraId="40F9BD65" w14:textId="7777777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225" w:name="_Toc471316293"/>
      <w:bookmarkStart w:id="226" w:name="_Toc467680787"/>
      <w:r w:rsidRPr="000B1410">
        <w:rPr>
          <w:sz w:val="20"/>
          <w:szCs w:val="20"/>
        </w:rPr>
        <w:t xml:space="preserve">Oblast 1: </w:t>
      </w:r>
      <w:r w:rsidR="00932CD2" w:rsidRPr="000B1410">
        <w:rPr>
          <w:sz w:val="20"/>
          <w:szCs w:val="20"/>
        </w:rPr>
        <w:t>Strategie a koncepce ICT a jeho rozvoje</w:t>
      </w:r>
      <w:bookmarkEnd w:id="225"/>
      <w:bookmarkEnd w:id="226"/>
    </w:p>
    <w:p w14:paraId="40F9BD66" w14:textId="77777777" w:rsidR="00932CD2" w:rsidRPr="000B1410" w:rsidRDefault="009B3384" w:rsidP="00932CD2">
      <w:pPr>
        <w:ind w:firstLine="0"/>
        <w:rPr>
          <w:rFonts w:ascii="Arial" w:hAnsi="Arial" w:cs="Arial"/>
          <w:sz w:val="20"/>
          <w:szCs w:val="20"/>
        </w:rPr>
      </w:pPr>
      <w:r w:rsidRPr="000B1410">
        <w:rPr>
          <w:rFonts w:ascii="Arial" w:hAnsi="Arial" w:cs="Arial"/>
          <w:sz w:val="20"/>
          <w:szCs w:val="20"/>
        </w:rPr>
        <w:t>Minimální požadavky na poskytované služby ve vztahu k této oblasti jsou následující:</w:t>
      </w:r>
    </w:p>
    <w:p w14:paraId="40F9BD67" w14:textId="77777777" w:rsidR="00932CD2" w:rsidRPr="000B1410" w:rsidRDefault="00932CD2"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Zajištění ICT strategie resortu</w:t>
      </w:r>
      <w:r w:rsidR="003515F7" w:rsidRPr="000B1410">
        <w:rPr>
          <w:rFonts w:ascii="Arial" w:hAnsi="Arial" w:cs="Arial"/>
          <w:sz w:val="20"/>
          <w:szCs w:val="20"/>
        </w:rPr>
        <w:t>.</w:t>
      </w:r>
    </w:p>
    <w:p w14:paraId="40F9BD68" w14:textId="77777777" w:rsidR="00932CD2" w:rsidRPr="000B1410" w:rsidRDefault="00510497"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Zajištění koncepce ICT</w:t>
      </w:r>
      <w:r w:rsidR="0066459A" w:rsidRPr="000B1410">
        <w:rPr>
          <w:rFonts w:ascii="Arial" w:hAnsi="Arial" w:cs="Arial"/>
          <w:sz w:val="20"/>
          <w:szCs w:val="20"/>
        </w:rPr>
        <w:t xml:space="preserve"> včetně</w:t>
      </w:r>
      <w:r w:rsidR="00932CD2" w:rsidRPr="000B1410">
        <w:rPr>
          <w:rFonts w:ascii="Arial" w:hAnsi="Arial" w:cs="Arial"/>
          <w:sz w:val="20"/>
          <w:szCs w:val="20"/>
        </w:rPr>
        <w:t xml:space="preserve"> koncepce</w:t>
      </w:r>
      <w:r w:rsidRPr="000B1410">
        <w:rPr>
          <w:rFonts w:ascii="Arial" w:hAnsi="Arial" w:cs="Arial"/>
          <w:sz w:val="20"/>
          <w:szCs w:val="20"/>
        </w:rPr>
        <w:t xml:space="preserve"> rozvoje ICT</w:t>
      </w:r>
      <w:r w:rsidR="003515F7" w:rsidRPr="000B1410">
        <w:rPr>
          <w:rFonts w:ascii="Arial" w:hAnsi="Arial" w:cs="Arial"/>
          <w:sz w:val="20"/>
          <w:szCs w:val="20"/>
        </w:rPr>
        <w:t>.</w:t>
      </w:r>
    </w:p>
    <w:p w14:paraId="40F9BD69" w14:textId="77777777" w:rsidR="00932CD2" w:rsidRPr="000B1410" w:rsidRDefault="00932CD2"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 xml:space="preserve">Zajištění </w:t>
      </w:r>
      <w:r w:rsidR="00510497" w:rsidRPr="000B1410">
        <w:rPr>
          <w:rFonts w:ascii="Arial" w:hAnsi="Arial" w:cs="Arial"/>
          <w:sz w:val="20"/>
          <w:szCs w:val="20"/>
        </w:rPr>
        <w:t>realizac</w:t>
      </w:r>
      <w:r w:rsidR="0066459A" w:rsidRPr="000B1410">
        <w:rPr>
          <w:rFonts w:ascii="Arial" w:hAnsi="Arial" w:cs="Arial"/>
          <w:sz w:val="20"/>
          <w:szCs w:val="20"/>
        </w:rPr>
        <w:t>e</w:t>
      </w:r>
      <w:r w:rsidR="00510497" w:rsidRPr="000B1410">
        <w:rPr>
          <w:rFonts w:ascii="Arial" w:hAnsi="Arial" w:cs="Arial"/>
          <w:sz w:val="20"/>
          <w:szCs w:val="20"/>
        </w:rPr>
        <w:t xml:space="preserve"> ICT strategie</w:t>
      </w:r>
      <w:r w:rsidR="003515F7" w:rsidRPr="000B1410">
        <w:rPr>
          <w:rFonts w:ascii="Arial" w:hAnsi="Arial" w:cs="Arial"/>
          <w:sz w:val="20"/>
          <w:szCs w:val="20"/>
        </w:rPr>
        <w:t>.</w:t>
      </w:r>
    </w:p>
    <w:p w14:paraId="40F9BD6A" w14:textId="77777777" w:rsidR="003515F7" w:rsidRPr="000B1410" w:rsidRDefault="003515F7"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Zajištění včasné informovanosti o nových technologiích, které souvisí s realizací strategie a koncepce ICT.</w:t>
      </w:r>
    </w:p>
    <w:p w14:paraId="40F9BD6B" w14:textId="77777777" w:rsidR="00932CD2" w:rsidRPr="000B1410" w:rsidRDefault="00932CD2" w:rsidP="00042B58">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Nastavení standardů a metodik zohledňujících konkrétní potřeby resortu</w:t>
      </w:r>
      <w:r w:rsidR="003515F7" w:rsidRPr="000B1410">
        <w:rPr>
          <w:rFonts w:ascii="Arial" w:hAnsi="Arial" w:cs="Arial"/>
          <w:sz w:val="20"/>
          <w:szCs w:val="20"/>
        </w:rPr>
        <w:t>.</w:t>
      </w:r>
    </w:p>
    <w:p w14:paraId="40F9BD6D" w14:textId="01511126" w:rsidR="00932CD2" w:rsidRPr="000B1410" w:rsidRDefault="00932CD2" w:rsidP="000B1410">
      <w:pPr>
        <w:pStyle w:val="Odstavecseseznamem"/>
        <w:numPr>
          <w:ilvl w:val="0"/>
          <w:numId w:val="13"/>
        </w:numPr>
        <w:spacing w:before="60"/>
        <w:jc w:val="both"/>
        <w:rPr>
          <w:rFonts w:ascii="Arial" w:hAnsi="Arial" w:cs="Arial"/>
          <w:sz w:val="20"/>
          <w:szCs w:val="20"/>
        </w:rPr>
      </w:pPr>
      <w:r w:rsidRPr="000B1410">
        <w:rPr>
          <w:rFonts w:ascii="Arial" w:hAnsi="Arial" w:cs="Arial"/>
          <w:sz w:val="20"/>
          <w:szCs w:val="20"/>
        </w:rPr>
        <w:t>Zajištění účinných kontrolních mechanizmů realizace strategie a koncepce ICT</w:t>
      </w:r>
      <w:r w:rsidR="003515F7" w:rsidRPr="000B1410">
        <w:rPr>
          <w:rFonts w:ascii="Arial" w:hAnsi="Arial" w:cs="Arial"/>
          <w:sz w:val="20"/>
          <w:szCs w:val="20"/>
        </w:rPr>
        <w:t>.</w:t>
      </w:r>
    </w:p>
    <w:p w14:paraId="40F9BD6E" w14:textId="7777777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227" w:name="_Toc471316294"/>
      <w:bookmarkStart w:id="228" w:name="_Toc467680788"/>
      <w:r w:rsidRPr="000B1410">
        <w:rPr>
          <w:sz w:val="20"/>
          <w:szCs w:val="20"/>
        </w:rPr>
        <w:t xml:space="preserve">Oblast 2: </w:t>
      </w:r>
      <w:r w:rsidR="00932CD2" w:rsidRPr="000B1410">
        <w:rPr>
          <w:sz w:val="20"/>
          <w:szCs w:val="20"/>
        </w:rPr>
        <w:t>Portfolio ICT služeb</w:t>
      </w:r>
      <w:bookmarkEnd w:id="227"/>
      <w:bookmarkEnd w:id="228"/>
    </w:p>
    <w:p w14:paraId="40F9BD6F" w14:textId="6D381BFB" w:rsidR="00932CD2" w:rsidRPr="000B1410" w:rsidRDefault="00C01E4E" w:rsidP="00510497">
      <w:pPr>
        <w:ind w:firstLine="0"/>
        <w:rPr>
          <w:rFonts w:ascii="Arial" w:hAnsi="Arial" w:cs="Arial"/>
          <w:sz w:val="20"/>
          <w:szCs w:val="20"/>
        </w:rPr>
      </w:pPr>
      <w:r w:rsidRPr="000B1410">
        <w:rPr>
          <w:rFonts w:ascii="Arial" w:hAnsi="Arial" w:cs="Arial"/>
          <w:sz w:val="20"/>
          <w:szCs w:val="20"/>
        </w:rPr>
        <w:t>V rámci služeb</w:t>
      </w:r>
      <w:r w:rsidR="00E8118A" w:rsidRPr="000B1410">
        <w:rPr>
          <w:rFonts w:ascii="Arial" w:hAnsi="Arial" w:cs="Arial"/>
          <w:sz w:val="20"/>
          <w:szCs w:val="20"/>
        </w:rPr>
        <w:t xml:space="preserve"> </w:t>
      </w:r>
      <w:r w:rsidRPr="000B1410">
        <w:rPr>
          <w:rFonts w:ascii="Arial" w:hAnsi="Arial" w:cs="Arial"/>
          <w:sz w:val="20"/>
          <w:szCs w:val="20"/>
        </w:rPr>
        <w:t>dodavatel popíše služby minimálně v následujících oblastech</w:t>
      </w:r>
      <w:r w:rsidR="009B3384" w:rsidRPr="000B1410">
        <w:rPr>
          <w:rFonts w:ascii="Arial" w:hAnsi="Arial" w:cs="Arial"/>
          <w:sz w:val="20"/>
          <w:szCs w:val="20"/>
        </w:rPr>
        <w:t>:</w:t>
      </w:r>
    </w:p>
    <w:p w14:paraId="40F9BD70" w14:textId="77777777" w:rsidR="00FF7E82" w:rsidRPr="000B1410" w:rsidRDefault="00FF7E82" w:rsidP="00FF7E82">
      <w:pPr>
        <w:pStyle w:val="Odstavecseseznamem"/>
        <w:numPr>
          <w:ilvl w:val="0"/>
          <w:numId w:val="21"/>
        </w:numPr>
        <w:spacing w:before="60"/>
        <w:jc w:val="both"/>
        <w:rPr>
          <w:rFonts w:ascii="Arial" w:hAnsi="Arial" w:cs="Arial"/>
          <w:sz w:val="20"/>
          <w:szCs w:val="20"/>
        </w:rPr>
      </w:pPr>
      <w:r w:rsidRPr="000B1410">
        <w:rPr>
          <w:rFonts w:ascii="Arial" w:hAnsi="Arial" w:cs="Arial"/>
          <w:sz w:val="20"/>
          <w:szCs w:val="20"/>
        </w:rPr>
        <w:t>Zajištění informačního a business portfolia</w:t>
      </w:r>
    </w:p>
    <w:p w14:paraId="40F9BD71" w14:textId="77777777" w:rsidR="00932CD2" w:rsidRPr="000B1410" w:rsidRDefault="00932CD2" w:rsidP="006E3158">
      <w:pPr>
        <w:pStyle w:val="Odstavecseseznamem"/>
        <w:numPr>
          <w:ilvl w:val="0"/>
          <w:numId w:val="21"/>
        </w:numPr>
        <w:spacing w:before="60"/>
        <w:jc w:val="both"/>
        <w:rPr>
          <w:rFonts w:ascii="Arial" w:hAnsi="Arial" w:cs="Arial"/>
          <w:sz w:val="20"/>
          <w:szCs w:val="20"/>
        </w:rPr>
      </w:pPr>
      <w:r w:rsidRPr="000B1410">
        <w:rPr>
          <w:rFonts w:ascii="Arial" w:hAnsi="Arial" w:cs="Arial"/>
          <w:sz w:val="20"/>
          <w:szCs w:val="20"/>
        </w:rPr>
        <w:t>Zaj</w:t>
      </w:r>
      <w:r w:rsidR="00510497" w:rsidRPr="000B1410">
        <w:rPr>
          <w:rFonts w:ascii="Arial" w:hAnsi="Arial" w:cs="Arial"/>
          <w:sz w:val="20"/>
          <w:szCs w:val="20"/>
        </w:rPr>
        <w:t>ištění portfolia infrastruktury</w:t>
      </w:r>
    </w:p>
    <w:p w14:paraId="40F9BD72" w14:textId="77777777" w:rsidR="00932CD2" w:rsidRPr="000B1410" w:rsidRDefault="00510497" w:rsidP="006E3158">
      <w:pPr>
        <w:pStyle w:val="Odstavecseseznamem"/>
        <w:numPr>
          <w:ilvl w:val="0"/>
          <w:numId w:val="21"/>
        </w:numPr>
        <w:spacing w:before="60"/>
        <w:jc w:val="both"/>
        <w:rPr>
          <w:rFonts w:ascii="Arial" w:hAnsi="Arial" w:cs="Arial"/>
          <w:sz w:val="20"/>
          <w:szCs w:val="20"/>
        </w:rPr>
      </w:pPr>
      <w:r w:rsidRPr="000B1410">
        <w:rPr>
          <w:rFonts w:ascii="Arial" w:hAnsi="Arial" w:cs="Arial"/>
          <w:sz w:val="20"/>
          <w:szCs w:val="20"/>
        </w:rPr>
        <w:t>Zajištění aplikačního portfolia</w:t>
      </w:r>
    </w:p>
    <w:p w14:paraId="40F9BD74" w14:textId="77777777" w:rsidR="00932CD2" w:rsidRPr="000B1410" w:rsidRDefault="00932CD2" w:rsidP="006E3158">
      <w:pPr>
        <w:pStyle w:val="Odstavecseseznamem"/>
        <w:numPr>
          <w:ilvl w:val="0"/>
          <w:numId w:val="21"/>
        </w:numPr>
        <w:spacing w:before="60"/>
        <w:jc w:val="both"/>
        <w:rPr>
          <w:rFonts w:ascii="Arial" w:hAnsi="Arial" w:cs="Arial"/>
          <w:sz w:val="20"/>
          <w:szCs w:val="20"/>
        </w:rPr>
      </w:pPr>
      <w:r w:rsidRPr="000B1410">
        <w:rPr>
          <w:rFonts w:ascii="Arial" w:hAnsi="Arial" w:cs="Arial"/>
          <w:sz w:val="20"/>
          <w:szCs w:val="20"/>
        </w:rPr>
        <w:t>Naplnění systematického popisu stávajícího stavu ICT prostředků</w:t>
      </w:r>
    </w:p>
    <w:p w14:paraId="40F9BD75" w14:textId="77777777" w:rsidR="006336DE" w:rsidRPr="000B1410" w:rsidRDefault="006336DE" w:rsidP="00510497">
      <w:pPr>
        <w:ind w:firstLine="0"/>
        <w:rPr>
          <w:rFonts w:ascii="Arial" w:hAnsi="Arial" w:cs="Arial"/>
          <w:sz w:val="20"/>
          <w:szCs w:val="20"/>
        </w:rPr>
      </w:pPr>
    </w:p>
    <w:p w14:paraId="40F9BD76" w14:textId="77777777" w:rsidR="00932CD2" w:rsidRPr="000B1410" w:rsidRDefault="009B3384" w:rsidP="00510497">
      <w:pPr>
        <w:ind w:firstLine="0"/>
        <w:rPr>
          <w:rFonts w:ascii="Arial" w:hAnsi="Arial" w:cs="Arial"/>
          <w:sz w:val="20"/>
          <w:szCs w:val="20"/>
        </w:rPr>
      </w:pPr>
      <w:r w:rsidRPr="000B1410">
        <w:rPr>
          <w:rFonts w:ascii="Arial" w:hAnsi="Arial" w:cs="Arial"/>
          <w:sz w:val="20"/>
          <w:szCs w:val="20"/>
        </w:rPr>
        <w:t>Minimální požadavky</w:t>
      </w:r>
      <w:r w:rsidR="00C01E4E" w:rsidRPr="000B1410">
        <w:rPr>
          <w:rFonts w:ascii="Arial" w:hAnsi="Arial" w:cs="Arial"/>
          <w:sz w:val="20"/>
          <w:szCs w:val="20"/>
        </w:rPr>
        <w:t xml:space="preserve"> na služby ve</w:t>
      </w:r>
      <w:r w:rsidRPr="000B1410">
        <w:rPr>
          <w:rFonts w:ascii="Arial" w:hAnsi="Arial" w:cs="Arial"/>
          <w:sz w:val="20"/>
          <w:szCs w:val="20"/>
        </w:rPr>
        <w:t xml:space="preserve"> </w:t>
      </w:r>
      <w:r w:rsidR="00C01E4E" w:rsidRPr="000B1410">
        <w:rPr>
          <w:rFonts w:ascii="Arial" w:hAnsi="Arial" w:cs="Arial"/>
          <w:sz w:val="20"/>
          <w:szCs w:val="20"/>
        </w:rPr>
        <w:t>výše uvedených oblastech jsou následující</w:t>
      </w:r>
      <w:r w:rsidRPr="000B1410">
        <w:rPr>
          <w:rFonts w:ascii="Arial" w:hAnsi="Arial" w:cs="Arial"/>
          <w:sz w:val="20"/>
          <w:szCs w:val="20"/>
        </w:rPr>
        <w:t>:</w:t>
      </w:r>
    </w:p>
    <w:p w14:paraId="40F9BD77" w14:textId="77777777" w:rsidR="006336DE" w:rsidRPr="000B1410" w:rsidRDefault="006336DE"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standardů a metodik naplňujících strategii a koncepci ICT</w:t>
      </w:r>
      <w:r w:rsidR="00F4618F" w:rsidRPr="000B1410">
        <w:rPr>
          <w:rFonts w:ascii="Arial" w:hAnsi="Arial" w:cs="Arial"/>
          <w:sz w:val="20"/>
          <w:szCs w:val="20"/>
        </w:rPr>
        <w:t>.</w:t>
      </w:r>
    </w:p>
    <w:p w14:paraId="40F9BD78" w14:textId="379D9395"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 xml:space="preserve">Zajištění standardizace a závazných parametrů </w:t>
      </w:r>
      <w:proofErr w:type="spellStart"/>
      <w:r w:rsidRPr="000B1410">
        <w:rPr>
          <w:rFonts w:ascii="Arial" w:hAnsi="Arial" w:cs="Arial"/>
          <w:sz w:val="20"/>
          <w:szCs w:val="20"/>
        </w:rPr>
        <w:t>enterprise</w:t>
      </w:r>
      <w:proofErr w:type="spellEnd"/>
      <w:r w:rsidRPr="000B1410">
        <w:rPr>
          <w:rFonts w:ascii="Arial" w:hAnsi="Arial" w:cs="Arial"/>
          <w:sz w:val="20"/>
          <w:szCs w:val="20"/>
        </w:rPr>
        <w:t xml:space="preserve"> architektury aplikačního portfolia v návaznosti na Národní architektonický plán </w:t>
      </w:r>
      <w:proofErr w:type="spellStart"/>
      <w:r w:rsidRPr="000B1410">
        <w:rPr>
          <w:rFonts w:ascii="Arial" w:hAnsi="Arial" w:cs="Arial"/>
          <w:sz w:val="20"/>
          <w:szCs w:val="20"/>
        </w:rPr>
        <w:t>eGovernmentu</w:t>
      </w:r>
      <w:proofErr w:type="spellEnd"/>
      <w:r w:rsidRPr="000B1410">
        <w:rPr>
          <w:rFonts w:ascii="Arial" w:hAnsi="Arial" w:cs="Arial"/>
          <w:sz w:val="20"/>
          <w:szCs w:val="20"/>
        </w:rPr>
        <w:t xml:space="preserve"> a návaznou legislativu</w:t>
      </w:r>
      <w:r w:rsidR="009D3AB9" w:rsidRPr="000B1410">
        <w:rPr>
          <w:rFonts w:ascii="Arial" w:hAnsi="Arial" w:cs="Arial"/>
          <w:sz w:val="20"/>
          <w:szCs w:val="20"/>
        </w:rPr>
        <w:t xml:space="preserve"> včetně aktivit EU</w:t>
      </w:r>
      <w:r w:rsidR="00016855">
        <w:rPr>
          <w:rFonts w:ascii="Arial" w:hAnsi="Arial" w:cs="Arial"/>
          <w:sz w:val="20"/>
          <w:szCs w:val="20"/>
        </w:rPr>
        <w:t>.</w:t>
      </w:r>
    </w:p>
    <w:p w14:paraId="40F9BD79" w14:textId="77777777"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kvality (kontroly a hodnocení) dodržování koncepce ICT architektury</w:t>
      </w:r>
      <w:r w:rsidR="00F4618F" w:rsidRPr="000B1410">
        <w:rPr>
          <w:rFonts w:ascii="Arial" w:hAnsi="Arial" w:cs="Arial"/>
          <w:sz w:val="20"/>
          <w:szCs w:val="20"/>
        </w:rPr>
        <w:t>.</w:t>
      </w:r>
    </w:p>
    <w:p w14:paraId="40F9BD7A"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lastRenderedPageBreak/>
        <w:t xml:space="preserve">Zajištění katalogu </w:t>
      </w:r>
      <w:r w:rsidR="00630CE0" w:rsidRPr="000B1410">
        <w:rPr>
          <w:rFonts w:ascii="Arial" w:hAnsi="Arial" w:cs="Arial"/>
          <w:sz w:val="20"/>
          <w:szCs w:val="20"/>
        </w:rPr>
        <w:t>služeb</w:t>
      </w:r>
      <w:r w:rsidRPr="000B1410">
        <w:rPr>
          <w:rFonts w:ascii="Arial" w:hAnsi="Arial" w:cs="Arial"/>
          <w:sz w:val="20"/>
          <w:szCs w:val="20"/>
        </w:rPr>
        <w:t xml:space="preserve">, </w:t>
      </w:r>
      <w:r w:rsidR="00630CE0" w:rsidRPr="000B1410">
        <w:rPr>
          <w:rFonts w:ascii="Arial" w:hAnsi="Arial" w:cs="Arial"/>
          <w:sz w:val="20"/>
          <w:szCs w:val="20"/>
        </w:rPr>
        <w:t xml:space="preserve">jejich </w:t>
      </w:r>
      <w:r w:rsidRPr="000B1410">
        <w:rPr>
          <w:rFonts w:ascii="Arial" w:hAnsi="Arial" w:cs="Arial"/>
          <w:sz w:val="20"/>
          <w:szCs w:val="20"/>
        </w:rPr>
        <w:t xml:space="preserve">úrovně </w:t>
      </w:r>
      <w:r w:rsidR="00630CE0" w:rsidRPr="000B1410">
        <w:rPr>
          <w:rFonts w:ascii="Arial" w:hAnsi="Arial" w:cs="Arial"/>
          <w:sz w:val="20"/>
          <w:szCs w:val="20"/>
        </w:rPr>
        <w:t xml:space="preserve">a </w:t>
      </w:r>
      <w:r w:rsidRPr="000B1410">
        <w:rPr>
          <w:rFonts w:ascii="Arial" w:hAnsi="Arial" w:cs="Arial"/>
          <w:sz w:val="20"/>
          <w:szCs w:val="20"/>
        </w:rPr>
        <w:t>dostupnosti</w:t>
      </w:r>
      <w:r w:rsidR="00F4618F" w:rsidRPr="000B1410">
        <w:rPr>
          <w:rFonts w:ascii="Arial" w:hAnsi="Arial" w:cs="Arial"/>
          <w:sz w:val="20"/>
          <w:szCs w:val="20"/>
        </w:rPr>
        <w:t>.</w:t>
      </w:r>
    </w:p>
    <w:p w14:paraId="40F9BD7B" w14:textId="77777777"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procesů pro proaktivní rozvoj aplikačního portfolia v souladu se strategií a koncepcí ICT</w:t>
      </w:r>
      <w:r w:rsidR="00F4618F" w:rsidRPr="000B1410">
        <w:rPr>
          <w:rFonts w:ascii="Arial" w:hAnsi="Arial" w:cs="Arial"/>
          <w:sz w:val="20"/>
          <w:szCs w:val="20"/>
        </w:rPr>
        <w:t>.</w:t>
      </w:r>
    </w:p>
    <w:p w14:paraId="40F9BD7C"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řízení kapacit, kontinuity služeb, bezpečnosti a řízení dodávek a dodavatelů</w:t>
      </w:r>
      <w:r w:rsidR="00F4618F" w:rsidRPr="000B1410">
        <w:rPr>
          <w:rFonts w:ascii="Arial" w:hAnsi="Arial" w:cs="Arial"/>
          <w:sz w:val="20"/>
          <w:szCs w:val="20"/>
        </w:rPr>
        <w:t>.</w:t>
      </w:r>
    </w:p>
    <w:p w14:paraId="40F9BD7E"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 xml:space="preserve">Zajištění managementu systémů a systémových prostředků, </w:t>
      </w:r>
      <w:r w:rsidR="00510497" w:rsidRPr="000B1410">
        <w:rPr>
          <w:rFonts w:ascii="Arial" w:hAnsi="Arial" w:cs="Arial"/>
          <w:sz w:val="20"/>
          <w:szCs w:val="20"/>
        </w:rPr>
        <w:t>serverových i klientských</w:t>
      </w:r>
      <w:r w:rsidR="00F4618F" w:rsidRPr="000B1410">
        <w:rPr>
          <w:rFonts w:ascii="Arial" w:hAnsi="Arial" w:cs="Arial"/>
          <w:sz w:val="20"/>
          <w:szCs w:val="20"/>
        </w:rPr>
        <w:t>.</w:t>
      </w:r>
    </w:p>
    <w:p w14:paraId="40F9BD7F"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managementu sítě</w:t>
      </w:r>
      <w:r w:rsidR="006336DE" w:rsidRPr="000B1410">
        <w:rPr>
          <w:rFonts w:ascii="Arial" w:hAnsi="Arial" w:cs="Arial"/>
          <w:sz w:val="20"/>
          <w:szCs w:val="20"/>
        </w:rPr>
        <w:t xml:space="preserve">, </w:t>
      </w:r>
      <w:r w:rsidR="00510497" w:rsidRPr="000B1410">
        <w:rPr>
          <w:rFonts w:ascii="Arial" w:hAnsi="Arial" w:cs="Arial"/>
          <w:sz w:val="20"/>
          <w:szCs w:val="20"/>
        </w:rPr>
        <w:t xml:space="preserve">síťového </w:t>
      </w:r>
      <w:r w:rsidR="006336DE" w:rsidRPr="000B1410">
        <w:rPr>
          <w:rFonts w:ascii="Arial" w:hAnsi="Arial" w:cs="Arial"/>
          <w:sz w:val="20"/>
          <w:szCs w:val="20"/>
        </w:rPr>
        <w:t xml:space="preserve">a datového </w:t>
      </w:r>
      <w:r w:rsidR="00510497" w:rsidRPr="000B1410">
        <w:rPr>
          <w:rFonts w:ascii="Arial" w:hAnsi="Arial" w:cs="Arial"/>
          <w:sz w:val="20"/>
          <w:szCs w:val="20"/>
        </w:rPr>
        <w:t>provozu</w:t>
      </w:r>
      <w:r w:rsidR="00F4618F" w:rsidRPr="000B1410">
        <w:rPr>
          <w:rFonts w:ascii="Arial" w:hAnsi="Arial" w:cs="Arial"/>
          <w:sz w:val="20"/>
          <w:szCs w:val="20"/>
        </w:rPr>
        <w:t>.</w:t>
      </w:r>
    </w:p>
    <w:p w14:paraId="40F9BD80"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w:t>
      </w:r>
      <w:r w:rsidR="00510497" w:rsidRPr="000B1410">
        <w:rPr>
          <w:rFonts w:ascii="Arial" w:hAnsi="Arial" w:cs="Arial"/>
          <w:sz w:val="20"/>
          <w:szCs w:val="20"/>
        </w:rPr>
        <w:t>tění konfiguračního managementu</w:t>
      </w:r>
      <w:r w:rsidR="00D57F41" w:rsidRPr="000B1410">
        <w:rPr>
          <w:rFonts w:ascii="Arial" w:hAnsi="Arial" w:cs="Arial"/>
          <w:sz w:val="20"/>
          <w:szCs w:val="20"/>
        </w:rPr>
        <w:t>, managementu sestavování (</w:t>
      </w:r>
      <w:proofErr w:type="spellStart"/>
      <w:r w:rsidR="00D57F41" w:rsidRPr="000B1410">
        <w:rPr>
          <w:rFonts w:ascii="Arial" w:hAnsi="Arial" w:cs="Arial"/>
          <w:sz w:val="20"/>
          <w:szCs w:val="20"/>
        </w:rPr>
        <w:t>release</w:t>
      </w:r>
      <w:proofErr w:type="spellEnd"/>
      <w:r w:rsidR="00D57F41" w:rsidRPr="000B1410">
        <w:rPr>
          <w:rFonts w:ascii="Arial" w:hAnsi="Arial" w:cs="Arial"/>
          <w:sz w:val="20"/>
          <w:szCs w:val="20"/>
        </w:rPr>
        <w:t>) a nasazování (</w:t>
      </w:r>
      <w:proofErr w:type="spellStart"/>
      <w:r w:rsidR="00D57F41" w:rsidRPr="000B1410">
        <w:rPr>
          <w:rFonts w:ascii="Arial" w:hAnsi="Arial" w:cs="Arial"/>
          <w:sz w:val="20"/>
          <w:szCs w:val="20"/>
        </w:rPr>
        <w:t>deployment</w:t>
      </w:r>
      <w:proofErr w:type="spellEnd"/>
      <w:r w:rsidR="00D57F41" w:rsidRPr="000B1410">
        <w:rPr>
          <w:rFonts w:ascii="Arial" w:hAnsi="Arial" w:cs="Arial"/>
          <w:sz w:val="20"/>
          <w:szCs w:val="20"/>
        </w:rPr>
        <w:t>)</w:t>
      </w:r>
      <w:r w:rsidR="0066459A" w:rsidRPr="000B1410">
        <w:rPr>
          <w:rFonts w:ascii="Arial" w:hAnsi="Arial" w:cs="Arial"/>
          <w:sz w:val="20"/>
          <w:szCs w:val="20"/>
        </w:rPr>
        <w:t xml:space="preserve"> </w:t>
      </w:r>
      <w:r w:rsidR="00D57F41" w:rsidRPr="000B1410">
        <w:rPr>
          <w:rFonts w:ascii="Arial" w:hAnsi="Arial" w:cs="Arial"/>
          <w:sz w:val="20"/>
          <w:szCs w:val="20"/>
        </w:rPr>
        <w:t xml:space="preserve">včetně </w:t>
      </w:r>
      <w:r w:rsidR="0066459A" w:rsidRPr="000B1410">
        <w:rPr>
          <w:rFonts w:ascii="Arial" w:hAnsi="Arial" w:cs="Arial"/>
          <w:sz w:val="20"/>
          <w:szCs w:val="20"/>
        </w:rPr>
        <w:t xml:space="preserve">nastavení </w:t>
      </w:r>
      <w:r w:rsidRPr="000B1410">
        <w:rPr>
          <w:rFonts w:ascii="Arial" w:hAnsi="Arial" w:cs="Arial"/>
          <w:sz w:val="20"/>
          <w:szCs w:val="20"/>
        </w:rPr>
        <w:t>procesů pro efektivní management portfolia infrastruktury</w:t>
      </w:r>
      <w:r w:rsidR="006336DE" w:rsidRPr="000B1410">
        <w:rPr>
          <w:rFonts w:ascii="Arial" w:hAnsi="Arial" w:cs="Arial"/>
          <w:sz w:val="20"/>
          <w:szCs w:val="20"/>
        </w:rPr>
        <w:t xml:space="preserve"> </w:t>
      </w:r>
      <w:r w:rsidR="0066459A" w:rsidRPr="000B1410">
        <w:rPr>
          <w:rFonts w:ascii="Arial" w:hAnsi="Arial" w:cs="Arial"/>
          <w:sz w:val="20"/>
          <w:szCs w:val="20"/>
        </w:rPr>
        <w:t xml:space="preserve">a </w:t>
      </w:r>
      <w:r w:rsidRPr="000B1410">
        <w:rPr>
          <w:rFonts w:ascii="Arial" w:hAnsi="Arial" w:cs="Arial"/>
          <w:sz w:val="20"/>
          <w:szCs w:val="20"/>
        </w:rPr>
        <w:t>proaktivní</w:t>
      </w:r>
      <w:r w:rsidR="006336DE" w:rsidRPr="000B1410">
        <w:rPr>
          <w:rFonts w:ascii="Arial" w:hAnsi="Arial" w:cs="Arial"/>
          <w:sz w:val="20"/>
          <w:szCs w:val="20"/>
        </w:rPr>
        <w:t>ho</w:t>
      </w:r>
      <w:r w:rsidRPr="000B1410">
        <w:rPr>
          <w:rFonts w:ascii="Arial" w:hAnsi="Arial" w:cs="Arial"/>
          <w:sz w:val="20"/>
          <w:szCs w:val="20"/>
        </w:rPr>
        <w:t xml:space="preserve"> rozvoj</w:t>
      </w:r>
      <w:r w:rsidR="006336DE" w:rsidRPr="000B1410">
        <w:rPr>
          <w:rFonts w:ascii="Arial" w:hAnsi="Arial" w:cs="Arial"/>
          <w:sz w:val="20"/>
          <w:szCs w:val="20"/>
        </w:rPr>
        <w:t>e</w:t>
      </w:r>
      <w:r w:rsidRPr="000B1410">
        <w:rPr>
          <w:rFonts w:ascii="Arial" w:hAnsi="Arial" w:cs="Arial"/>
          <w:sz w:val="20"/>
          <w:szCs w:val="20"/>
        </w:rPr>
        <w:t xml:space="preserve"> portfolia infrastruktury v souladu se strategií a koncepcí ICT</w:t>
      </w:r>
      <w:r w:rsidR="00F4618F" w:rsidRPr="000B1410">
        <w:rPr>
          <w:rFonts w:ascii="Arial" w:hAnsi="Arial" w:cs="Arial"/>
          <w:sz w:val="20"/>
          <w:szCs w:val="20"/>
        </w:rPr>
        <w:t>.</w:t>
      </w:r>
    </w:p>
    <w:p w14:paraId="40F9BD81" w14:textId="77777777"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provozu komponent portfolia infrastruktury</w:t>
      </w:r>
      <w:r w:rsidR="001B74F0" w:rsidRPr="000B1410">
        <w:rPr>
          <w:rFonts w:ascii="Arial" w:hAnsi="Arial" w:cs="Arial"/>
          <w:sz w:val="20"/>
          <w:szCs w:val="20"/>
        </w:rPr>
        <w:t xml:space="preserve"> jako celku</w:t>
      </w:r>
      <w:r w:rsidRPr="000B1410">
        <w:rPr>
          <w:rFonts w:ascii="Arial" w:hAnsi="Arial" w:cs="Arial"/>
          <w:sz w:val="20"/>
          <w:szCs w:val="20"/>
        </w:rPr>
        <w:t>, havarijních plánů (příprava a ověřování), aktuálnosti a informovanosti o nových verzích HW a systémového SW pro projekty a návrh strategie přechodu na nové verze vybraných komponent</w:t>
      </w:r>
      <w:r w:rsidR="00F4618F" w:rsidRPr="000B1410">
        <w:rPr>
          <w:rFonts w:ascii="Arial" w:hAnsi="Arial" w:cs="Arial"/>
          <w:sz w:val="20"/>
          <w:szCs w:val="20"/>
        </w:rPr>
        <w:t>.</w:t>
      </w:r>
    </w:p>
    <w:p w14:paraId="40F9BD82" w14:textId="77777777" w:rsidR="00D57F41" w:rsidRPr="000B1410" w:rsidRDefault="00D57F41"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procesů provozu, údržby, podpory a rozvoje systémů</w:t>
      </w:r>
      <w:r w:rsidR="00F4618F" w:rsidRPr="000B1410">
        <w:rPr>
          <w:rFonts w:ascii="Arial" w:hAnsi="Arial" w:cs="Arial"/>
          <w:sz w:val="20"/>
          <w:szCs w:val="20"/>
        </w:rPr>
        <w:t>.</w:t>
      </w:r>
    </w:p>
    <w:p w14:paraId="40F9BD83" w14:textId="77777777" w:rsidR="00932CD2" w:rsidRPr="000B1410" w:rsidRDefault="00932CD2" w:rsidP="00042B58">
      <w:pPr>
        <w:pStyle w:val="Odstavecseseznamem"/>
        <w:numPr>
          <w:ilvl w:val="0"/>
          <w:numId w:val="12"/>
        </w:numPr>
        <w:spacing w:before="60"/>
        <w:jc w:val="both"/>
        <w:rPr>
          <w:rFonts w:ascii="Arial" w:hAnsi="Arial" w:cs="Arial"/>
          <w:sz w:val="20"/>
          <w:szCs w:val="20"/>
        </w:rPr>
      </w:pPr>
      <w:r w:rsidRPr="000B1410">
        <w:rPr>
          <w:rFonts w:ascii="Arial" w:hAnsi="Arial" w:cs="Arial"/>
          <w:sz w:val="20"/>
          <w:szCs w:val="20"/>
        </w:rPr>
        <w:t>Zajištění kvality poskyt</w:t>
      </w:r>
      <w:r w:rsidR="00510497" w:rsidRPr="000B1410">
        <w:rPr>
          <w:rFonts w:ascii="Arial" w:hAnsi="Arial" w:cs="Arial"/>
          <w:sz w:val="20"/>
          <w:szCs w:val="20"/>
        </w:rPr>
        <w:t>ované záruky, servisu a podpory</w:t>
      </w:r>
      <w:r w:rsidR="006336DE" w:rsidRPr="000B1410">
        <w:rPr>
          <w:rFonts w:ascii="Arial" w:hAnsi="Arial" w:cs="Arial"/>
          <w:sz w:val="20"/>
          <w:szCs w:val="20"/>
        </w:rPr>
        <w:t xml:space="preserve"> včetně z</w:t>
      </w:r>
      <w:r w:rsidRPr="000B1410">
        <w:rPr>
          <w:rFonts w:ascii="Arial" w:hAnsi="Arial" w:cs="Arial"/>
          <w:sz w:val="20"/>
          <w:szCs w:val="20"/>
        </w:rPr>
        <w:t>ajištění aktuálnosti a trvalé přidané hodnoty nastavených pr</w:t>
      </w:r>
      <w:r w:rsidR="00510497" w:rsidRPr="000B1410">
        <w:rPr>
          <w:rFonts w:ascii="Arial" w:hAnsi="Arial" w:cs="Arial"/>
          <w:sz w:val="20"/>
          <w:szCs w:val="20"/>
        </w:rPr>
        <w:t>ocesů</w:t>
      </w:r>
      <w:r w:rsidR="00F4618F" w:rsidRPr="000B1410">
        <w:rPr>
          <w:rFonts w:ascii="Arial" w:hAnsi="Arial" w:cs="Arial"/>
          <w:sz w:val="20"/>
          <w:szCs w:val="20"/>
        </w:rPr>
        <w:t>.</w:t>
      </w:r>
    </w:p>
    <w:p w14:paraId="40F9BD85" w14:textId="17D155B7" w:rsidR="00932CD2" w:rsidRPr="000B1410" w:rsidRDefault="00932CD2" w:rsidP="000B1410">
      <w:pPr>
        <w:pStyle w:val="Odstavecseseznamem"/>
        <w:numPr>
          <w:ilvl w:val="0"/>
          <w:numId w:val="12"/>
        </w:numPr>
        <w:spacing w:before="60"/>
        <w:jc w:val="both"/>
        <w:rPr>
          <w:rFonts w:ascii="Arial" w:hAnsi="Arial" w:cs="Arial"/>
          <w:sz w:val="20"/>
          <w:szCs w:val="20"/>
          <w:lang w:eastAsia="en-US"/>
        </w:rPr>
      </w:pPr>
      <w:r w:rsidRPr="000B1410">
        <w:rPr>
          <w:rFonts w:ascii="Arial" w:hAnsi="Arial" w:cs="Arial"/>
          <w:sz w:val="20"/>
          <w:szCs w:val="20"/>
        </w:rPr>
        <w:t>Zajištění efektivní komunikace, součinnosti a spolupráce s klíčovými rozhodovacími uzly procesů v jejich příslušných lokalitách</w:t>
      </w:r>
      <w:r w:rsidR="00D57F41" w:rsidRPr="000B1410">
        <w:rPr>
          <w:rFonts w:ascii="Arial" w:hAnsi="Arial" w:cs="Arial"/>
          <w:sz w:val="20"/>
          <w:szCs w:val="20"/>
        </w:rPr>
        <w:t xml:space="preserve"> a</w:t>
      </w:r>
      <w:r w:rsidRPr="000B1410">
        <w:rPr>
          <w:rFonts w:ascii="Arial" w:hAnsi="Arial" w:cs="Arial"/>
          <w:sz w:val="20"/>
          <w:szCs w:val="20"/>
        </w:rPr>
        <w:t xml:space="preserve"> řízení realizace potřebných aktivit a činností v oblasti integrace jednotlivých systémů v</w:t>
      </w:r>
      <w:r w:rsidR="00D57F41" w:rsidRPr="000B1410">
        <w:rPr>
          <w:rFonts w:ascii="Arial" w:hAnsi="Arial" w:cs="Arial"/>
          <w:sz w:val="20"/>
          <w:szCs w:val="20"/>
        </w:rPr>
        <w:t> </w:t>
      </w:r>
      <w:r w:rsidRPr="000B1410">
        <w:rPr>
          <w:rFonts w:ascii="Arial" w:hAnsi="Arial" w:cs="Arial"/>
          <w:sz w:val="20"/>
          <w:szCs w:val="20"/>
        </w:rPr>
        <w:t>resortu</w:t>
      </w:r>
      <w:r w:rsidR="00D57F41" w:rsidRPr="000B1410">
        <w:rPr>
          <w:rFonts w:ascii="Arial" w:hAnsi="Arial" w:cs="Arial"/>
          <w:sz w:val="20"/>
          <w:szCs w:val="20"/>
        </w:rPr>
        <w:t xml:space="preserve"> včetně informovanosti o nových verzích aplikačního SW pro projekty a návrh strategie přechodu na nové verze vybraných komponent.</w:t>
      </w:r>
    </w:p>
    <w:p w14:paraId="40F9BD86" w14:textId="7777777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229" w:name="_Toc471316295"/>
      <w:bookmarkStart w:id="230" w:name="_Toc467680789"/>
      <w:r w:rsidRPr="000B1410">
        <w:rPr>
          <w:sz w:val="20"/>
          <w:szCs w:val="20"/>
        </w:rPr>
        <w:t xml:space="preserve">Oblast 3: </w:t>
      </w:r>
      <w:r w:rsidR="00932CD2" w:rsidRPr="000B1410">
        <w:rPr>
          <w:sz w:val="20"/>
          <w:szCs w:val="20"/>
        </w:rPr>
        <w:t>Řízení požadavků vč. změnových</w:t>
      </w:r>
      <w:bookmarkEnd w:id="229"/>
      <w:bookmarkEnd w:id="230"/>
    </w:p>
    <w:p w14:paraId="40F9BD87" w14:textId="00F1DB9B" w:rsidR="00E148F4" w:rsidRPr="000B1410" w:rsidRDefault="00E30DB2" w:rsidP="00E148F4">
      <w:pPr>
        <w:ind w:firstLine="0"/>
        <w:rPr>
          <w:rFonts w:ascii="Arial" w:hAnsi="Arial" w:cs="Arial"/>
          <w:sz w:val="20"/>
          <w:szCs w:val="20"/>
        </w:rPr>
      </w:pPr>
      <w:r w:rsidRPr="000B1410">
        <w:rPr>
          <w:rFonts w:ascii="Arial" w:hAnsi="Arial" w:cs="Arial"/>
          <w:sz w:val="20"/>
          <w:szCs w:val="20"/>
        </w:rPr>
        <w:t>V rámci těchto služeb dodavatel popíše služby minimálně v následujících oblastech:</w:t>
      </w:r>
      <w:r w:rsidRPr="000B1410" w:rsidDel="009B3384">
        <w:rPr>
          <w:rFonts w:ascii="Arial" w:hAnsi="Arial" w:cs="Arial"/>
          <w:sz w:val="20"/>
          <w:szCs w:val="20"/>
        </w:rPr>
        <w:t xml:space="preserve"> </w:t>
      </w:r>
    </w:p>
    <w:p w14:paraId="40F9BD88" w14:textId="77777777" w:rsidR="00E148F4" w:rsidRPr="000B1410" w:rsidRDefault="00E148F4" w:rsidP="00E30DB2">
      <w:pPr>
        <w:pStyle w:val="Odstavecseseznamem"/>
        <w:numPr>
          <w:ilvl w:val="0"/>
          <w:numId w:val="22"/>
        </w:numPr>
        <w:spacing w:before="60"/>
        <w:jc w:val="both"/>
        <w:rPr>
          <w:rFonts w:ascii="Arial" w:hAnsi="Arial" w:cs="Arial"/>
          <w:sz w:val="20"/>
          <w:szCs w:val="20"/>
        </w:rPr>
      </w:pPr>
      <w:r w:rsidRPr="000B1410">
        <w:rPr>
          <w:rFonts w:ascii="Arial" w:hAnsi="Arial" w:cs="Arial"/>
          <w:sz w:val="20"/>
          <w:szCs w:val="20"/>
        </w:rPr>
        <w:t>Správa a řízení nových požadavků</w:t>
      </w:r>
    </w:p>
    <w:p w14:paraId="40F9BD89" w14:textId="77777777" w:rsidR="00E148F4" w:rsidRPr="000B1410" w:rsidRDefault="00E148F4" w:rsidP="00E30DB2">
      <w:pPr>
        <w:pStyle w:val="Odstavecseseznamem"/>
        <w:numPr>
          <w:ilvl w:val="0"/>
          <w:numId w:val="22"/>
        </w:numPr>
        <w:spacing w:before="60"/>
        <w:jc w:val="both"/>
        <w:rPr>
          <w:rFonts w:ascii="Arial" w:hAnsi="Arial" w:cs="Arial"/>
          <w:sz w:val="20"/>
          <w:szCs w:val="20"/>
        </w:rPr>
      </w:pPr>
      <w:r w:rsidRPr="000B1410">
        <w:rPr>
          <w:rFonts w:ascii="Arial" w:hAnsi="Arial" w:cs="Arial"/>
          <w:sz w:val="20"/>
          <w:szCs w:val="20"/>
        </w:rPr>
        <w:t>Správa a řízení změnových požadavků a dopadů organizačních změn</w:t>
      </w:r>
    </w:p>
    <w:p w14:paraId="40F9BD8A" w14:textId="77777777" w:rsidR="00E148F4" w:rsidRPr="000B1410" w:rsidRDefault="00E148F4" w:rsidP="00E148F4">
      <w:pPr>
        <w:rPr>
          <w:rFonts w:ascii="Arial" w:hAnsi="Arial" w:cs="Arial"/>
          <w:sz w:val="20"/>
          <w:szCs w:val="20"/>
        </w:rPr>
      </w:pPr>
    </w:p>
    <w:p w14:paraId="40F9BD8B" w14:textId="77777777" w:rsidR="00932CD2" w:rsidRPr="000B1410" w:rsidRDefault="00E30DB2" w:rsidP="00E148F4">
      <w:pPr>
        <w:ind w:firstLine="0"/>
        <w:rPr>
          <w:rFonts w:ascii="Arial" w:hAnsi="Arial" w:cs="Arial"/>
          <w:sz w:val="20"/>
          <w:szCs w:val="20"/>
        </w:rPr>
      </w:pPr>
      <w:r w:rsidRPr="000B1410">
        <w:rPr>
          <w:rFonts w:ascii="Arial" w:hAnsi="Arial" w:cs="Arial"/>
          <w:sz w:val="20"/>
          <w:szCs w:val="20"/>
        </w:rPr>
        <w:t>Minimální požadavky na služby ve výše uvedených oblastech jsou následující:</w:t>
      </w:r>
    </w:p>
    <w:p w14:paraId="40F9BD8C"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řízení požadavků ve vztahu k jejich koordinovanosti, přidané hodnotě, efektivitě ICT služeb, strategii a koncepci ICT.</w:t>
      </w:r>
    </w:p>
    <w:p w14:paraId="40F9BD8D"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včasnosti, úplnosti a kvalit</w:t>
      </w:r>
      <w:r w:rsidR="003515F7" w:rsidRPr="000B1410">
        <w:rPr>
          <w:rFonts w:ascii="Arial" w:hAnsi="Arial" w:cs="Arial"/>
          <w:sz w:val="20"/>
          <w:szCs w:val="20"/>
        </w:rPr>
        <w:t>y</w:t>
      </w:r>
      <w:r w:rsidRPr="000B1410">
        <w:rPr>
          <w:rFonts w:ascii="Arial" w:hAnsi="Arial" w:cs="Arial"/>
          <w:sz w:val="20"/>
          <w:szCs w:val="20"/>
        </w:rPr>
        <w:t xml:space="preserve"> doporučení a definic požadavků na plnění poskytovaná v rámci ICT ve vztahu ke všem jeho součástem a komponent</w:t>
      </w:r>
      <w:r w:rsidR="003515F7" w:rsidRPr="000B1410">
        <w:rPr>
          <w:rFonts w:ascii="Arial" w:hAnsi="Arial" w:cs="Arial"/>
          <w:sz w:val="20"/>
          <w:szCs w:val="20"/>
        </w:rPr>
        <w:t>ám</w:t>
      </w:r>
      <w:r w:rsidRPr="000B1410">
        <w:rPr>
          <w:rFonts w:ascii="Arial" w:hAnsi="Arial" w:cs="Arial"/>
          <w:sz w:val="20"/>
          <w:szCs w:val="20"/>
        </w:rPr>
        <w:t>, které budou dodávány/provozovány na základě samostatných smluv uzavřených mezi MPSV, jeho OSS a třetími stranami – dodavateli/provozovateli.</w:t>
      </w:r>
    </w:p>
    <w:p w14:paraId="40F9BD8E"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harmonizace v oblasti legislativních změn s dopadem na služby ICT ve veřejné správě.</w:t>
      </w:r>
    </w:p>
    <w:p w14:paraId="40F9BD8F"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řízení požadavků na změny ve vztahu k jejich koordinovanosti, přidané hodnotě, efektivitě ICT služeb, strategii a koncepci ICT.</w:t>
      </w:r>
    </w:p>
    <w:p w14:paraId="40F9BD90" w14:textId="77777777" w:rsidR="00932CD2" w:rsidRPr="000B1410" w:rsidRDefault="00932CD2" w:rsidP="00042B58">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řízení požadavků na změny při realizaci návrhů a implementaci změn organizačního uspořádání resortu a primární podpory v místech nasazení jednotlivých částí ICT.</w:t>
      </w:r>
    </w:p>
    <w:p w14:paraId="40F9BD93" w14:textId="1D5E613C" w:rsidR="00E148F4" w:rsidRPr="000B1410" w:rsidRDefault="009C6021" w:rsidP="000B1410">
      <w:pPr>
        <w:pStyle w:val="Odstavecseseznamem"/>
        <w:numPr>
          <w:ilvl w:val="0"/>
          <w:numId w:val="14"/>
        </w:numPr>
        <w:spacing w:before="60"/>
        <w:jc w:val="both"/>
        <w:rPr>
          <w:rFonts w:ascii="Arial" w:hAnsi="Arial" w:cs="Arial"/>
          <w:sz w:val="20"/>
          <w:szCs w:val="20"/>
        </w:rPr>
      </w:pPr>
      <w:r w:rsidRPr="000B1410">
        <w:rPr>
          <w:rFonts w:ascii="Arial" w:hAnsi="Arial" w:cs="Arial"/>
          <w:sz w:val="20"/>
          <w:szCs w:val="20"/>
        </w:rPr>
        <w:t>Zajištění řízení požadavků ve vztahu k architektuře ICT</w:t>
      </w:r>
      <w:r w:rsidR="00336663" w:rsidRPr="000B1410">
        <w:rPr>
          <w:rFonts w:ascii="Arial" w:hAnsi="Arial" w:cs="Arial"/>
          <w:sz w:val="20"/>
          <w:szCs w:val="20"/>
        </w:rPr>
        <w:t>.</w:t>
      </w:r>
    </w:p>
    <w:p w14:paraId="40F9BD94" w14:textId="7777777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231" w:name="_Toc471316296"/>
      <w:bookmarkStart w:id="232" w:name="_Toc467680790"/>
      <w:r w:rsidRPr="000B1410">
        <w:rPr>
          <w:sz w:val="20"/>
          <w:szCs w:val="20"/>
        </w:rPr>
        <w:t xml:space="preserve">Oblast 4: </w:t>
      </w:r>
      <w:r w:rsidR="00F4618F" w:rsidRPr="000B1410">
        <w:rPr>
          <w:sz w:val="20"/>
          <w:szCs w:val="20"/>
        </w:rPr>
        <w:t>Zajištění kvality ICT služeb včetně i</w:t>
      </w:r>
      <w:r w:rsidR="00932CD2" w:rsidRPr="000B1410">
        <w:rPr>
          <w:sz w:val="20"/>
          <w:szCs w:val="20"/>
        </w:rPr>
        <w:t>nterní</w:t>
      </w:r>
      <w:r w:rsidR="00F4618F" w:rsidRPr="000B1410">
        <w:rPr>
          <w:sz w:val="20"/>
          <w:szCs w:val="20"/>
        </w:rPr>
        <w:t>ch</w:t>
      </w:r>
      <w:r w:rsidR="00932CD2" w:rsidRPr="000B1410">
        <w:rPr>
          <w:sz w:val="20"/>
          <w:szCs w:val="20"/>
        </w:rPr>
        <w:t xml:space="preserve"> a externí vztah</w:t>
      </w:r>
      <w:r w:rsidR="00F4618F" w:rsidRPr="000B1410">
        <w:rPr>
          <w:sz w:val="20"/>
          <w:szCs w:val="20"/>
        </w:rPr>
        <w:t>ů</w:t>
      </w:r>
      <w:r w:rsidR="00932CD2" w:rsidRPr="000B1410">
        <w:rPr>
          <w:sz w:val="20"/>
          <w:szCs w:val="20"/>
        </w:rPr>
        <w:t xml:space="preserve"> a vaz</w:t>
      </w:r>
      <w:r w:rsidR="00F4618F" w:rsidRPr="000B1410">
        <w:rPr>
          <w:sz w:val="20"/>
          <w:szCs w:val="20"/>
        </w:rPr>
        <w:t>e</w:t>
      </w:r>
      <w:r w:rsidR="00932CD2" w:rsidRPr="000B1410">
        <w:rPr>
          <w:sz w:val="20"/>
          <w:szCs w:val="20"/>
        </w:rPr>
        <w:t>b</w:t>
      </w:r>
      <w:bookmarkEnd w:id="231"/>
      <w:bookmarkEnd w:id="232"/>
    </w:p>
    <w:p w14:paraId="40F9BD95" w14:textId="77777777" w:rsidR="00932CD2" w:rsidRPr="000B1410" w:rsidRDefault="0065612A" w:rsidP="00E148F4">
      <w:pPr>
        <w:ind w:firstLine="0"/>
        <w:rPr>
          <w:rFonts w:ascii="Arial" w:hAnsi="Arial" w:cs="Arial"/>
          <w:sz w:val="20"/>
          <w:szCs w:val="20"/>
        </w:rPr>
      </w:pPr>
      <w:r w:rsidRPr="000B1410">
        <w:rPr>
          <w:rFonts w:ascii="Arial" w:hAnsi="Arial" w:cs="Arial"/>
          <w:sz w:val="20"/>
          <w:szCs w:val="20"/>
        </w:rPr>
        <w:t>Minimální požadavky na poskytované služby ve vztahu k této oblasti jsou následující</w:t>
      </w:r>
      <w:r w:rsidR="009B3384" w:rsidRPr="000B1410">
        <w:rPr>
          <w:rFonts w:ascii="Arial" w:hAnsi="Arial" w:cs="Arial"/>
          <w:sz w:val="20"/>
          <w:szCs w:val="20"/>
        </w:rPr>
        <w:t>:</w:t>
      </w:r>
    </w:p>
    <w:p w14:paraId="40F9BD96" w14:textId="77777777" w:rsidR="00F4618F" w:rsidRPr="000B1410" w:rsidRDefault="00F4618F"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parametrů kvality a jejich implementace.</w:t>
      </w:r>
    </w:p>
    <w:p w14:paraId="40F9BD97" w14:textId="77777777" w:rsidR="00F4618F" w:rsidRPr="000B1410" w:rsidRDefault="00F4618F"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získávání hodnot kvality a jejich hodnocení</w:t>
      </w:r>
      <w:r w:rsidR="0041332D" w:rsidRPr="000B1410">
        <w:rPr>
          <w:rFonts w:ascii="Arial" w:hAnsi="Arial" w:cs="Arial"/>
          <w:sz w:val="20"/>
          <w:szCs w:val="20"/>
        </w:rPr>
        <w:t xml:space="preserve">, promítnutí </w:t>
      </w:r>
      <w:r w:rsidRPr="000B1410">
        <w:rPr>
          <w:rFonts w:ascii="Arial" w:hAnsi="Arial" w:cs="Arial"/>
          <w:sz w:val="20"/>
          <w:szCs w:val="20"/>
        </w:rPr>
        <w:t>zpětné vazby z hodnocení kvality do návrhů na změny pro zvyšování kvality služeb.</w:t>
      </w:r>
    </w:p>
    <w:p w14:paraId="40F9BD98" w14:textId="77777777" w:rsidR="00F4618F" w:rsidRPr="000B1410" w:rsidRDefault="0041332D"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Kontrola</w:t>
      </w:r>
      <w:r w:rsidR="00F4618F" w:rsidRPr="000B1410">
        <w:rPr>
          <w:rFonts w:ascii="Arial" w:hAnsi="Arial" w:cs="Arial"/>
          <w:sz w:val="20"/>
          <w:szCs w:val="20"/>
        </w:rPr>
        <w:t xml:space="preserve"> při zajišťování kvality procesů</w:t>
      </w:r>
      <w:r w:rsidRPr="000B1410">
        <w:rPr>
          <w:rFonts w:ascii="Arial" w:hAnsi="Arial" w:cs="Arial"/>
          <w:sz w:val="20"/>
          <w:szCs w:val="20"/>
        </w:rPr>
        <w:t>,</w:t>
      </w:r>
      <w:r w:rsidR="00F4618F" w:rsidRPr="000B1410">
        <w:rPr>
          <w:rFonts w:ascii="Arial" w:hAnsi="Arial" w:cs="Arial"/>
          <w:sz w:val="20"/>
          <w:szCs w:val="20"/>
        </w:rPr>
        <w:t xml:space="preserve"> </w:t>
      </w:r>
      <w:r w:rsidRPr="000B1410">
        <w:rPr>
          <w:rFonts w:ascii="Arial" w:hAnsi="Arial" w:cs="Arial"/>
          <w:sz w:val="20"/>
          <w:szCs w:val="20"/>
        </w:rPr>
        <w:t xml:space="preserve">dodávaných a vyvíjených softwarových komponent </w:t>
      </w:r>
      <w:r w:rsidR="00F4618F" w:rsidRPr="000B1410">
        <w:rPr>
          <w:rFonts w:ascii="Arial" w:hAnsi="Arial" w:cs="Arial"/>
          <w:sz w:val="20"/>
          <w:szCs w:val="20"/>
        </w:rPr>
        <w:t>a poskytovaných služeb</w:t>
      </w:r>
      <w:r w:rsidRPr="000B1410">
        <w:rPr>
          <w:rFonts w:ascii="Arial" w:hAnsi="Arial" w:cs="Arial"/>
          <w:sz w:val="20"/>
          <w:szCs w:val="20"/>
        </w:rPr>
        <w:t xml:space="preserve"> včetně</w:t>
      </w:r>
      <w:r w:rsidR="00F4618F" w:rsidRPr="000B1410">
        <w:rPr>
          <w:rFonts w:ascii="Arial" w:hAnsi="Arial" w:cs="Arial"/>
          <w:sz w:val="20"/>
          <w:szCs w:val="20"/>
        </w:rPr>
        <w:t xml:space="preserve"> promítnutí požadavků na kvalitu do parametrů úrovní služeb.</w:t>
      </w:r>
    </w:p>
    <w:p w14:paraId="40F9BD99" w14:textId="77777777" w:rsidR="00932CD2" w:rsidRPr="000B1410" w:rsidRDefault="00932CD2"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kompetenčních matic pro všechny úrovně řízení v návaznosti na procesy a služby ICT a role jednotlivých účastníků.</w:t>
      </w:r>
    </w:p>
    <w:p w14:paraId="40F9BD9A" w14:textId="77777777" w:rsidR="00932CD2" w:rsidRPr="000B1410" w:rsidRDefault="00932CD2"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vazby kompetencí a rolí ve vztahu na organizační (liniovou) a projektovou strukturu.</w:t>
      </w:r>
    </w:p>
    <w:p w14:paraId="40F9BD9B" w14:textId="77777777" w:rsidR="00932CD2" w:rsidRPr="000B1410" w:rsidRDefault="00932CD2"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potřebných formulací v návrzích smluv a jejich dodatků</w:t>
      </w:r>
      <w:r w:rsidR="0041332D" w:rsidRPr="000B1410">
        <w:rPr>
          <w:rFonts w:ascii="Arial" w:hAnsi="Arial" w:cs="Arial"/>
          <w:sz w:val="20"/>
          <w:szCs w:val="20"/>
        </w:rPr>
        <w:t xml:space="preserve"> včetně technických příloh </w:t>
      </w:r>
      <w:r w:rsidR="00FC4014" w:rsidRPr="000B1410">
        <w:rPr>
          <w:rFonts w:ascii="Arial" w:hAnsi="Arial" w:cs="Arial"/>
          <w:sz w:val="20"/>
          <w:szCs w:val="20"/>
        </w:rPr>
        <w:t xml:space="preserve">(věcných specifikací předmětu) </w:t>
      </w:r>
      <w:r w:rsidRPr="000B1410">
        <w:rPr>
          <w:rFonts w:ascii="Arial" w:hAnsi="Arial" w:cs="Arial"/>
          <w:sz w:val="20"/>
          <w:szCs w:val="20"/>
        </w:rPr>
        <w:t>pro zabezpečení realizace jednotlivých projektů dle nastavených procesů, metodik, standardů, strategie a koncepce ICT, resp. jejich revizí.</w:t>
      </w:r>
    </w:p>
    <w:p w14:paraId="40F9BD9C" w14:textId="77777777" w:rsidR="00932CD2" w:rsidRPr="000B1410" w:rsidRDefault="00932CD2" w:rsidP="00042B58">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lastRenderedPageBreak/>
        <w:t>Zajištění účinného prosazování zájmů MPSV při jednáních se třetími stranami – dodavateli a následných realizačních krocích v rámci projektů</w:t>
      </w:r>
      <w:r w:rsidR="0041332D" w:rsidRPr="000B1410">
        <w:rPr>
          <w:rFonts w:ascii="Arial" w:hAnsi="Arial" w:cs="Arial"/>
          <w:sz w:val="20"/>
          <w:szCs w:val="20"/>
        </w:rPr>
        <w:t>, popř. z</w:t>
      </w:r>
      <w:r w:rsidRPr="000B1410">
        <w:rPr>
          <w:rFonts w:ascii="Arial" w:hAnsi="Arial" w:cs="Arial"/>
          <w:sz w:val="20"/>
          <w:szCs w:val="20"/>
        </w:rPr>
        <w:t>ajištění spolupráce a podpory s expertními skupinami ustanovenými při příslušných orgánech Evropské unie.</w:t>
      </w:r>
    </w:p>
    <w:p w14:paraId="40F9BD9E" w14:textId="66ADD15B" w:rsidR="00E148F4" w:rsidRPr="000B1410" w:rsidRDefault="00932CD2" w:rsidP="000B1410">
      <w:pPr>
        <w:pStyle w:val="Odstavecseseznamem"/>
        <w:numPr>
          <w:ilvl w:val="0"/>
          <w:numId w:val="15"/>
        </w:numPr>
        <w:spacing w:before="60"/>
        <w:jc w:val="both"/>
        <w:rPr>
          <w:rFonts w:ascii="Arial" w:hAnsi="Arial" w:cs="Arial"/>
          <w:sz w:val="20"/>
          <w:szCs w:val="20"/>
        </w:rPr>
      </w:pPr>
      <w:r w:rsidRPr="000B1410">
        <w:rPr>
          <w:rFonts w:ascii="Arial" w:hAnsi="Arial" w:cs="Arial"/>
          <w:sz w:val="20"/>
          <w:szCs w:val="20"/>
        </w:rPr>
        <w:t>Zajištění schopnosti oponovat návrhy a dodávky dodavatelů v rámci jejich planění v souladu se standardy, metodikami, strategií a koncepcí ICT.</w:t>
      </w:r>
      <w:bookmarkStart w:id="233" w:name="_Zajištění_kvality_ICT"/>
      <w:bookmarkEnd w:id="233"/>
    </w:p>
    <w:p w14:paraId="40F9BD9F" w14:textId="72275537" w:rsidR="00932CD2" w:rsidRPr="000B1410" w:rsidRDefault="000E2C38" w:rsidP="006336DE">
      <w:pPr>
        <w:pStyle w:val="Nadpis21"/>
        <w:keepNext/>
        <w:widowControl w:val="0"/>
        <w:tabs>
          <w:tab w:val="num" w:pos="907"/>
        </w:tabs>
        <w:spacing w:before="360" w:after="80" w:line="280" w:lineRule="atLeast"/>
        <w:ind w:left="907" w:hanging="907"/>
        <w:rPr>
          <w:sz w:val="20"/>
          <w:szCs w:val="20"/>
        </w:rPr>
      </w:pPr>
      <w:bookmarkStart w:id="234" w:name="_Řízení_bezpečnosti_informací"/>
      <w:bookmarkStart w:id="235" w:name="_Toc471316297"/>
      <w:bookmarkStart w:id="236" w:name="_Toc467680791"/>
      <w:bookmarkEnd w:id="234"/>
      <w:r w:rsidRPr="000B1410">
        <w:rPr>
          <w:sz w:val="20"/>
          <w:szCs w:val="20"/>
        </w:rPr>
        <w:t xml:space="preserve">Oblast 5: </w:t>
      </w:r>
      <w:r w:rsidR="00932CD2" w:rsidRPr="000B1410">
        <w:rPr>
          <w:sz w:val="20"/>
          <w:szCs w:val="20"/>
        </w:rPr>
        <w:t xml:space="preserve">Řízení </w:t>
      </w:r>
      <w:r w:rsidR="00F4618F" w:rsidRPr="000B1410">
        <w:rPr>
          <w:sz w:val="20"/>
          <w:szCs w:val="20"/>
        </w:rPr>
        <w:t xml:space="preserve">rizik a </w:t>
      </w:r>
      <w:r w:rsidR="00932CD2" w:rsidRPr="000B1410">
        <w:rPr>
          <w:sz w:val="20"/>
          <w:szCs w:val="20"/>
        </w:rPr>
        <w:t>bezpečnosti informací</w:t>
      </w:r>
      <w:bookmarkEnd w:id="235"/>
      <w:bookmarkEnd w:id="236"/>
    </w:p>
    <w:p w14:paraId="40F9BDA0" w14:textId="77777777" w:rsidR="00932CD2" w:rsidRPr="000B1410" w:rsidRDefault="00C32874" w:rsidP="00E148F4">
      <w:pPr>
        <w:ind w:firstLine="0"/>
        <w:rPr>
          <w:rFonts w:ascii="Arial" w:hAnsi="Arial" w:cs="Arial"/>
          <w:sz w:val="20"/>
          <w:szCs w:val="20"/>
        </w:rPr>
      </w:pPr>
      <w:r w:rsidRPr="000B1410">
        <w:rPr>
          <w:rFonts w:ascii="Arial" w:hAnsi="Arial" w:cs="Arial"/>
          <w:sz w:val="20"/>
          <w:szCs w:val="20"/>
        </w:rPr>
        <w:t>Minimální požadavky na poskytované služby ve vztahu k této oblasti jsou následující</w:t>
      </w:r>
      <w:r w:rsidR="009B3384" w:rsidRPr="000B1410">
        <w:rPr>
          <w:rFonts w:ascii="Arial" w:hAnsi="Arial" w:cs="Arial"/>
          <w:sz w:val="20"/>
          <w:szCs w:val="20"/>
        </w:rPr>
        <w:t>:</w:t>
      </w:r>
    </w:p>
    <w:p w14:paraId="40F9BDA1" w14:textId="551D13FE" w:rsidR="00F4618F" w:rsidRPr="000B1410" w:rsidRDefault="00F4618F" w:rsidP="00042B5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procesů analýzy rizik a jejich cyklických obměn.</w:t>
      </w:r>
    </w:p>
    <w:p w14:paraId="40F9BDA2" w14:textId="4C8E0BC2" w:rsidR="001232BB" w:rsidRPr="000C4C10" w:rsidRDefault="001232BB" w:rsidP="003E03ED">
      <w:pPr>
        <w:pStyle w:val="Odstavecseseznamem"/>
        <w:numPr>
          <w:ilvl w:val="0"/>
          <w:numId w:val="17"/>
        </w:numPr>
        <w:spacing w:before="60"/>
        <w:jc w:val="both"/>
        <w:rPr>
          <w:rFonts w:ascii="Arial" w:hAnsi="Arial" w:cs="Arial"/>
          <w:sz w:val="20"/>
          <w:szCs w:val="20"/>
        </w:rPr>
      </w:pPr>
      <w:r w:rsidRPr="000C4C10">
        <w:rPr>
          <w:rFonts w:ascii="Arial" w:hAnsi="Arial" w:cs="Arial"/>
          <w:sz w:val="20"/>
          <w:szCs w:val="20"/>
        </w:rPr>
        <w:t xml:space="preserve">Zajištění souladu systému řízení bezpečnosti </w:t>
      </w:r>
      <w:r w:rsidR="007A1851" w:rsidRPr="000C4C10">
        <w:rPr>
          <w:rFonts w:ascii="Arial" w:hAnsi="Arial" w:cs="Arial"/>
          <w:sz w:val="20"/>
          <w:szCs w:val="20"/>
        </w:rPr>
        <w:t xml:space="preserve">informací </w:t>
      </w:r>
      <w:r w:rsidRPr="000C4C10">
        <w:rPr>
          <w:rFonts w:ascii="Arial" w:hAnsi="Arial" w:cs="Arial"/>
          <w:sz w:val="20"/>
          <w:szCs w:val="20"/>
        </w:rPr>
        <w:t>se zákonem o kyberne</w:t>
      </w:r>
      <w:r w:rsidR="000C4C10">
        <w:rPr>
          <w:rFonts w:ascii="Arial" w:hAnsi="Arial" w:cs="Arial"/>
          <w:sz w:val="20"/>
          <w:szCs w:val="20"/>
        </w:rPr>
        <w:softHyphen/>
      </w:r>
      <w:r w:rsidR="000C4C10">
        <w:rPr>
          <w:rFonts w:ascii="Arial" w:hAnsi="Arial" w:cs="Arial"/>
          <w:sz w:val="20"/>
          <w:szCs w:val="20"/>
        </w:rPr>
        <w:softHyphen/>
      </w:r>
      <w:r w:rsidRPr="000C4C10">
        <w:rPr>
          <w:rFonts w:ascii="Arial" w:hAnsi="Arial" w:cs="Arial"/>
          <w:sz w:val="20"/>
          <w:szCs w:val="20"/>
        </w:rPr>
        <w:t>tic</w:t>
      </w:r>
      <w:r w:rsidR="000C4C10">
        <w:rPr>
          <w:rFonts w:ascii="Arial" w:hAnsi="Arial" w:cs="Arial"/>
          <w:sz w:val="20"/>
          <w:szCs w:val="20"/>
        </w:rPr>
        <w:softHyphen/>
      </w:r>
      <w:r w:rsidRPr="000C4C10">
        <w:rPr>
          <w:rFonts w:ascii="Arial" w:hAnsi="Arial" w:cs="Arial"/>
          <w:sz w:val="20"/>
          <w:szCs w:val="20"/>
        </w:rPr>
        <w:t>ké bezpečnosti (zákon č.</w:t>
      </w:r>
      <w:r w:rsidR="000C4C10">
        <w:rPr>
          <w:rFonts w:ascii="Arial" w:hAnsi="Arial" w:cs="Arial"/>
          <w:sz w:val="20"/>
          <w:szCs w:val="20"/>
        </w:rPr>
        <w:t> </w:t>
      </w:r>
      <w:r w:rsidRPr="000C4C10">
        <w:rPr>
          <w:rFonts w:ascii="Arial" w:hAnsi="Arial" w:cs="Arial"/>
          <w:sz w:val="20"/>
          <w:szCs w:val="20"/>
        </w:rPr>
        <w:t>181/2014 Sb.)</w:t>
      </w:r>
      <w:r w:rsidR="000C4C10" w:rsidRPr="000C4C10">
        <w:rPr>
          <w:rFonts w:ascii="Arial" w:hAnsi="Arial" w:cs="Arial"/>
          <w:sz w:val="20"/>
          <w:szCs w:val="20"/>
        </w:rPr>
        <w:t xml:space="preserve"> a prováděcími předpisy</w:t>
      </w:r>
      <w:r w:rsidR="00200592">
        <w:rPr>
          <w:rFonts w:ascii="Arial" w:hAnsi="Arial" w:cs="Arial"/>
          <w:sz w:val="20"/>
          <w:szCs w:val="20"/>
        </w:rPr>
        <w:t xml:space="preserve"> k tomuto zákonu</w:t>
      </w:r>
      <w:r w:rsidR="000C4C10" w:rsidRPr="000C4C10">
        <w:rPr>
          <w:rFonts w:ascii="Arial" w:hAnsi="Arial" w:cs="Arial"/>
          <w:sz w:val="20"/>
          <w:szCs w:val="20"/>
        </w:rPr>
        <w:t xml:space="preserve">, zejména vyhláškou č. 317/2014 Sb., o významných informačních systémech a jejich určujících kritériích, a </w:t>
      </w:r>
      <w:r w:rsidR="000C4C10">
        <w:rPr>
          <w:rFonts w:ascii="Arial" w:hAnsi="Arial" w:cs="Arial"/>
          <w:sz w:val="20"/>
          <w:szCs w:val="20"/>
        </w:rPr>
        <w:t>vyhláškou č. 316/2014 </w:t>
      </w:r>
      <w:r w:rsidR="000C4C10" w:rsidRPr="000C4C10">
        <w:rPr>
          <w:rFonts w:ascii="Arial" w:hAnsi="Arial" w:cs="Arial"/>
          <w:sz w:val="20"/>
          <w:szCs w:val="20"/>
        </w:rPr>
        <w:t>Sb.</w:t>
      </w:r>
      <w:r w:rsidR="000C4C10">
        <w:rPr>
          <w:rFonts w:ascii="Arial" w:hAnsi="Arial" w:cs="Arial"/>
          <w:sz w:val="20"/>
          <w:szCs w:val="20"/>
        </w:rPr>
        <w:t xml:space="preserve">, </w:t>
      </w:r>
      <w:r w:rsidR="000C4C10" w:rsidRPr="000C4C10">
        <w:rPr>
          <w:rFonts w:ascii="Arial" w:hAnsi="Arial" w:cs="Arial"/>
          <w:sz w:val="20"/>
          <w:szCs w:val="20"/>
        </w:rPr>
        <w:t>o bezpečnostních opatřeních, kybernetických bezpečnostních incidentech, reaktivních opatřeních a o stanovení náležitostí podání v oblasti kybernetické bezpečnosti (vyhláška o kybernetické bezpečnosti)</w:t>
      </w:r>
      <w:r w:rsidR="007A1851" w:rsidRPr="000C4C10">
        <w:rPr>
          <w:rFonts w:ascii="Arial" w:hAnsi="Arial" w:cs="Arial"/>
          <w:sz w:val="20"/>
          <w:szCs w:val="20"/>
        </w:rPr>
        <w:t>.</w:t>
      </w:r>
    </w:p>
    <w:p w14:paraId="40F9BDA3" w14:textId="77777777" w:rsidR="00F4618F" w:rsidRPr="000B1410" w:rsidRDefault="00F4618F" w:rsidP="00042B5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procesů zabránění a zmírnění dopadů naplněných rizik.</w:t>
      </w:r>
    </w:p>
    <w:p w14:paraId="40F9BDA4" w14:textId="77777777" w:rsidR="00F4618F" w:rsidRPr="000B1410" w:rsidRDefault="00F4618F" w:rsidP="00042B5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oponentur řízení projektů, akceptací dodávek, výsledků testování a pilotního nasazení v rámci projektů.</w:t>
      </w:r>
    </w:p>
    <w:p w14:paraId="40F9BDA5" w14:textId="77777777" w:rsidR="00F4618F" w:rsidRPr="000B1410" w:rsidRDefault="00F4618F" w:rsidP="00042B5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nastavení způsobu realizace operativních opatření zabraňujících vzniku a šíření rizik a odstranění nebo zmírnění dopadů již naplněných rizik.</w:t>
      </w:r>
    </w:p>
    <w:p w14:paraId="40F9BDA6" w14:textId="48F17521" w:rsidR="00932CD2" w:rsidRPr="000B1410" w:rsidRDefault="00932CD2" w:rsidP="000E2C38">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informační bezpečnosti ve všech částech ICT.</w:t>
      </w:r>
    </w:p>
    <w:p w14:paraId="40F9BDA8" w14:textId="0726F485" w:rsidR="000E2C38" w:rsidRPr="000B1410" w:rsidRDefault="00932CD2" w:rsidP="000B1410">
      <w:pPr>
        <w:pStyle w:val="Odstavecseseznamem"/>
        <w:numPr>
          <w:ilvl w:val="0"/>
          <w:numId w:val="17"/>
        </w:numPr>
        <w:spacing w:before="60"/>
        <w:jc w:val="both"/>
        <w:rPr>
          <w:rFonts w:ascii="Arial" w:hAnsi="Arial" w:cs="Arial"/>
          <w:sz w:val="20"/>
          <w:szCs w:val="20"/>
        </w:rPr>
      </w:pPr>
      <w:r w:rsidRPr="000B1410">
        <w:rPr>
          <w:rFonts w:ascii="Arial" w:hAnsi="Arial" w:cs="Arial"/>
          <w:sz w:val="20"/>
          <w:szCs w:val="20"/>
        </w:rPr>
        <w:t>Zajištění procesů revize účinnosti bezpečnosti, nastavení bezpečnosti a cyklické kontroly dodržování metrik bezpečnosti.</w:t>
      </w:r>
    </w:p>
    <w:p w14:paraId="40F9BDA9" w14:textId="77777777" w:rsidR="003E5D72" w:rsidRPr="000B1410" w:rsidRDefault="003E5D72" w:rsidP="003E5D72">
      <w:pPr>
        <w:pStyle w:val="Nadpis21"/>
        <w:keepNext/>
        <w:widowControl w:val="0"/>
        <w:tabs>
          <w:tab w:val="num" w:pos="907"/>
        </w:tabs>
        <w:spacing w:before="360" w:after="80" w:line="280" w:lineRule="atLeast"/>
        <w:ind w:left="907" w:hanging="907"/>
        <w:rPr>
          <w:sz w:val="20"/>
          <w:szCs w:val="20"/>
        </w:rPr>
      </w:pPr>
      <w:bookmarkStart w:id="237" w:name="_Toc471316298"/>
      <w:bookmarkStart w:id="238" w:name="_Toc467680792"/>
      <w:r w:rsidRPr="000B1410">
        <w:rPr>
          <w:sz w:val="20"/>
          <w:szCs w:val="20"/>
        </w:rPr>
        <w:t>Zajištění služeb systémové integrace</w:t>
      </w:r>
      <w:bookmarkEnd w:id="237"/>
      <w:bookmarkEnd w:id="238"/>
    </w:p>
    <w:p w14:paraId="40F9BDAA" w14:textId="423C091E" w:rsidR="004C2DCB" w:rsidRPr="000B1410" w:rsidRDefault="008E449C" w:rsidP="00405F9E">
      <w:pPr>
        <w:ind w:firstLine="0"/>
        <w:jc w:val="both"/>
        <w:rPr>
          <w:rFonts w:ascii="Arial" w:hAnsi="Arial" w:cs="Arial"/>
          <w:sz w:val="20"/>
          <w:szCs w:val="20"/>
        </w:rPr>
      </w:pPr>
      <w:r w:rsidRPr="000B1410">
        <w:rPr>
          <w:rFonts w:ascii="Arial" w:hAnsi="Arial" w:cs="Arial"/>
          <w:sz w:val="20"/>
          <w:szCs w:val="20"/>
        </w:rPr>
        <w:t xml:space="preserve">Dodavatel </w:t>
      </w:r>
      <w:r w:rsidR="003E5D72" w:rsidRPr="000B1410">
        <w:rPr>
          <w:rFonts w:ascii="Arial" w:hAnsi="Arial" w:cs="Arial"/>
          <w:sz w:val="20"/>
          <w:szCs w:val="20"/>
        </w:rPr>
        <w:t>bude zajišťovat</w:t>
      </w:r>
      <w:r w:rsidRPr="000B1410">
        <w:rPr>
          <w:rFonts w:ascii="Arial" w:hAnsi="Arial" w:cs="Arial"/>
          <w:sz w:val="20"/>
          <w:szCs w:val="20"/>
        </w:rPr>
        <w:t xml:space="preserve"> Pravidelné</w:t>
      </w:r>
      <w:r w:rsidR="003E5D72" w:rsidRPr="000B1410">
        <w:rPr>
          <w:rFonts w:ascii="Arial" w:hAnsi="Arial" w:cs="Arial"/>
          <w:sz w:val="20"/>
          <w:szCs w:val="20"/>
        </w:rPr>
        <w:t xml:space="preserve"> </w:t>
      </w:r>
      <w:r w:rsidRPr="000B1410">
        <w:rPr>
          <w:rFonts w:ascii="Arial" w:hAnsi="Arial" w:cs="Arial"/>
          <w:sz w:val="20"/>
          <w:szCs w:val="20"/>
        </w:rPr>
        <w:t xml:space="preserve">Služby </w:t>
      </w:r>
      <w:r w:rsidR="003E5D72" w:rsidRPr="000B1410">
        <w:rPr>
          <w:rFonts w:ascii="Arial" w:hAnsi="Arial" w:cs="Arial"/>
          <w:sz w:val="20"/>
          <w:szCs w:val="20"/>
        </w:rPr>
        <w:t xml:space="preserve">vymezené předmětem plnění prostřednictvím stabilního stálého týmu odborníků řízeného Ředitelem týmu systémové integrace. </w:t>
      </w:r>
      <w:r w:rsidR="0027004F" w:rsidRPr="000B1410">
        <w:rPr>
          <w:rFonts w:ascii="Arial" w:hAnsi="Arial" w:cs="Arial"/>
          <w:sz w:val="20"/>
          <w:szCs w:val="20"/>
        </w:rPr>
        <w:t>Jak p</w:t>
      </w:r>
      <w:r w:rsidR="003E5D72" w:rsidRPr="000B1410">
        <w:rPr>
          <w:rFonts w:ascii="Arial" w:hAnsi="Arial" w:cs="Arial"/>
          <w:sz w:val="20"/>
          <w:szCs w:val="20"/>
        </w:rPr>
        <w:t>ro MPSV</w:t>
      </w:r>
      <w:r w:rsidR="00405F9E" w:rsidRPr="000B1410">
        <w:rPr>
          <w:rFonts w:ascii="Arial" w:hAnsi="Arial" w:cs="Arial"/>
          <w:sz w:val="20"/>
          <w:szCs w:val="20"/>
        </w:rPr>
        <w:t xml:space="preserve"> včetně ÚP</w:t>
      </w:r>
      <w:r w:rsidR="00F835F5" w:rsidRPr="000B1410">
        <w:rPr>
          <w:rFonts w:ascii="Arial" w:hAnsi="Arial" w:cs="Arial"/>
          <w:sz w:val="20"/>
          <w:szCs w:val="20"/>
        </w:rPr>
        <w:t xml:space="preserve"> a SÚIP</w:t>
      </w:r>
      <w:r w:rsidR="0027004F" w:rsidRPr="000B1410">
        <w:rPr>
          <w:rFonts w:ascii="Arial" w:hAnsi="Arial" w:cs="Arial"/>
          <w:sz w:val="20"/>
          <w:szCs w:val="20"/>
        </w:rPr>
        <w:t xml:space="preserve">, tak pro </w:t>
      </w:r>
      <w:r w:rsidR="009F7892" w:rsidRPr="000B1410">
        <w:rPr>
          <w:rFonts w:ascii="Arial" w:hAnsi="Arial" w:cs="Arial"/>
          <w:sz w:val="20"/>
          <w:szCs w:val="20"/>
        </w:rPr>
        <w:t>ČSSZ bude</w:t>
      </w:r>
      <w:r w:rsidR="003E5D72" w:rsidRPr="000B1410">
        <w:rPr>
          <w:rFonts w:ascii="Arial" w:hAnsi="Arial" w:cs="Arial"/>
          <w:sz w:val="20"/>
          <w:szCs w:val="20"/>
        </w:rPr>
        <w:t xml:space="preserve"> vytvořen samostatný tým</w:t>
      </w:r>
      <w:r w:rsidR="00405F9E" w:rsidRPr="000B1410">
        <w:rPr>
          <w:rFonts w:ascii="Arial" w:hAnsi="Arial" w:cs="Arial"/>
          <w:sz w:val="20"/>
          <w:szCs w:val="20"/>
        </w:rPr>
        <w:t xml:space="preserve"> SI</w:t>
      </w:r>
      <w:r w:rsidR="003E5D72" w:rsidRPr="000B1410">
        <w:rPr>
          <w:rFonts w:ascii="Arial" w:hAnsi="Arial" w:cs="Arial"/>
          <w:sz w:val="20"/>
          <w:szCs w:val="20"/>
        </w:rPr>
        <w:t xml:space="preserve"> zajišťující výše uvedené oblasti </w:t>
      </w:r>
      <w:r w:rsidR="00405F9E" w:rsidRPr="000B1410">
        <w:rPr>
          <w:rFonts w:ascii="Arial" w:hAnsi="Arial" w:cs="Arial"/>
          <w:sz w:val="20"/>
          <w:szCs w:val="20"/>
        </w:rPr>
        <w:t xml:space="preserve">1-5 </w:t>
      </w:r>
      <w:r w:rsidR="003E5D72" w:rsidRPr="000B1410">
        <w:rPr>
          <w:rFonts w:ascii="Arial" w:hAnsi="Arial" w:cs="Arial"/>
          <w:sz w:val="20"/>
          <w:szCs w:val="20"/>
        </w:rPr>
        <w:t xml:space="preserve">systémové integrace a nad těmito týmy bude vytvořen tým Rezortní integrace řízen Ředitelem týmu systémové integrace. </w:t>
      </w:r>
    </w:p>
    <w:p w14:paraId="40F9BDAB" w14:textId="4195400F" w:rsidR="003E5D72" w:rsidRPr="000B1410" w:rsidRDefault="003E5D72" w:rsidP="00405F9E">
      <w:pPr>
        <w:ind w:firstLine="0"/>
        <w:jc w:val="both"/>
        <w:rPr>
          <w:rFonts w:ascii="Arial" w:hAnsi="Arial" w:cs="Arial"/>
          <w:sz w:val="20"/>
          <w:szCs w:val="20"/>
        </w:rPr>
      </w:pPr>
      <w:r w:rsidRPr="000B1410">
        <w:rPr>
          <w:rFonts w:ascii="Arial" w:hAnsi="Arial" w:cs="Arial"/>
          <w:sz w:val="20"/>
          <w:szCs w:val="20"/>
        </w:rPr>
        <w:t>Zadavatel předpokládá následnou alokaci zdrojů rozdělenou do jednotlivých týmů a požadovaných rolí</w:t>
      </w:r>
      <w:r w:rsidR="00A16980">
        <w:rPr>
          <w:rFonts w:ascii="Arial" w:hAnsi="Arial" w:cs="Arial"/>
          <w:sz w:val="20"/>
          <w:szCs w:val="20"/>
        </w:rPr>
        <w:t>, kterou v souladu s odst. 4.6 Smlouvy definuje jako alokaci minimální</w:t>
      </w:r>
      <w:r w:rsidR="00405F9E" w:rsidRPr="000B1410">
        <w:rPr>
          <w:rFonts w:ascii="Arial" w:hAnsi="Arial" w:cs="Arial"/>
          <w:sz w:val="20"/>
          <w:szCs w:val="20"/>
        </w:rPr>
        <w:t xml:space="preserve"> (</w:t>
      </w:r>
      <w:r w:rsidR="00D805CB" w:rsidRPr="000B1410">
        <w:rPr>
          <w:rFonts w:ascii="Arial" w:hAnsi="Arial" w:cs="Arial"/>
          <w:sz w:val="20"/>
          <w:szCs w:val="20"/>
        </w:rPr>
        <w:t xml:space="preserve">popis rolí je uveden </w:t>
      </w:r>
      <w:r w:rsidR="001D2767" w:rsidRPr="000B1410">
        <w:rPr>
          <w:rFonts w:ascii="Arial" w:hAnsi="Arial" w:cs="Arial"/>
          <w:sz w:val="20"/>
          <w:szCs w:val="20"/>
        </w:rPr>
        <w:t>níže</w:t>
      </w:r>
      <w:r w:rsidR="00D805CB" w:rsidRPr="000B1410">
        <w:rPr>
          <w:rFonts w:ascii="Arial" w:hAnsi="Arial" w:cs="Arial"/>
          <w:sz w:val="20"/>
          <w:szCs w:val="20"/>
        </w:rPr>
        <w:t>)</w:t>
      </w:r>
      <w:r w:rsidR="004C2DCB" w:rsidRPr="000B1410">
        <w:rPr>
          <w:rFonts w:ascii="Arial" w:hAnsi="Arial" w:cs="Arial"/>
          <w:sz w:val="20"/>
          <w:szCs w:val="20"/>
        </w:rPr>
        <w:t>:</w:t>
      </w:r>
    </w:p>
    <w:p w14:paraId="40F9BDAC" w14:textId="77777777" w:rsidR="003E5D72" w:rsidRPr="000B1410" w:rsidRDefault="003E5D72" w:rsidP="003E5D72">
      <w:pPr>
        <w:rPr>
          <w:rFonts w:ascii="Arial" w:hAnsi="Arial" w:cs="Arial"/>
          <w:sz w:val="20"/>
          <w:szCs w:val="20"/>
        </w:rPr>
      </w:pPr>
    </w:p>
    <w:tbl>
      <w:tblPr>
        <w:tblpPr w:leftFromText="141" w:rightFromText="141" w:vertAnchor="text" w:tblpX="55" w:tblpY="1"/>
        <w:tblOverlap w:val="never"/>
        <w:tblW w:w="8240" w:type="dxa"/>
        <w:tblCellMar>
          <w:left w:w="70" w:type="dxa"/>
          <w:right w:w="70" w:type="dxa"/>
        </w:tblCellMar>
        <w:tblLook w:val="04A0" w:firstRow="1" w:lastRow="0" w:firstColumn="1" w:lastColumn="0" w:noHBand="0" w:noVBand="1"/>
      </w:tblPr>
      <w:tblGrid>
        <w:gridCol w:w="3440"/>
        <w:gridCol w:w="986"/>
        <w:gridCol w:w="921"/>
        <w:gridCol w:w="921"/>
        <w:gridCol w:w="986"/>
        <w:gridCol w:w="986"/>
      </w:tblGrid>
      <w:tr w:rsidR="00405F9E" w:rsidRPr="000B1410" w14:paraId="40F9BDAF" w14:textId="77777777" w:rsidTr="00B21559">
        <w:trPr>
          <w:trHeight w:val="300"/>
        </w:trPr>
        <w:tc>
          <w:tcPr>
            <w:tcW w:w="3440" w:type="dxa"/>
            <w:vMerge w:val="restart"/>
            <w:tcBorders>
              <w:top w:val="single" w:sz="8" w:space="0" w:color="auto"/>
              <w:left w:val="single" w:sz="8" w:space="0" w:color="auto"/>
              <w:bottom w:val="nil"/>
              <w:right w:val="single" w:sz="4" w:space="0" w:color="auto"/>
            </w:tcBorders>
            <w:shd w:val="clear" w:color="000000" w:fill="FFFF00"/>
            <w:noWrap/>
            <w:vAlign w:val="bottom"/>
            <w:hideMark/>
          </w:tcPr>
          <w:p w14:paraId="40F9BDAD" w14:textId="77777777" w:rsidR="00405F9E" w:rsidRPr="000B1410" w:rsidRDefault="006F1D24" w:rsidP="00B21559">
            <w:pPr>
              <w:ind w:firstLine="0"/>
              <w:jc w:val="center"/>
              <w:rPr>
                <w:rFonts w:ascii="Arial" w:hAnsi="Arial" w:cs="Arial"/>
                <w:b/>
                <w:sz w:val="20"/>
                <w:szCs w:val="20"/>
              </w:rPr>
            </w:pPr>
            <w:r w:rsidRPr="000B1410">
              <w:rPr>
                <w:rFonts w:ascii="Arial" w:hAnsi="Arial" w:cs="Arial"/>
                <w:b/>
                <w:sz w:val="20"/>
                <w:szCs w:val="20"/>
              </w:rPr>
              <w:t>R</w:t>
            </w:r>
            <w:r w:rsidR="00405F9E" w:rsidRPr="000B1410">
              <w:rPr>
                <w:rFonts w:ascii="Arial" w:hAnsi="Arial" w:cs="Arial"/>
                <w:b/>
                <w:sz w:val="20"/>
                <w:szCs w:val="20"/>
              </w:rPr>
              <w:t>ole</w:t>
            </w:r>
          </w:p>
        </w:tc>
        <w:tc>
          <w:tcPr>
            <w:tcW w:w="4800" w:type="dxa"/>
            <w:gridSpan w:val="5"/>
            <w:tcBorders>
              <w:top w:val="single" w:sz="8" w:space="0" w:color="auto"/>
              <w:left w:val="nil"/>
              <w:bottom w:val="single" w:sz="4" w:space="0" w:color="auto"/>
              <w:right w:val="single" w:sz="8" w:space="0" w:color="000000"/>
            </w:tcBorders>
            <w:shd w:val="clear" w:color="000000" w:fill="FFFF00"/>
            <w:noWrap/>
            <w:vAlign w:val="bottom"/>
            <w:hideMark/>
          </w:tcPr>
          <w:p w14:paraId="40F9BDAE" w14:textId="77777777" w:rsidR="00405F9E" w:rsidRPr="000B1410" w:rsidRDefault="006F1D24" w:rsidP="00B21559">
            <w:pPr>
              <w:ind w:firstLine="0"/>
              <w:jc w:val="center"/>
              <w:rPr>
                <w:rFonts w:ascii="Arial" w:hAnsi="Arial" w:cs="Arial"/>
                <w:b/>
                <w:sz w:val="20"/>
                <w:szCs w:val="20"/>
              </w:rPr>
            </w:pPr>
            <w:r w:rsidRPr="000B1410">
              <w:rPr>
                <w:rFonts w:ascii="Arial" w:hAnsi="Arial" w:cs="Arial"/>
                <w:b/>
                <w:sz w:val="20"/>
                <w:szCs w:val="20"/>
              </w:rPr>
              <w:t>M</w:t>
            </w:r>
            <w:r w:rsidR="00405F9E" w:rsidRPr="000B1410">
              <w:rPr>
                <w:rFonts w:ascii="Arial" w:hAnsi="Arial" w:cs="Arial"/>
                <w:b/>
                <w:sz w:val="20"/>
                <w:szCs w:val="20"/>
              </w:rPr>
              <w:t>ěsíční vytížení FTE</w:t>
            </w:r>
          </w:p>
        </w:tc>
      </w:tr>
      <w:tr w:rsidR="00405F9E" w:rsidRPr="000B1410" w14:paraId="40F9BDB6" w14:textId="77777777" w:rsidTr="00B21559">
        <w:trPr>
          <w:trHeight w:val="315"/>
        </w:trPr>
        <w:tc>
          <w:tcPr>
            <w:tcW w:w="3440" w:type="dxa"/>
            <w:vMerge/>
            <w:tcBorders>
              <w:top w:val="single" w:sz="8" w:space="0" w:color="auto"/>
              <w:left w:val="single" w:sz="8" w:space="0" w:color="auto"/>
              <w:bottom w:val="nil"/>
              <w:right w:val="single" w:sz="4" w:space="0" w:color="auto"/>
            </w:tcBorders>
            <w:vAlign w:val="center"/>
            <w:hideMark/>
          </w:tcPr>
          <w:p w14:paraId="40F9BDB0" w14:textId="77777777" w:rsidR="00405F9E" w:rsidRPr="000B1410" w:rsidRDefault="00405F9E" w:rsidP="00B21559">
            <w:pPr>
              <w:ind w:firstLine="0"/>
              <w:rPr>
                <w:rFonts w:ascii="Arial" w:hAnsi="Arial" w:cs="Arial"/>
                <w:b/>
                <w:sz w:val="20"/>
                <w:szCs w:val="20"/>
              </w:rPr>
            </w:pPr>
          </w:p>
        </w:tc>
        <w:tc>
          <w:tcPr>
            <w:tcW w:w="986" w:type="dxa"/>
            <w:tcBorders>
              <w:top w:val="nil"/>
              <w:left w:val="nil"/>
              <w:bottom w:val="nil"/>
              <w:right w:val="single" w:sz="4" w:space="0" w:color="auto"/>
            </w:tcBorders>
            <w:shd w:val="clear" w:color="000000" w:fill="FFFF00"/>
            <w:noWrap/>
            <w:vAlign w:val="bottom"/>
            <w:hideMark/>
          </w:tcPr>
          <w:p w14:paraId="40F9BDB1"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 1</w:t>
            </w:r>
          </w:p>
        </w:tc>
        <w:tc>
          <w:tcPr>
            <w:tcW w:w="921" w:type="dxa"/>
            <w:tcBorders>
              <w:top w:val="nil"/>
              <w:left w:val="nil"/>
              <w:bottom w:val="nil"/>
              <w:right w:val="single" w:sz="4" w:space="0" w:color="auto"/>
            </w:tcBorders>
            <w:shd w:val="clear" w:color="000000" w:fill="FFFF00"/>
            <w:noWrap/>
            <w:vAlign w:val="bottom"/>
            <w:hideMark/>
          </w:tcPr>
          <w:p w14:paraId="40F9BDB2"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oblast2</w:t>
            </w:r>
          </w:p>
        </w:tc>
        <w:tc>
          <w:tcPr>
            <w:tcW w:w="921" w:type="dxa"/>
            <w:tcBorders>
              <w:top w:val="nil"/>
              <w:left w:val="nil"/>
              <w:bottom w:val="nil"/>
              <w:right w:val="single" w:sz="4" w:space="0" w:color="auto"/>
            </w:tcBorders>
            <w:shd w:val="clear" w:color="000000" w:fill="FFFF00"/>
            <w:noWrap/>
            <w:vAlign w:val="bottom"/>
            <w:hideMark/>
          </w:tcPr>
          <w:p w14:paraId="40F9BDB3"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oblast3</w:t>
            </w:r>
          </w:p>
        </w:tc>
        <w:tc>
          <w:tcPr>
            <w:tcW w:w="986" w:type="dxa"/>
            <w:tcBorders>
              <w:top w:val="nil"/>
              <w:left w:val="nil"/>
              <w:bottom w:val="nil"/>
              <w:right w:val="single" w:sz="4" w:space="0" w:color="auto"/>
            </w:tcBorders>
            <w:shd w:val="clear" w:color="000000" w:fill="FFFF00"/>
            <w:noWrap/>
            <w:vAlign w:val="bottom"/>
            <w:hideMark/>
          </w:tcPr>
          <w:p w14:paraId="40F9BDB4"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 4</w:t>
            </w:r>
          </w:p>
        </w:tc>
        <w:tc>
          <w:tcPr>
            <w:tcW w:w="986" w:type="dxa"/>
            <w:tcBorders>
              <w:top w:val="nil"/>
              <w:left w:val="nil"/>
              <w:bottom w:val="nil"/>
              <w:right w:val="single" w:sz="8" w:space="0" w:color="auto"/>
            </w:tcBorders>
            <w:shd w:val="clear" w:color="000000" w:fill="FFFF00"/>
            <w:noWrap/>
            <w:vAlign w:val="bottom"/>
            <w:hideMark/>
          </w:tcPr>
          <w:p w14:paraId="40F9BDB5" w14:textId="77777777" w:rsidR="00405F9E" w:rsidRPr="000B1410" w:rsidRDefault="00405F9E" w:rsidP="00B21559">
            <w:pPr>
              <w:ind w:firstLine="0"/>
              <w:rPr>
                <w:rFonts w:ascii="Arial" w:hAnsi="Arial" w:cs="Arial"/>
                <w:b/>
                <w:sz w:val="20"/>
                <w:szCs w:val="20"/>
              </w:rPr>
            </w:pPr>
            <w:r w:rsidRPr="000B1410">
              <w:rPr>
                <w:rFonts w:ascii="Arial" w:hAnsi="Arial" w:cs="Arial"/>
                <w:b/>
                <w:sz w:val="20"/>
                <w:szCs w:val="20"/>
              </w:rPr>
              <w:t>oblast 5</w:t>
            </w:r>
          </w:p>
        </w:tc>
      </w:tr>
      <w:tr w:rsidR="00405F9E" w:rsidRPr="000B1410" w14:paraId="40F9BDB8" w14:textId="77777777" w:rsidTr="00B21559">
        <w:trPr>
          <w:trHeight w:val="300"/>
        </w:trPr>
        <w:tc>
          <w:tcPr>
            <w:tcW w:w="824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0F9BDB7" w14:textId="77777777" w:rsidR="00405F9E" w:rsidRPr="000B1410" w:rsidRDefault="000744AF" w:rsidP="00B21559">
            <w:pPr>
              <w:ind w:firstLine="0"/>
              <w:jc w:val="center"/>
              <w:rPr>
                <w:rFonts w:ascii="Arial" w:eastAsia="Times New Roman" w:hAnsi="Arial" w:cs="Arial"/>
                <w:b/>
                <w:bCs/>
                <w:color w:val="000000"/>
                <w:sz w:val="20"/>
                <w:szCs w:val="20"/>
              </w:rPr>
            </w:pPr>
            <w:r w:rsidRPr="000B1410">
              <w:rPr>
                <w:rFonts w:ascii="Arial" w:eastAsia="Times New Roman" w:hAnsi="Arial" w:cs="Arial"/>
                <w:b/>
                <w:bCs/>
                <w:color w:val="000000"/>
                <w:sz w:val="20"/>
                <w:szCs w:val="20"/>
              </w:rPr>
              <w:t>Res</w:t>
            </w:r>
            <w:r w:rsidR="00405F9E" w:rsidRPr="000B1410">
              <w:rPr>
                <w:rFonts w:ascii="Arial" w:eastAsia="Times New Roman" w:hAnsi="Arial" w:cs="Arial"/>
                <w:b/>
                <w:bCs/>
                <w:color w:val="000000"/>
                <w:sz w:val="20"/>
                <w:szCs w:val="20"/>
              </w:rPr>
              <w:t>ortní integrace</w:t>
            </w:r>
          </w:p>
        </w:tc>
      </w:tr>
      <w:tr w:rsidR="00405F9E" w:rsidRPr="000B1410" w14:paraId="40F9BDBF"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B9"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 xml:space="preserve">Ředitel týmu </w:t>
            </w:r>
            <w:r w:rsidR="00374138" w:rsidRPr="000B1410">
              <w:rPr>
                <w:rFonts w:ascii="Arial" w:eastAsia="Times New Roman" w:hAnsi="Arial" w:cs="Arial"/>
                <w:color w:val="000000"/>
                <w:sz w:val="20"/>
                <w:szCs w:val="20"/>
              </w:rPr>
              <w:t>s</w:t>
            </w:r>
            <w:r w:rsidRPr="000B1410">
              <w:rPr>
                <w:rFonts w:ascii="Arial" w:eastAsia="Times New Roman" w:hAnsi="Arial" w:cs="Arial"/>
                <w:color w:val="000000"/>
                <w:sz w:val="20"/>
                <w:szCs w:val="20"/>
              </w:rPr>
              <w:t>ystémové integrace</w:t>
            </w:r>
          </w:p>
        </w:tc>
        <w:tc>
          <w:tcPr>
            <w:tcW w:w="986" w:type="dxa"/>
            <w:tcBorders>
              <w:top w:val="nil"/>
              <w:left w:val="nil"/>
              <w:bottom w:val="single" w:sz="4" w:space="0" w:color="auto"/>
              <w:right w:val="single" w:sz="4" w:space="0" w:color="auto"/>
            </w:tcBorders>
            <w:shd w:val="clear" w:color="auto" w:fill="auto"/>
            <w:noWrap/>
            <w:vAlign w:val="bottom"/>
            <w:hideMark/>
          </w:tcPr>
          <w:p w14:paraId="40F9BDBA"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BB"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BC"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hideMark/>
          </w:tcPr>
          <w:p w14:paraId="40F9BDBD"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BE"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405F9E" w:rsidRPr="000B1410" w14:paraId="40F9BDC6"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C0" w14:textId="77777777" w:rsidR="00405F9E" w:rsidRPr="000B1410" w:rsidRDefault="00405F9E" w:rsidP="00B21559">
            <w:pPr>
              <w:ind w:firstLine="0"/>
              <w:rPr>
                <w:rFonts w:ascii="Arial" w:eastAsia="Times New Roman" w:hAnsi="Arial" w:cs="Arial"/>
                <w:color w:val="000000"/>
                <w:sz w:val="20"/>
                <w:szCs w:val="20"/>
              </w:rPr>
            </w:pPr>
            <w:proofErr w:type="spellStart"/>
            <w:r w:rsidRPr="000B1410">
              <w:rPr>
                <w:rFonts w:ascii="Arial" w:eastAsia="Times New Roman" w:hAnsi="Arial" w:cs="Arial"/>
                <w:color w:val="000000"/>
                <w:sz w:val="20"/>
                <w:szCs w:val="20"/>
              </w:rPr>
              <w:t>Enterprise</w:t>
            </w:r>
            <w:proofErr w:type="spellEnd"/>
            <w:r w:rsidRPr="000B1410">
              <w:rPr>
                <w:rFonts w:ascii="Arial" w:eastAsia="Times New Roman" w:hAnsi="Arial" w:cs="Arial"/>
                <w:color w:val="000000"/>
                <w:sz w:val="20"/>
                <w:szCs w:val="20"/>
              </w:rPr>
              <w:t xml:space="preserve"> architekt</w:t>
            </w:r>
          </w:p>
        </w:tc>
        <w:tc>
          <w:tcPr>
            <w:tcW w:w="986" w:type="dxa"/>
            <w:tcBorders>
              <w:top w:val="nil"/>
              <w:left w:val="nil"/>
              <w:bottom w:val="single" w:sz="4" w:space="0" w:color="auto"/>
              <w:right w:val="single" w:sz="8" w:space="0" w:color="auto"/>
            </w:tcBorders>
            <w:shd w:val="clear" w:color="auto" w:fill="auto"/>
            <w:noWrap/>
            <w:vAlign w:val="bottom"/>
            <w:hideMark/>
          </w:tcPr>
          <w:p w14:paraId="40F9BDC1"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c>
          <w:tcPr>
            <w:tcW w:w="921" w:type="dxa"/>
            <w:tcBorders>
              <w:top w:val="nil"/>
              <w:left w:val="single" w:sz="4" w:space="0" w:color="auto"/>
              <w:bottom w:val="single" w:sz="4" w:space="0" w:color="auto"/>
              <w:right w:val="single" w:sz="4" w:space="0" w:color="auto"/>
            </w:tcBorders>
            <w:shd w:val="clear" w:color="auto" w:fill="auto"/>
            <w:noWrap/>
            <w:vAlign w:val="bottom"/>
            <w:hideMark/>
          </w:tcPr>
          <w:p w14:paraId="40F9BDC2"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C3"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4" w:space="0" w:color="auto"/>
            </w:tcBorders>
            <w:shd w:val="clear" w:color="auto" w:fill="auto"/>
            <w:noWrap/>
            <w:vAlign w:val="bottom"/>
            <w:hideMark/>
          </w:tcPr>
          <w:p w14:paraId="40F9BDC4"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hideMark/>
          </w:tcPr>
          <w:p w14:paraId="40F9BDC5"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DCD"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C7" w14:textId="46988428" w:rsidR="00405F9E" w:rsidRPr="000B1410" w:rsidRDefault="00405F9E" w:rsidP="0020570B">
            <w:pPr>
              <w:ind w:firstLine="0"/>
              <w:rPr>
                <w:rFonts w:ascii="Arial" w:eastAsia="Times New Roman" w:hAnsi="Arial" w:cs="Arial"/>
                <w:color w:val="000000"/>
                <w:sz w:val="20"/>
                <w:szCs w:val="20"/>
              </w:rPr>
            </w:pPr>
            <w:del w:id="239" w:author="Autor">
              <w:r w:rsidRPr="000B1410">
                <w:rPr>
                  <w:rFonts w:ascii="Arial" w:eastAsia="Times New Roman" w:hAnsi="Arial" w:cs="Arial"/>
                  <w:color w:val="000000"/>
                  <w:sz w:val="20"/>
                  <w:szCs w:val="20"/>
                </w:rPr>
                <w:delText>Architekt</w:delText>
              </w:r>
            </w:del>
            <w:ins w:id="240" w:author="Autor">
              <w:r w:rsidR="0020570B">
                <w:rPr>
                  <w:rFonts w:ascii="Arial" w:eastAsia="Times New Roman" w:hAnsi="Arial" w:cs="Arial"/>
                  <w:color w:val="000000"/>
                  <w:sz w:val="20"/>
                  <w:szCs w:val="20"/>
                </w:rPr>
                <w:t>Manažer</w:t>
              </w:r>
            </w:ins>
            <w:r w:rsidRPr="000B1410">
              <w:rPr>
                <w:rFonts w:ascii="Arial" w:eastAsia="Times New Roman" w:hAnsi="Arial" w:cs="Arial"/>
                <w:color w:val="000000"/>
                <w:sz w:val="20"/>
                <w:szCs w:val="20"/>
              </w:rPr>
              <w:t xml:space="preserve"> kybernetické bezpečnosti</w:t>
            </w:r>
          </w:p>
        </w:tc>
        <w:tc>
          <w:tcPr>
            <w:tcW w:w="986" w:type="dxa"/>
            <w:tcBorders>
              <w:top w:val="nil"/>
              <w:left w:val="nil"/>
              <w:bottom w:val="single" w:sz="4" w:space="0" w:color="auto"/>
              <w:right w:val="single" w:sz="4" w:space="0" w:color="auto"/>
            </w:tcBorders>
            <w:shd w:val="clear" w:color="auto" w:fill="auto"/>
            <w:noWrap/>
            <w:vAlign w:val="bottom"/>
            <w:hideMark/>
          </w:tcPr>
          <w:p w14:paraId="40F9BDC8"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C9"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DCA"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4" w:space="0" w:color="auto"/>
            </w:tcBorders>
            <w:shd w:val="clear" w:color="auto" w:fill="auto"/>
            <w:noWrap/>
            <w:vAlign w:val="bottom"/>
            <w:hideMark/>
          </w:tcPr>
          <w:p w14:paraId="40F9BDCB"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hideMark/>
          </w:tcPr>
          <w:p w14:paraId="40F9BDCC"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r>
      <w:tr w:rsidR="00405F9E" w:rsidRPr="000B1410" w14:paraId="40F9BDD4"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CE"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Manažer kvality</w:t>
            </w:r>
          </w:p>
        </w:tc>
        <w:tc>
          <w:tcPr>
            <w:tcW w:w="986" w:type="dxa"/>
            <w:tcBorders>
              <w:top w:val="nil"/>
              <w:left w:val="nil"/>
              <w:bottom w:val="single" w:sz="4" w:space="0" w:color="auto"/>
              <w:right w:val="single" w:sz="4" w:space="0" w:color="auto"/>
            </w:tcBorders>
            <w:shd w:val="clear" w:color="auto" w:fill="auto"/>
            <w:noWrap/>
            <w:vAlign w:val="bottom"/>
            <w:hideMark/>
          </w:tcPr>
          <w:p w14:paraId="40F9BDCF"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DD0"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DD1"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D2"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c>
          <w:tcPr>
            <w:tcW w:w="986" w:type="dxa"/>
            <w:tcBorders>
              <w:top w:val="nil"/>
              <w:left w:val="single" w:sz="4" w:space="0" w:color="auto"/>
              <w:bottom w:val="single" w:sz="4" w:space="0" w:color="auto"/>
              <w:right w:val="single" w:sz="8" w:space="0" w:color="auto"/>
            </w:tcBorders>
            <w:shd w:val="clear" w:color="auto" w:fill="auto"/>
            <w:noWrap/>
            <w:vAlign w:val="bottom"/>
            <w:hideMark/>
          </w:tcPr>
          <w:p w14:paraId="40F9BDD3"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DDB"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D5" w14:textId="6C09CDF8"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Analytik legislativních dopadů</w:t>
            </w:r>
            <w:r w:rsidR="00853A03">
              <w:rPr>
                <w:rFonts w:ascii="Arial" w:eastAsia="Times New Roman" w:hAnsi="Arial" w:cs="Arial"/>
                <w:color w:val="000000"/>
                <w:sz w:val="20"/>
                <w:szCs w:val="20"/>
              </w:rPr>
              <w:t xml:space="preserve"> na funkci systému</w:t>
            </w:r>
          </w:p>
        </w:tc>
        <w:tc>
          <w:tcPr>
            <w:tcW w:w="986" w:type="dxa"/>
            <w:tcBorders>
              <w:top w:val="nil"/>
              <w:left w:val="nil"/>
              <w:bottom w:val="single" w:sz="4" w:space="0" w:color="auto"/>
              <w:right w:val="single" w:sz="4" w:space="0" w:color="auto"/>
            </w:tcBorders>
            <w:shd w:val="clear" w:color="auto" w:fill="auto"/>
            <w:noWrap/>
            <w:vAlign w:val="bottom"/>
            <w:hideMark/>
          </w:tcPr>
          <w:p w14:paraId="40F9BDD6"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D7"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D8"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hideMark/>
          </w:tcPr>
          <w:p w14:paraId="40F9BDD9"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DA"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405F9E" w:rsidRPr="000B1410" w14:paraId="40F9BDE2" w14:textId="77777777" w:rsidTr="00B21559">
        <w:trPr>
          <w:trHeight w:val="315"/>
        </w:trPr>
        <w:tc>
          <w:tcPr>
            <w:tcW w:w="3440" w:type="dxa"/>
            <w:tcBorders>
              <w:top w:val="nil"/>
              <w:left w:val="single" w:sz="8" w:space="0" w:color="auto"/>
              <w:bottom w:val="single" w:sz="8" w:space="0" w:color="auto"/>
              <w:right w:val="single" w:sz="4" w:space="0" w:color="auto"/>
            </w:tcBorders>
            <w:shd w:val="clear" w:color="auto" w:fill="auto"/>
            <w:noWrap/>
            <w:vAlign w:val="bottom"/>
            <w:hideMark/>
          </w:tcPr>
          <w:p w14:paraId="40F9BDDC"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w:t>
            </w:r>
            <w:r w:rsidR="00336663" w:rsidRPr="000B1410">
              <w:rPr>
                <w:rFonts w:ascii="Arial" w:eastAsia="Times New Roman" w:hAnsi="Arial" w:cs="Arial"/>
                <w:color w:val="000000"/>
                <w:sz w:val="20"/>
                <w:szCs w:val="20"/>
              </w:rPr>
              <w:t>d</w:t>
            </w:r>
            <w:r w:rsidRPr="000B1410">
              <w:rPr>
                <w:rFonts w:ascii="Arial" w:eastAsia="Times New Roman" w:hAnsi="Arial" w:cs="Arial"/>
                <w:color w:val="000000"/>
                <w:sz w:val="20"/>
                <w:szCs w:val="20"/>
              </w:rPr>
              <w:t>ministrátor a dokumentarista</w:t>
            </w:r>
          </w:p>
        </w:tc>
        <w:tc>
          <w:tcPr>
            <w:tcW w:w="986" w:type="dxa"/>
            <w:tcBorders>
              <w:top w:val="nil"/>
              <w:left w:val="nil"/>
              <w:bottom w:val="single" w:sz="8" w:space="0" w:color="auto"/>
              <w:right w:val="single" w:sz="4" w:space="0" w:color="auto"/>
            </w:tcBorders>
            <w:shd w:val="clear" w:color="auto" w:fill="auto"/>
            <w:noWrap/>
            <w:vAlign w:val="bottom"/>
            <w:hideMark/>
          </w:tcPr>
          <w:p w14:paraId="40F9BDDD"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8" w:space="0" w:color="auto"/>
              <w:right w:val="single" w:sz="4" w:space="0" w:color="auto"/>
            </w:tcBorders>
            <w:shd w:val="clear" w:color="auto" w:fill="auto"/>
            <w:noWrap/>
            <w:vAlign w:val="bottom"/>
            <w:hideMark/>
          </w:tcPr>
          <w:p w14:paraId="40F9BDDE"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8" w:space="0" w:color="auto"/>
              <w:right w:val="single" w:sz="4" w:space="0" w:color="auto"/>
            </w:tcBorders>
            <w:shd w:val="clear" w:color="auto" w:fill="auto"/>
            <w:noWrap/>
            <w:vAlign w:val="bottom"/>
            <w:hideMark/>
          </w:tcPr>
          <w:p w14:paraId="40F9BDDF"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8" w:space="0" w:color="auto"/>
              <w:right w:val="single" w:sz="4" w:space="0" w:color="auto"/>
            </w:tcBorders>
            <w:shd w:val="clear" w:color="auto" w:fill="auto"/>
            <w:noWrap/>
            <w:vAlign w:val="bottom"/>
            <w:hideMark/>
          </w:tcPr>
          <w:p w14:paraId="40F9BDE0"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8" w:space="0" w:color="auto"/>
              <w:right w:val="single" w:sz="8" w:space="0" w:color="auto"/>
            </w:tcBorders>
            <w:shd w:val="clear" w:color="auto" w:fill="auto"/>
            <w:noWrap/>
            <w:vAlign w:val="bottom"/>
            <w:hideMark/>
          </w:tcPr>
          <w:p w14:paraId="40F9BDE1"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405F9E" w:rsidRPr="000B1410" w14:paraId="40F9BDE4" w14:textId="77777777" w:rsidTr="00B21559">
        <w:trPr>
          <w:trHeight w:val="300"/>
        </w:trPr>
        <w:tc>
          <w:tcPr>
            <w:tcW w:w="824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0F9BDE3" w14:textId="77777777" w:rsidR="00405F9E" w:rsidRPr="000B1410" w:rsidRDefault="00405F9E" w:rsidP="00B21559">
            <w:pPr>
              <w:ind w:firstLine="0"/>
              <w:jc w:val="center"/>
              <w:rPr>
                <w:rFonts w:ascii="Arial" w:eastAsia="Times New Roman" w:hAnsi="Arial" w:cs="Arial"/>
                <w:b/>
                <w:bCs/>
                <w:color w:val="000000"/>
                <w:sz w:val="20"/>
                <w:szCs w:val="20"/>
              </w:rPr>
            </w:pPr>
            <w:r w:rsidRPr="000B1410">
              <w:rPr>
                <w:rFonts w:ascii="Arial" w:eastAsia="Times New Roman" w:hAnsi="Arial" w:cs="Arial"/>
                <w:b/>
                <w:bCs/>
                <w:color w:val="000000"/>
                <w:sz w:val="20"/>
                <w:szCs w:val="20"/>
              </w:rPr>
              <w:t xml:space="preserve">MPSV </w:t>
            </w:r>
            <w:r w:rsidR="00F835F5" w:rsidRPr="000B1410">
              <w:rPr>
                <w:rFonts w:ascii="Arial" w:eastAsia="Times New Roman" w:hAnsi="Arial" w:cs="Arial"/>
                <w:b/>
                <w:bCs/>
                <w:color w:val="000000"/>
                <w:sz w:val="20"/>
                <w:szCs w:val="20"/>
              </w:rPr>
              <w:t>–</w:t>
            </w:r>
            <w:r w:rsidRPr="000B1410">
              <w:rPr>
                <w:rFonts w:ascii="Arial" w:eastAsia="Times New Roman" w:hAnsi="Arial" w:cs="Arial"/>
                <w:b/>
                <w:bCs/>
                <w:color w:val="000000"/>
                <w:sz w:val="20"/>
                <w:szCs w:val="20"/>
              </w:rPr>
              <w:t xml:space="preserve"> ÚP</w:t>
            </w:r>
            <w:r w:rsidR="00F835F5" w:rsidRPr="000B1410">
              <w:rPr>
                <w:rFonts w:ascii="Arial" w:eastAsia="Times New Roman" w:hAnsi="Arial" w:cs="Arial"/>
                <w:b/>
                <w:bCs/>
                <w:color w:val="000000"/>
                <w:sz w:val="20"/>
                <w:szCs w:val="20"/>
              </w:rPr>
              <w:t xml:space="preserve"> - SÚIP</w:t>
            </w:r>
          </w:p>
        </w:tc>
      </w:tr>
      <w:tr w:rsidR="00405F9E" w:rsidRPr="000B1410" w14:paraId="40F9BDEB"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E5"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Projektový manažer</w:t>
            </w:r>
          </w:p>
        </w:tc>
        <w:tc>
          <w:tcPr>
            <w:tcW w:w="986" w:type="dxa"/>
            <w:tcBorders>
              <w:top w:val="nil"/>
              <w:left w:val="nil"/>
              <w:bottom w:val="single" w:sz="4" w:space="0" w:color="auto"/>
              <w:right w:val="single" w:sz="4" w:space="0" w:color="auto"/>
            </w:tcBorders>
            <w:shd w:val="clear" w:color="auto" w:fill="auto"/>
            <w:noWrap/>
            <w:vAlign w:val="bottom"/>
            <w:hideMark/>
          </w:tcPr>
          <w:p w14:paraId="40F9BDE6"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E7"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E8"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hideMark/>
          </w:tcPr>
          <w:p w14:paraId="40F9BDE9"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EA"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336663" w:rsidRPr="000B1410" w14:paraId="40F9BDF2"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tcPr>
          <w:p w14:paraId="40F9BDEC" w14:textId="77777777" w:rsidR="00336663" w:rsidRPr="000B1410" w:rsidRDefault="00336663" w:rsidP="00B21559">
            <w:pPr>
              <w:ind w:firstLine="0"/>
              <w:rPr>
                <w:rFonts w:ascii="Arial" w:eastAsia="Times New Roman" w:hAnsi="Arial" w:cs="Arial"/>
                <w:color w:val="000000"/>
                <w:sz w:val="20"/>
                <w:szCs w:val="20"/>
              </w:rPr>
            </w:pPr>
            <w:proofErr w:type="spellStart"/>
            <w:r w:rsidRPr="000B1410">
              <w:rPr>
                <w:rFonts w:ascii="Arial" w:eastAsia="Times New Roman" w:hAnsi="Arial" w:cs="Arial"/>
                <w:color w:val="000000"/>
                <w:sz w:val="20"/>
                <w:szCs w:val="20"/>
              </w:rPr>
              <w:t>Enterprise</w:t>
            </w:r>
            <w:proofErr w:type="spellEnd"/>
            <w:r w:rsidRPr="000B1410">
              <w:rPr>
                <w:rFonts w:ascii="Arial" w:eastAsia="Times New Roman" w:hAnsi="Arial" w:cs="Arial"/>
                <w:color w:val="000000"/>
                <w:sz w:val="20"/>
                <w:szCs w:val="20"/>
              </w:rPr>
              <w:t xml:space="preserve"> architekt</w:t>
            </w:r>
          </w:p>
        </w:tc>
        <w:tc>
          <w:tcPr>
            <w:tcW w:w="986" w:type="dxa"/>
            <w:tcBorders>
              <w:top w:val="nil"/>
              <w:left w:val="nil"/>
              <w:bottom w:val="single" w:sz="4" w:space="0" w:color="auto"/>
              <w:right w:val="single" w:sz="4" w:space="0" w:color="auto"/>
            </w:tcBorders>
            <w:shd w:val="clear" w:color="auto" w:fill="auto"/>
            <w:noWrap/>
            <w:vAlign w:val="bottom"/>
          </w:tcPr>
          <w:p w14:paraId="40F9BDED"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tcPr>
          <w:p w14:paraId="40F9BDEE"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tcPr>
          <w:p w14:paraId="40F9BDEF"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tcPr>
          <w:p w14:paraId="40F9BDF0"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tcPr>
          <w:p w14:paraId="40F9BDF1" w14:textId="77777777" w:rsidR="00336663" w:rsidRPr="000B1410" w:rsidRDefault="00336663"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DF9"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F3"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Business architekt</w:t>
            </w:r>
          </w:p>
        </w:tc>
        <w:tc>
          <w:tcPr>
            <w:tcW w:w="986" w:type="dxa"/>
            <w:tcBorders>
              <w:top w:val="nil"/>
              <w:left w:val="nil"/>
              <w:bottom w:val="single" w:sz="4" w:space="0" w:color="auto"/>
              <w:right w:val="single" w:sz="4" w:space="0" w:color="auto"/>
            </w:tcBorders>
            <w:shd w:val="clear" w:color="auto" w:fill="auto"/>
            <w:noWrap/>
            <w:vAlign w:val="bottom"/>
            <w:hideMark/>
          </w:tcPr>
          <w:p w14:paraId="40F9BDF4"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c>
          <w:tcPr>
            <w:tcW w:w="921" w:type="dxa"/>
            <w:tcBorders>
              <w:top w:val="nil"/>
              <w:left w:val="nil"/>
              <w:bottom w:val="single" w:sz="4" w:space="0" w:color="auto"/>
              <w:right w:val="single" w:sz="4" w:space="0" w:color="auto"/>
            </w:tcBorders>
            <w:shd w:val="clear" w:color="auto" w:fill="auto"/>
            <w:noWrap/>
            <w:vAlign w:val="bottom"/>
            <w:hideMark/>
          </w:tcPr>
          <w:p w14:paraId="40F9BDF5"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DF6"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4" w:space="0" w:color="auto"/>
            </w:tcBorders>
            <w:shd w:val="clear" w:color="auto" w:fill="auto"/>
            <w:noWrap/>
            <w:vAlign w:val="bottom"/>
            <w:hideMark/>
          </w:tcPr>
          <w:p w14:paraId="40F9BDF7"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hideMark/>
          </w:tcPr>
          <w:p w14:paraId="40F9BDF8"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E00"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DFA"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 xml:space="preserve">Manažer provozu </w:t>
            </w:r>
          </w:p>
        </w:tc>
        <w:tc>
          <w:tcPr>
            <w:tcW w:w="986" w:type="dxa"/>
            <w:tcBorders>
              <w:top w:val="nil"/>
              <w:left w:val="nil"/>
              <w:bottom w:val="single" w:sz="4" w:space="0" w:color="auto"/>
              <w:right w:val="single" w:sz="4" w:space="0" w:color="auto"/>
            </w:tcBorders>
            <w:shd w:val="clear" w:color="auto" w:fill="auto"/>
            <w:noWrap/>
            <w:vAlign w:val="bottom"/>
            <w:hideMark/>
          </w:tcPr>
          <w:p w14:paraId="40F9BDFB"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DFC"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hideMark/>
          </w:tcPr>
          <w:p w14:paraId="40F9BDFD"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86" w:type="dxa"/>
            <w:tcBorders>
              <w:top w:val="nil"/>
              <w:left w:val="nil"/>
              <w:bottom w:val="single" w:sz="4" w:space="0" w:color="auto"/>
              <w:right w:val="single" w:sz="4" w:space="0" w:color="auto"/>
            </w:tcBorders>
            <w:shd w:val="clear" w:color="auto" w:fill="auto"/>
            <w:noWrap/>
            <w:vAlign w:val="bottom"/>
            <w:hideMark/>
          </w:tcPr>
          <w:p w14:paraId="40F9BDFE"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DFF"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405F9E" w:rsidRPr="000B1410" w14:paraId="40F9BE07"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01" w14:textId="77777777" w:rsidR="00405F9E" w:rsidRPr="000B1410" w:rsidRDefault="00405F9E" w:rsidP="00B21559">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 xml:space="preserve">Manažer kvality </w:t>
            </w:r>
          </w:p>
        </w:tc>
        <w:tc>
          <w:tcPr>
            <w:tcW w:w="986" w:type="dxa"/>
            <w:tcBorders>
              <w:top w:val="nil"/>
              <w:left w:val="nil"/>
              <w:bottom w:val="single" w:sz="4" w:space="0" w:color="auto"/>
              <w:right w:val="single" w:sz="4" w:space="0" w:color="auto"/>
            </w:tcBorders>
            <w:shd w:val="clear" w:color="auto" w:fill="auto"/>
            <w:noWrap/>
            <w:vAlign w:val="bottom"/>
            <w:hideMark/>
          </w:tcPr>
          <w:p w14:paraId="40F9BE02"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03"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04" w14:textId="6412C6AD" w:rsidR="00405F9E" w:rsidRPr="000B1410" w:rsidRDefault="00405F9E"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41" w:author="Autor">
              <w:r w:rsidRPr="000B1410">
                <w:rPr>
                  <w:rFonts w:ascii="Arial" w:eastAsia="Times New Roman" w:hAnsi="Arial" w:cs="Arial"/>
                  <w:color w:val="000000"/>
                  <w:sz w:val="20"/>
                  <w:szCs w:val="20"/>
                </w:rPr>
                <w:delText>2</w:delText>
              </w:r>
            </w:del>
            <w:ins w:id="242" w:author="Autor">
              <w:r w:rsidR="00B24AC7">
                <w:rPr>
                  <w:rFonts w:ascii="Arial" w:eastAsia="Times New Roman" w:hAnsi="Arial" w:cs="Arial"/>
                  <w:color w:val="000000"/>
                  <w:sz w:val="20"/>
                  <w:szCs w:val="20"/>
                </w:rPr>
                <w:t>1</w:t>
              </w:r>
            </w:ins>
          </w:p>
        </w:tc>
        <w:tc>
          <w:tcPr>
            <w:tcW w:w="986" w:type="dxa"/>
            <w:tcBorders>
              <w:top w:val="nil"/>
              <w:left w:val="nil"/>
              <w:bottom w:val="single" w:sz="4" w:space="0" w:color="auto"/>
              <w:right w:val="single" w:sz="4" w:space="0" w:color="auto"/>
            </w:tcBorders>
            <w:shd w:val="clear" w:color="auto" w:fill="auto"/>
            <w:noWrap/>
            <w:vAlign w:val="bottom"/>
            <w:hideMark/>
          </w:tcPr>
          <w:p w14:paraId="40F9BE05" w14:textId="3F5CB403" w:rsidR="00405F9E" w:rsidRPr="000B1410" w:rsidRDefault="00405F9E"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43" w:author="Autor">
              <w:r w:rsidRPr="000B1410">
                <w:rPr>
                  <w:rFonts w:ascii="Arial" w:eastAsia="Times New Roman" w:hAnsi="Arial" w:cs="Arial"/>
                  <w:color w:val="000000"/>
                  <w:sz w:val="20"/>
                  <w:szCs w:val="20"/>
                </w:rPr>
                <w:delText>5</w:delText>
              </w:r>
            </w:del>
            <w:ins w:id="244" w:author="Autor">
              <w:r w:rsidR="00B24AC7">
                <w:rPr>
                  <w:rFonts w:ascii="Arial" w:eastAsia="Times New Roman" w:hAnsi="Arial" w:cs="Arial"/>
                  <w:color w:val="000000"/>
                  <w:sz w:val="20"/>
                  <w:szCs w:val="20"/>
                </w:rPr>
                <w:t>1</w:t>
              </w:r>
            </w:ins>
          </w:p>
        </w:tc>
        <w:tc>
          <w:tcPr>
            <w:tcW w:w="986" w:type="dxa"/>
            <w:tcBorders>
              <w:top w:val="nil"/>
              <w:left w:val="nil"/>
              <w:bottom w:val="single" w:sz="4" w:space="0" w:color="auto"/>
              <w:right w:val="single" w:sz="8" w:space="0" w:color="auto"/>
            </w:tcBorders>
            <w:shd w:val="clear" w:color="auto" w:fill="auto"/>
            <w:noWrap/>
            <w:vAlign w:val="bottom"/>
            <w:hideMark/>
          </w:tcPr>
          <w:p w14:paraId="40F9BE06" w14:textId="77777777" w:rsidR="00405F9E" w:rsidRPr="000B1410" w:rsidRDefault="00405F9E" w:rsidP="00B21559">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0E"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tcPr>
          <w:p w14:paraId="40F9BE08"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Architekt kybernetické bezpečnosti</w:t>
            </w:r>
          </w:p>
        </w:tc>
        <w:tc>
          <w:tcPr>
            <w:tcW w:w="986" w:type="dxa"/>
            <w:tcBorders>
              <w:top w:val="nil"/>
              <w:left w:val="nil"/>
              <w:bottom w:val="single" w:sz="4" w:space="0" w:color="auto"/>
              <w:right w:val="single" w:sz="4" w:space="0" w:color="auto"/>
            </w:tcBorders>
            <w:shd w:val="clear" w:color="auto" w:fill="auto"/>
            <w:noWrap/>
            <w:vAlign w:val="bottom"/>
          </w:tcPr>
          <w:p w14:paraId="40F9BE09"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ED5C78" w:rsidRPr="000B1410">
              <w:rPr>
                <w:rFonts w:ascii="Arial" w:eastAsia="Times New Roman" w:hAnsi="Arial" w:cs="Arial"/>
                <w:color w:val="000000"/>
                <w:sz w:val="20"/>
                <w:szCs w:val="20"/>
              </w:rPr>
              <w:t>1</w:t>
            </w:r>
          </w:p>
        </w:tc>
        <w:tc>
          <w:tcPr>
            <w:tcW w:w="921" w:type="dxa"/>
            <w:tcBorders>
              <w:top w:val="nil"/>
              <w:left w:val="nil"/>
              <w:bottom w:val="single" w:sz="4" w:space="0" w:color="auto"/>
              <w:right w:val="single" w:sz="4" w:space="0" w:color="auto"/>
            </w:tcBorders>
            <w:shd w:val="clear" w:color="auto" w:fill="auto"/>
            <w:noWrap/>
            <w:vAlign w:val="bottom"/>
          </w:tcPr>
          <w:p w14:paraId="40F9BE0A"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ED5C78" w:rsidRPr="000B1410">
              <w:rPr>
                <w:rFonts w:ascii="Arial" w:eastAsia="Times New Roman" w:hAnsi="Arial" w:cs="Arial"/>
                <w:color w:val="000000"/>
                <w:sz w:val="20"/>
                <w:szCs w:val="20"/>
              </w:rPr>
              <w:t>,1</w:t>
            </w:r>
          </w:p>
        </w:tc>
        <w:tc>
          <w:tcPr>
            <w:tcW w:w="921" w:type="dxa"/>
            <w:tcBorders>
              <w:top w:val="nil"/>
              <w:left w:val="nil"/>
              <w:bottom w:val="single" w:sz="4" w:space="0" w:color="auto"/>
              <w:right w:val="single" w:sz="4" w:space="0" w:color="auto"/>
            </w:tcBorders>
            <w:shd w:val="clear" w:color="auto" w:fill="auto"/>
            <w:noWrap/>
            <w:vAlign w:val="bottom"/>
          </w:tcPr>
          <w:p w14:paraId="40F9BE0B"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ED5C78" w:rsidRPr="000B1410">
              <w:rPr>
                <w:rFonts w:ascii="Arial" w:eastAsia="Times New Roman" w:hAnsi="Arial" w:cs="Arial"/>
                <w:color w:val="000000"/>
                <w:sz w:val="20"/>
                <w:szCs w:val="20"/>
              </w:rPr>
              <w:t>1</w:t>
            </w:r>
          </w:p>
        </w:tc>
        <w:tc>
          <w:tcPr>
            <w:tcW w:w="986" w:type="dxa"/>
            <w:tcBorders>
              <w:top w:val="nil"/>
              <w:left w:val="nil"/>
              <w:bottom w:val="single" w:sz="4" w:space="0" w:color="auto"/>
              <w:right w:val="single" w:sz="4" w:space="0" w:color="auto"/>
            </w:tcBorders>
            <w:shd w:val="clear" w:color="auto" w:fill="auto"/>
            <w:noWrap/>
            <w:vAlign w:val="bottom"/>
          </w:tcPr>
          <w:p w14:paraId="40F9BE0C"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ED5C78" w:rsidRPr="000B1410">
              <w:rPr>
                <w:rFonts w:ascii="Arial" w:eastAsia="Times New Roman" w:hAnsi="Arial" w:cs="Arial"/>
                <w:color w:val="000000"/>
                <w:sz w:val="20"/>
                <w:szCs w:val="20"/>
              </w:rPr>
              <w:t>,</w:t>
            </w:r>
            <w:r w:rsidR="0096451F" w:rsidRPr="000B1410">
              <w:rPr>
                <w:rFonts w:ascii="Arial" w:eastAsia="Times New Roman" w:hAnsi="Arial" w:cs="Arial"/>
                <w:color w:val="000000"/>
                <w:sz w:val="20"/>
                <w:szCs w:val="20"/>
              </w:rPr>
              <w:t>2</w:t>
            </w:r>
          </w:p>
        </w:tc>
        <w:tc>
          <w:tcPr>
            <w:tcW w:w="986" w:type="dxa"/>
            <w:tcBorders>
              <w:top w:val="nil"/>
              <w:left w:val="nil"/>
              <w:bottom w:val="single" w:sz="4" w:space="0" w:color="auto"/>
              <w:right w:val="single" w:sz="8" w:space="0" w:color="auto"/>
            </w:tcBorders>
            <w:shd w:val="clear" w:color="auto" w:fill="auto"/>
            <w:noWrap/>
            <w:vAlign w:val="bottom"/>
          </w:tcPr>
          <w:p w14:paraId="40F9BE0D"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96451F" w:rsidRPr="000B1410">
              <w:rPr>
                <w:rFonts w:ascii="Arial" w:eastAsia="Times New Roman" w:hAnsi="Arial" w:cs="Arial"/>
                <w:color w:val="000000"/>
                <w:sz w:val="20"/>
                <w:szCs w:val="20"/>
              </w:rPr>
              <w:t>5</w:t>
            </w:r>
          </w:p>
        </w:tc>
      </w:tr>
      <w:tr w:rsidR="00146751" w:rsidRPr="000B1410" w14:paraId="40F9BE15" w14:textId="77777777" w:rsidTr="00B21559">
        <w:trPr>
          <w:trHeight w:val="315"/>
        </w:trPr>
        <w:tc>
          <w:tcPr>
            <w:tcW w:w="3440" w:type="dxa"/>
            <w:tcBorders>
              <w:top w:val="nil"/>
              <w:left w:val="single" w:sz="8" w:space="0" w:color="auto"/>
              <w:bottom w:val="single" w:sz="8" w:space="0" w:color="auto"/>
              <w:right w:val="single" w:sz="4" w:space="0" w:color="auto"/>
            </w:tcBorders>
            <w:shd w:val="clear" w:color="auto" w:fill="auto"/>
            <w:noWrap/>
            <w:vAlign w:val="bottom"/>
            <w:hideMark/>
          </w:tcPr>
          <w:p w14:paraId="40F9BE0F"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Administrátor a dokumentarista</w:t>
            </w:r>
          </w:p>
        </w:tc>
        <w:tc>
          <w:tcPr>
            <w:tcW w:w="986" w:type="dxa"/>
            <w:tcBorders>
              <w:top w:val="nil"/>
              <w:left w:val="nil"/>
              <w:bottom w:val="single" w:sz="8" w:space="0" w:color="auto"/>
              <w:right w:val="single" w:sz="4" w:space="0" w:color="auto"/>
            </w:tcBorders>
            <w:shd w:val="clear" w:color="auto" w:fill="auto"/>
            <w:noWrap/>
            <w:vAlign w:val="bottom"/>
            <w:hideMark/>
          </w:tcPr>
          <w:p w14:paraId="40F9BE10" w14:textId="6272B6C6"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45" w:author="Autor">
              <w:r w:rsidRPr="000B1410">
                <w:rPr>
                  <w:rFonts w:ascii="Arial" w:eastAsia="Times New Roman" w:hAnsi="Arial" w:cs="Arial"/>
                  <w:color w:val="000000"/>
                  <w:sz w:val="20"/>
                  <w:szCs w:val="20"/>
                </w:rPr>
                <w:delText>2</w:delText>
              </w:r>
            </w:del>
            <w:ins w:id="246" w:author="Autor">
              <w:r w:rsidR="00B24AC7">
                <w:rPr>
                  <w:rFonts w:ascii="Arial" w:eastAsia="Times New Roman" w:hAnsi="Arial" w:cs="Arial"/>
                  <w:color w:val="000000"/>
                  <w:sz w:val="20"/>
                  <w:szCs w:val="20"/>
                </w:rPr>
                <w:t>1</w:t>
              </w:r>
            </w:ins>
          </w:p>
        </w:tc>
        <w:tc>
          <w:tcPr>
            <w:tcW w:w="921" w:type="dxa"/>
            <w:tcBorders>
              <w:top w:val="nil"/>
              <w:left w:val="nil"/>
              <w:bottom w:val="single" w:sz="8" w:space="0" w:color="auto"/>
              <w:right w:val="single" w:sz="4" w:space="0" w:color="auto"/>
            </w:tcBorders>
            <w:shd w:val="clear" w:color="auto" w:fill="auto"/>
            <w:noWrap/>
            <w:vAlign w:val="bottom"/>
            <w:hideMark/>
          </w:tcPr>
          <w:p w14:paraId="40F9BE11" w14:textId="65DAA20B"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47" w:author="Autor">
              <w:r w:rsidRPr="000B1410">
                <w:rPr>
                  <w:rFonts w:ascii="Arial" w:eastAsia="Times New Roman" w:hAnsi="Arial" w:cs="Arial"/>
                  <w:color w:val="000000"/>
                  <w:sz w:val="20"/>
                  <w:szCs w:val="20"/>
                </w:rPr>
                <w:delText>2</w:delText>
              </w:r>
            </w:del>
            <w:ins w:id="248" w:author="Autor">
              <w:r w:rsidR="00B24AC7">
                <w:rPr>
                  <w:rFonts w:ascii="Arial" w:eastAsia="Times New Roman" w:hAnsi="Arial" w:cs="Arial"/>
                  <w:color w:val="000000"/>
                  <w:sz w:val="20"/>
                  <w:szCs w:val="20"/>
                </w:rPr>
                <w:t>1</w:t>
              </w:r>
            </w:ins>
          </w:p>
        </w:tc>
        <w:tc>
          <w:tcPr>
            <w:tcW w:w="921" w:type="dxa"/>
            <w:tcBorders>
              <w:top w:val="nil"/>
              <w:left w:val="nil"/>
              <w:bottom w:val="single" w:sz="8" w:space="0" w:color="auto"/>
              <w:right w:val="single" w:sz="4" w:space="0" w:color="auto"/>
            </w:tcBorders>
            <w:shd w:val="clear" w:color="auto" w:fill="auto"/>
            <w:noWrap/>
            <w:vAlign w:val="bottom"/>
            <w:hideMark/>
          </w:tcPr>
          <w:p w14:paraId="40F9BE12" w14:textId="0F877137"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49" w:author="Autor">
              <w:r w:rsidRPr="000B1410">
                <w:rPr>
                  <w:rFonts w:ascii="Arial" w:eastAsia="Times New Roman" w:hAnsi="Arial" w:cs="Arial"/>
                  <w:color w:val="000000"/>
                  <w:sz w:val="20"/>
                  <w:szCs w:val="20"/>
                </w:rPr>
                <w:delText>2</w:delText>
              </w:r>
            </w:del>
            <w:ins w:id="250" w:author="Autor">
              <w:r w:rsidR="00B24AC7">
                <w:rPr>
                  <w:rFonts w:ascii="Arial" w:eastAsia="Times New Roman" w:hAnsi="Arial" w:cs="Arial"/>
                  <w:color w:val="000000"/>
                  <w:sz w:val="20"/>
                  <w:szCs w:val="20"/>
                </w:rPr>
                <w:t>1</w:t>
              </w:r>
            </w:ins>
          </w:p>
        </w:tc>
        <w:tc>
          <w:tcPr>
            <w:tcW w:w="986" w:type="dxa"/>
            <w:tcBorders>
              <w:top w:val="nil"/>
              <w:left w:val="nil"/>
              <w:bottom w:val="single" w:sz="8" w:space="0" w:color="auto"/>
              <w:right w:val="single" w:sz="4" w:space="0" w:color="auto"/>
            </w:tcBorders>
            <w:shd w:val="clear" w:color="auto" w:fill="auto"/>
            <w:noWrap/>
            <w:vAlign w:val="bottom"/>
            <w:hideMark/>
          </w:tcPr>
          <w:p w14:paraId="40F9BE13" w14:textId="5A0F1010"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51" w:author="Autor">
              <w:r w:rsidRPr="000B1410">
                <w:rPr>
                  <w:rFonts w:ascii="Arial" w:eastAsia="Times New Roman" w:hAnsi="Arial" w:cs="Arial"/>
                  <w:color w:val="000000"/>
                  <w:sz w:val="20"/>
                  <w:szCs w:val="20"/>
                </w:rPr>
                <w:delText>2</w:delText>
              </w:r>
            </w:del>
            <w:ins w:id="252" w:author="Autor">
              <w:r w:rsidR="00B24AC7">
                <w:rPr>
                  <w:rFonts w:ascii="Arial" w:eastAsia="Times New Roman" w:hAnsi="Arial" w:cs="Arial"/>
                  <w:color w:val="000000"/>
                  <w:sz w:val="20"/>
                  <w:szCs w:val="20"/>
                </w:rPr>
                <w:t>1</w:t>
              </w:r>
            </w:ins>
          </w:p>
        </w:tc>
        <w:tc>
          <w:tcPr>
            <w:tcW w:w="986" w:type="dxa"/>
            <w:tcBorders>
              <w:top w:val="nil"/>
              <w:left w:val="nil"/>
              <w:bottom w:val="single" w:sz="8" w:space="0" w:color="auto"/>
              <w:right w:val="single" w:sz="8" w:space="0" w:color="auto"/>
            </w:tcBorders>
            <w:shd w:val="clear" w:color="auto" w:fill="auto"/>
            <w:noWrap/>
            <w:vAlign w:val="bottom"/>
            <w:hideMark/>
          </w:tcPr>
          <w:p w14:paraId="40F9BE14" w14:textId="0EE821CA"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53" w:author="Autor">
              <w:r w:rsidRPr="000B1410">
                <w:rPr>
                  <w:rFonts w:ascii="Arial" w:eastAsia="Times New Roman" w:hAnsi="Arial" w:cs="Arial"/>
                  <w:color w:val="000000"/>
                  <w:sz w:val="20"/>
                  <w:szCs w:val="20"/>
                </w:rPr>
                <w:delText>2</w:delText>
              </w:r>
            </w:del>
            <w:ins w:id="254" w:author="Autor">
              <w:r w:rsidR="00B24AC7">
                <w:rPr>
                  <w:rFonts w:ascii="Arial" w:eastAsia="Times New Roman" w:hAnsi="Arial" w:cs="Arial"/>
                  <w:color w:val="000000"/>
                  <w:sz w:val="20"/>
                  <w:szCs w:val="20"/>
                </w:rPr>
                <w:t>1</w:t>
              </w:r>
            </w:ins>
          </w:p>
        </w:tc>
      </w:tr>
      <w:tr w:rsidR="00146751" w:rsidRPr="000B1410" w14:paraId="40F9BE17" w14:textId="77777777" w:rsidTr="00B21559">
        <w:trPr>
          <w:trHeight w:val="300"/>
        </w:trPr>
        <w:tc>
          <w:tcPr>
            <w:tcW w:w="8240" w:type="dxa"/>
            <w:gridSpan w:val="6"/>
            <w:tcBorders>
              <w:top w:val="single" w:sz="8" w:space="0" w:color="auto"/>
              <w:left w:val="single" w:sz="8" w:space="0" w:color="auto"/>
              <w:bottom w:val="single" w:sz="4" w:space="0" w:color="auto"/>
              <w:right w:val="single" w:sz="8" w:space="0" w:color="000000"/>
            </w:tcBorders>
            <w:shd w:val="clear" w:color="auto" w:fill="auto"/>
            <w:noWrap/>
            <w:vAlign w:val="bottom"/>
            <w:hideMark/>
          </w:tcPr>
          <w:p w14:paraId="40F9BE16" w14:textId="77777777" w:rsidR="00146751" w:rsidRPr="000B1410" w:rsidRDefault="00146751" w:rsidP="00146751">
            <w:pPr>
              <w:ind w:firstLine="0"/>
              <w:jc w:val="center"/>
              <w:rPr>
                <w:rFonts w:ascii="Arial" w:eastAsia="Times New Roman" w:hAnsi="Arial" w:cs="Arial"/>
                <w:b/>
                <w:bCs/>
                <w:color w:val="000000"/>
                <w:sz w:val="20"/>
                <w:szCs w:val="20"/>
              </w:rPr>
            </w:pPr>
            <w:r w:rsidRPr="000B1410">
              <w:rPr>
                <w:rFonts w:ascii="Arial" w:eastAsia="Times New Roman" w:hAnsi="Arial" w:cs="Arial"/>
                <w:b/>
                <w:bCs/>
                <w:color w:val="000000"/>
                <w:sz w:val="20"/>
                <w:szCs w:val="20"/>
              </w:rPr>
              <w:lastRenderedPageBreak/>
              <w:t>ČSSZ</w:t>
            </w:r>
          </w:p>
        </w:tc>
      </w:tr>
      <w:tr w:rsidR="00146751" w:rsidRPr="000B1410" w14:paraId="40F9BE1E"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18"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Projektový manažer</w:t>
            </w:r>
          </w:p>
        </w:tc>
        <w:tc>
          <w:tcPr>
            <w:tcW w:w="986" w:type="dxa"/>
            <w:tcBorders>
              <w:top w:val="nil"/>
              <w:left w:val="nil"/>
              <w:bottom w:val="single" w:sz="4" w:space="0" w:color="auto"/>
              <w:right w:val="single" w:sz="4" w:space="0" w:color="auto"/>
            </w:tcBorders>
            <w:shd w:val="clear" w:color="auto" w:fill="auto"/>
            <w:noWrap/>
            <w:vAlign w:val="bottom"/>
            <w:hideMark/>
          </w:tcPr>
          <w:p w14:paraId="40F9BE19"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E1A"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E1B"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hideMark/>
          </w:tcPr>
          <w:p w14:paraId="40F9BE1C"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E1D"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r>
      <w:tr w:rsidR="00146751" w:rsidRPr="000B1410" w14:paraId="40F9BE25"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1F"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Business architekt</w:t>
            </w:r>
          </w:p>
        </w:tc>
        <w:tc>
          <w:tcPr>
            <w:tcW w:w="986" w:type="dxa"/>
            <w:tcBorders>
              <w:top w:val="nil"/>
              <w:left w:val="nil"/>
              <w:bottom w:val="single" w:sz="4" w:space="0" w:color="auto"/>
              <w:right w:val="single" w:sz="4" w:space="0" w:color="auto"/>
            </w:tcBorders>
            <w:shd w:val="clear" w:color="auto" w:fill="auto"/>
            <w:noWrap/>
            <w:vAlign w:val="bottom"/>
            <w:hideMark/>
          </w:tcPr>
          <w:p w14:paraId="40F9BE20"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0,5</w:t>
            </w:r>
          </w:p>
        </w:tc>
        <w:tc>
          <w:tcPr>
            <w:tcW w:w="921" w:type="dxa"/>
            <w:tcBorders>
              <w:top w:val="nil"/>
              <w:left w:val="nil"/>
              <w:bottom w:val="single" w:sz="4" w:space="0" w:color="auto"/>
              <w:right w:val="single" w:sz="4" w:space="0" w:color="auto"/>
            </w:tcBorders>
            <w:shd w:val="clear" w:color="auto" w:fill="auto"/>
            <w:noWrap/>
            <w:vAlign w:val="bottom"/>
            <w:hideMark/>
          </w:tcPr>
          <w:p w14:paraId="40F9BE21"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21" w:type="dxa"/>
            <w:tcBorders>
              <w:top w:val="nil"/>
              <w:left w:val="nil"/>
              <w:bottom w:val="single" w:sz="4" w:space="0" w:color="auto"/>
              <w:right w:val="single" w:sz="4" w:space="0" w:color="auto"/>
            </w:tcBorders>
            <w:shd w:val="clear" w:color="auto" w:fill="auto"/>
            <w:noWrap/>
            <w:vAlign w:val="bottom"/>
            <w:hideMark/>
          </w:tcPr>
          <w:p w14:paraId="40F9BE22"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4" w:space="0" w:color="auto"/>
            </w:tcBorders>
            <w:shd w:val="clear" w:color="auto" w:fill="auto"/>
            <w:noWrap/>
            <w:vAlign w:val="bottom"/>
            <w:hideMark/>
          </w:tcPr>
          <w:p w14:paraId="40F9BE23"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hideMark/>
          </w:tcPr>
          <w:p w14:paraId="40F9BE24"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2C"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tcPr>
          <w:p w14:paraId="40F9BE26" w14:textId="77777777" w:rsidR="00146751" w:rsidRPr="000B1410" w:rsidRDefault="00146751" w:rsidP="00146751">
            <w:pPr>
              <w:ind w:firstLine="0"/>
              <w:rPr>
                <w:rFonts w:ascii="Arial" w:eastAsia="Times New Roman" w:hAnsi="Arial" w:cs="Arial"/>
                <w:color w:val="000000"/>
                <w:sz w:val="20"/>
                <w:szCs w:val="20"/>
              </w:rPr>
            </w:pPr>
            <w:proofErr w:type="spellStart"/>
            <w:r w:rsidRPr="000B1410">
              <w:rPr>
                <w:rFonts w:ascii="Arial" w:eastAsia="Times New Roman" w:hAnsi="Arial" w:cs="Arial"/>
                <w:color w:val="000000"/>
                <w:sz w:val="20"/>
                <w:szCs w:val="20"/>
              </w:rPr>
              <w:t>Enterprise</w:t>
            </w:r>
            <w:proofErr w:type="spellEnd"/>
            <w:r w:rsidRPr="000B1410">
              <w:rPr>
                <w:rFonts w:ascii="Arial" w:eastAsia="Times New Roman" w:hAnsi="Arial" w:cs="Arial"/>
                <w:color w:val="000000"/>
                <w:sz w:val="20"/>
                <w:szCs w:val="20"/>
              </w:rPr>
              <w:t xml:space="preserve"> architekt</w:t>
            </w:r>
          </w:p>
        </w:tc>
        <w:tc>
          <w:tcPr>
            <w:tcW w:w="986" w:type="dxa"/>
            <w:tcBorders>
              <w:top w:val="nil"/>
              <w:left w:val="nil"/>
              <w:bottom w:val="single" w:sz="4" w:space="0" w:color="auto"/>
              <w:right w:val="single" w:sz="4" w:space="0" w:color="auto"/>
            </w:tcBorders>
            <w:shd w:val="clear" w:color="auto" w:fill="auto"/>
            <w:noWrap/>
            <w:vAlign w:val="bottom"/>
          </w:tcPr>
          <w:p w14:paraId="40F9BE27"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tcPr>
          <w:p w14:paraId="40F9BE28"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tcPr>
          <w:p w14:paraId="40F9BE29"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4" w:space="0" w:color="auto"/>
            </w:tcBorders>
            <w:shd w:val="clear" w:color="auto" w:fill="auto"/>
            <w:noWrap/>
            <w:vAlign w:val="bottom"/>
          </w:tcPr>
          <w:p w14:paraId="40F9BE2A"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86" w:type="dxa"/>
            <w:tcBorders>
              <w:top w:val="nil"/>
              <w:left w:val="nil"/>
              <w:bottom w:val="single" w:sz="4" w:space="0" w:color="auto"/>
              <w:right w:val="single" w:sz="8" w:space="0" w:color="auto"/>
            </w:tcBorders>
            <w:shd w:val="clear" w:color="auto" w:fill="auto"/>
            <w:noWrap/>
            <w:vAlign w:val="bottom"/>
          </w:tcPr>
          <w:p w14:paraId="40F9BE2B"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33"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2D"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 xml:space="preserve">Manažer provozu </w:t>
            </w:r>
          </w:p>
        </w:tc>
        <w:tc>
          <w:tcPr>
            <w:tcW w:w="986" w:type="dxa"/>
            <w:tcBorders>
              <w:top w:val="nil"/>
              <w:left w:val="nil"/>
              <w:bottom w:val="single" w:sz="4" w:space="0" w:color="auto"/>
              <w:right w:val="single" w:sz="4" w:space="0" w:color="auto"/>
            </w:tcBorders>
            <w:shd w:val="clear" w:color="auto" w:fill="auto"/>
            <w:noWrap/>
            <w:vAlign w:val="bottom"/>
            <w:hideMark/>
          </w:tcPr>
          <w:p w14:paraId="40F9BE2E"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2F"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21" w:type="dxa"/>
            <w:tcBorders>
              <w:top w:val="nil"/>
              <w:left w:val="nil"/>
              <w:bottom w:val="single" w:sz="4" w:space="0" w:color="auto"/>
              <w:right w:val="single" w:sz="4" w:space="0" w:color="auto"/>
            </w:tcBorders>
            <w:shd w:val="clear" w:color="auto" w:fill="auto"/>
            <w:noWrap/>
            <w:vAlign w:val="bottom"/>
            <w:hideMark/>
          </w:tcPr>
          <w:p w14:paraId="40F9BE30"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0,3</w:t>
            </w:r>
          </w:p>
        </w:tc>
        <w:tc>
          <w:tcPr>
            <w:tcW w:w="986" w:type="dxa"/>
            <w:tcBorders>
              <w:top w:val="nil"/>
              <w:left w:val="nil"/>
              <w:bottom w:val="single" w:sz="4" w:space="0" w:color="auto"/>
              <w:right w:val="single" w:sz="4" w:space="0" w:color="auto"/>
            </w:tcBorders>
            <w:shd w:val="clear" w:color="auto" w:fill="auto"/>
            <w:noWrap/>
            <w:vAlign w:val="bottom"/>
            <w:hideMark/>
          </w:tcPr>
          <w:p w14:paraId="40F9BE31"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0,2</w:t>
            </w:r>
          </w:p>
        </w:tc>
        <w:tc>
          <w:tcPr>
            <w:tcW w:w="986" w:type="dxa"/>
            <w:tcBorders>
              <w:top w:val="nil"/>
              <w:left w:val="nil"/>
              <w:bottom w:val="single" w:sz="4" w:space="0" w:color="auto"/>
              <w:right w:val="single" w:sz="8" w:space="0" w:color="auto"/>
            </w:tcBorders>
            <w:shd w:val="clear" w:color="auto" w:fill="auto"/>
            <w:noWrap/>
            <w:vAlign w:val="bottom"/>
            <w:hideMark/>
          </w:tcPr>
          <w:p w14:paraId="40F9BE32"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3A"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hideMark/>
          </w:tcPr>
          <w:p w14:paraId="40F9BE34"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Manažer kvality</w:t>
            </w:r>
          </w:p>
        </w:tc>
        <w:tc>
          <w:tcPr>
            <w:tcW w:w="986" w:type="dxa"/>
            <w:tcBorders>
              <w:top w:val="nil"/>
              <w:left w:val="nil"/>
              <w:bottom w:val="single" w:sz="4" w:space="0" w:color="auto"/>
              <w:right w:val="single" w:sz="4" w:space="0" w:color="auto"/>
            </w:tcBorders>
            <w:shd w:val="clear" w:color="auto" w:fill="auto"/>
            <w:noWrap/>
            <w:vAlign w:val="bottom"/>
            <w:hideMark/>
          </w:tcPr>
          <w:p w14:paraId="40F9BE35"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36"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c>
          <w:tcPr>
            <w:tcW w:w="921" w:type="dxa"/>
            <w:tcBorders>
              <w:top w:val="nil"/>
              <w:left w:val="nil"/>
              <w:bottom w:val="single" w:sz="4" w:space="0" w:color="auto"/>
              <w:right w:val="single" w:sz="4" w:space="0" w:color="auto"/>
            </w:tcBorders>
            <w:shd w:val="clear" w:color="auto" w:fill="auto"/>
            <w:noWrap/>
            <w:vAlign w:val="bottom"/>
            <w:hideMark/>
          </w:tcPr>
          <w:p w14:paraId="40F9BE37" w14:textId="7A64EC0A"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55" w:author="Autor">
              <w:r w:rsidRPr="000B1410">
                <w:rPr>
                  <w:rFonts w:ascii="Arial" w:eastAsia="Times New Roman" w:hAnsi="Arial" w:cs="Arial"/>
                  <w:color w:val="000000"/>
                  <w:sz w:val="20"/>
                  <w:szCs w:val="20"/>
                </w:rPr>
                <w:delText>2</w:delText>
              </w:r>
            </w:del>
            <w:ins w:id="256" w:author="Autor">
              <w:r w:rsidR="00B24AC7">
                <w:rPr>
                  <w:rFonts w:ascii="Arial" w:eastAsia="Times New Roman" w:hAnsi="Arial" w:cs="Arial"/>
                  <w:color w:val="000000"/>
                  <w:sz w:val="20"/>
                  <w:szCs w:val="20"/>
                </w:rPr>
                <w:t>1</w:t>
              </w:r>
            </w:ins>
          </w:p>
        </w:tc>
        <w:tc>
          <w:tcPr>
            <w:tcW w:w="986" w:type="dxa"/>
            <w:tcBorders>
              <w:top w:val="nil"/>
              <w:left w:val="nil"/>
              <w:bottom w:val="single" w:sz="4" w:space="0" w:color="auto"/>
              <w:right w:val="single" w:sz="4" w:space="0" w:color="auto"/>
            </w:tcBorders>
            <w:shd w:val="clear" w:color="auto" w:fill="auto"/>
            <w:noWrap/>
            <w:vAlign w:val="bottom"/>
            <w:hideMark/>
          </w:tcPr>
          <w:p w14:paraId="40F9BE38" w14:textId="0CC03B8A"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57" w:author="Autor">
              <w:r w:rsidRPr="000B1410">
                <w:rPr>
                  <w:rFonts w:ascii="Arial" w:eastAsia="Times New Roman" w:hAnsi="Arial" w:cs="Arial"/>
                  <w:color w:val="000000"/>
                  <w:sz w:val="20"/>
                  <w:szCs w:val="20"/>
                </w:rPr>
                <w:delText>5</w:delText>
              </w:r>
            </w:del>
            <w:ins w:id="258" w:author="Autor">
              <w:r w:rsidR="00B24AC7">
                <w:rPr>
                  <w:rFonts w:ascii="Arial" w:eastAsia="Times New Roman" w:hAnsi="Arial" w:cs="Arial"/>
                  <w:color w:val="000000"/>
                  <w:sz w:val="20"/>
                  <w:szCs w:val="20"/>
                </w:rPr>
                <w:t>1</w:t>
              </w:r>
            </w:ins>
          </w:p>
        </w:tc>
        <w:tc>
          <w:tcPr>
            <w:tcW w:w="986" w:type="dxa"/>
            <w:tcBorders>
              <w:top w:val="nil"/>
              <w:left w:val="nil"/>
              <w:bottom w:val="single" w:sz="4" w:space="0" w:color="auto"/>
              <w:right w:val="single" w:sz="8" w:space="0" w:color="auto"/>
            </w:tcBorders>
            <w:shd w:val="clear" w:color="auto" w:fill="auto"/>
            <w:noWrap/>
            <w:vAlign w:val="bottom"/>
            <w:hideMark/>
          </w:tcPr>
          <w:p w14:paraId="40F9BE39"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41" w14:textId="77777777" w:rsidTr="00B21559">
        <w:trPr>
          <w:trHeight w:val="300"/>
        </w:trPr>
        <w:tc>
          <w:tcPr>
            <w:tcW w:w="3440" w:type="dxa"/>
            <w:tcBorders>
              <w:top w:val="nil"/>
              <w:left w:val="single" w:sz="8" w:space="0" w:color="auto"/>
              <w:bottom w:val="single" w:sz="4" w:space="0" w:color="auto"/>
              <w:right w:val="single" w:sz="4" w:space="0" w:color="auto"/>
            </w:tcBorders>
            <w:shd w:val="clear" w:color="auto" w:fill="auto"/>
            <w:noWrap/>
            <w:vAlign w:val="bottom"/>
          </w:tcPr>
          <w:p w14:paraId="40F9BE3B"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Architekt kybernetické bezpečnosti</w:t>
            </w:r>
          </w:p>
        </w:tc>
        <w:tc>
          <w:tcPr>
            <w:tcW w:w="986" w:type="dxa"/>
            <w:tcBorders>
              <w:top w:val="nil"/>
              <w:left w:val="nil"/>
              <w:bottom w:val="single" w:sz="4" w:space="0" w:color="auto"/>
              <w:right w:val="single" w:sz="4" w:space="0" w:color="auto"/>
            </w:tcBorders>
            <w:shd w:val="clear" w:color="auto" w:fill="auto"/>
            <w:noWrap/>
            <w:vAlign w:val="bottom"/>
          </w:tcPr>
          <w:p w14:paraId="40F9BE3C"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D54F89" w:rsidRPr="000B1410">
              <w:rPr>
                <w:rFonts w:ascii="Arial" w:eastAsia="Times New Roman" w:hAnsi="Arial" w:cs="Arial"/>
                <w:color w:val="000000"/>
                <w:sz w:val="20"/>
                <w:szCs w:val="20"/>
              </w:rPr>
              <w:t>1</w:t>
            </w:r>
          </w:p>
        </w:tc>
        <w:tc>
          <w:tcPr>
            <w:tcW w:w="921" w:type="dxa"/>
            <w:tcBorders>
              <w:top w:val="nil"/>
              <w:left w:val="nil"/>
              <w:bottom w:val="single" w:sz="4" w:space="0" w:color="auto"/>
              <w:right w:val="single" w:sz="4" w:space="0" w:color="auto"/>
            </w:tcBorders>
            <w:shd w:val="clear" w:color="auto" w:fill="auto"/>
            <w:noWrap/>
            <w:vAlign w:val="bottom"/>
          </w:tcPr>
          <w:p w14:paraId="40F9BE3D"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D54F89" w:rsidRPr="000B1410">
              <w:rPr>
                <w:rFonts w:ascii="Arial" w:eastAsia="Times New Roman" w:hAnsi="Arial" w:cs="Arial"/>
                <w:color w:val="000000"/>
                <w:sz w:val="20"/>
                <w:szCs w:val="20"/>
              </w:rPr>
              <w:t>,1</w:t>
            </w:r>
          </w:p>
        </w:tc>
        <w:tc>
          <w:tcPr>
            <w:tcW w:w="921" w:type="dxa"/>
            <w:tcBorders>
              <w:top w:val="nil"/>
              <w:left w:val="nil"/>
              <w:bottom w:val="single" w:sz="4" w:space="0" w:color="auto"/>
              <w:right w:val="single" w:sz="4" w:space="0" w:color="auto"/>
            </w:tcBorders>
            <w:shd w:val="clear" w:color="auto" w:fill="auto"/>
            <w:noWrap/>
            <w:vAlign w:val="bottom"/>
          </w:tcPr>
          <w:p w14:paraId="40F9BE3E"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D54F89" w:rsidRPr="000B1410">
              <w:rPr>
                <w:rFonts w:ascii="Arial" w:eastAsia="Times New Roman" w:hAnsi="Arial" w:cs="Arial"/>
                <w:color w:val="000000"/>
                <w:sz w:val="20"/>
                <w:szCs w:val="20"/>
              </w:rPr>
              <w:t>1</w:t>
            </w:r>
          </w:p>
        </w:tc>
        <w:tc>
          <w:tcPr>
            <w:tcW w:w="986" w:type="dxa"/>
            <w:tcBorders>
              <w:top w:val="nil"/>
              <w:left w:val="nil"/>
              <w:bottom w:val="single" w:sz="4" w:space="0" w:color="auto"/>
              <w:right w:val="single" w:sz="4" w:space="0" w:color="auto"/>
            </w:tcBorders>
            <w:shd w:val="clear" w:color="auto" w:fill="auto"/>
            <w:noWrap/>
            <w:vAlign w:val="bottom"/>
          </w:tcPr>
          <w:p w14:paraId="40F9BE3F"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r w:rsidR="00D54F89" w:rsidRPr="000B1410">
              <w:rPr>
                <w:rFonts w:ascii="Arial" w:eastAsia="Times New Roman" w:hAnsi="Arial" w:cs="Arial"/>
                <w:color w:val="000000"/>
                <w:sz w:val="20"/>
                <w:szCs w:val="20"/>
              </w:rPr>
              <w:t>,1</w:t>
            </w:r>
          </w:p>
        </w:tc>
        <w:tc>
          <w:tcPr>
            <w:tcW w:w="986" w:type="dxa"/>
            <w:tcBorders>
              <w:top w:val="nil"/>
              <w:left w:val="nil"/>
              <w:bottom w:val="single" w:sz="4" w:space="0" w:color="auto"/>
              <w:right w:val="single" w:sz="8" w:space="0" w:color="auto"/>
            </w:tcBorders>
            <w:shd w:val="clear" w:color="auto" w:fill="auto"/>
            <w:noWrap/>
            <w:vAlign w:val="bottom"/>
          </w:tcPr>
          <w:p w14:paraId="40F9BE40" w14:textId="77777777" w:rsidR="00146751" w:rsidRPr="000B1410" w:rsidRDefault="00146751" w:rsidP="00146751">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0,1</w:t>
            </w:r>
          </w:p>
        </w:tc>
      </w:tr>
      <w:tr w:rsidR="00146751" w:rsidRPr="000B1410" w14:paraId="40F9BE48" w14:textId="77777777" w:rsidTr="00B21559">
        <w:trPr>
          <w:trHeight w:val="315"/>
        </w:trPr>
        <w:tc>
          <w:tcPr>
            <w:tcW w:w="3440" w:type="dxa"/>
            <w:tcBorders>
              <w:top w:val="nil"/>
              <w:left w:val="single" w:sz="8" w:space="0" w:color="auto"/>
              <w:bottom w:val="single" w:sz="8" w:space="0" w:color="auto"/>
              <w:right w:val="single" w:sz="4" w:space="0" w:color="auto"/>
            </w:tcBorders>
            <w:shd w:val="clear" w:color="auto" w:fill="auto"/>
            <w:noWrap/>
            <w:vAlign w:val="bottom"/>
            <w:hideMark/>
          </w:tcPr>
          <w:p w14:paraId="40F9BE42" w14:textId="77777777" w:rsidR="00146751" w:rsidRPr="000B1410" w:rsidRDefault="00146751" w:rsidP="00146751">
            <w:pPr>
              <w:ind w:firstLine="0"/>
              <w:rPr>
                <w:rFonts w:ascii="Arial" w:eastAsia="Times New Roman" w:hAnsi="Arial" w:cs="Arial"/>
                <w:color w:val="000000"/>
                <w:sz w:val="20"/>
                <w:szCs w:val="20"/>
              </w:rPr>
            </w:pPr>
            <w:r w:rsidRPr="000B1410">
              <w:rPr>
                <w:rFonts w:ascii="Arial" w:eastAsia="Times New Roman" w:hAnsi="Arial" w:cs="Arial"/>
                <w:color w:val="000000"/>
                <w:sz w:val="20"/>
                <w:szCs w:val="20"/>
              </w:rPr>
              <w:t>Administrátor a dokumentarista</w:t>
            </w:r>
          </w:p>
        </w:tc>
        <w:tc>
          <w:tcPr>
            <w:tcW w:w="986" w:type="dxa"/>
            <w:tcBorders>
              <w:top w:val="nil"/>
              <w:left w:val="nil"/>
              <w:bottom w:val="single" w:sz="8" w:space="0" w:color="auto"/>
              <w:right w:val="single" w:sz="4" w:space="0" w:color="auto"/>
            </w:tcBorders>
            <w:shd w:val="clear" w:color="auto" w:fill="auto"/>
            <w:noWrap/>
            <w:vAlign w:val="bottom"/>
            <w:hideMark/>
          </w:tcPr>
          <w:p w14:paraId="40F9BE43" w14:textId="45B8D302"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59" w:author="Autor">
              <w:r w:rsidRPr="000B1410">
                <w:rPr>
                  <w:rFonts w:ascii="Arial" w:eastAsia="Times New Roman" w:hAnsi="Arial" w:cs="Arial"/>
                  <w:color w:val="000000"/>
                  <w:sz w:val="20"/>
                  <w:szCs w:val="20"/>
                </w:rPr>
                <w:delText>2</w:delText>
              </w:r>
            </w:del>
            <w:ins w:id="260" w:author="Autor">
              <w:r w:rsidR="00B24AC7">
                <w:rPr>
                  <w:rFonts w:ascii="Arial" w:eastAsia="Times New Roman" w:hAnsi="Arial" w:cs="Arial"/>
                  <w:color w:val="000000"/>
                  <w:sz w:val="20"/>
                  <w:szCs w:val="20"/>
                </w:rPr>
                <w:t>1</w:t>
              </w:r>
            </w:ins>
          </w:p>
        </w:tc>
        <w:tc>
          <w:tcPr>
            <w:tcW w:w="921" w:type="dxa"/>
            <w:tcBorders>
              <w:top w:val="nil"/>
              <w:left w:val="nil"/>
              <w:bottom w:val="single" w:sz="8" w:space="0" w:color="auto"/>
              <w:right w:val="single" w:sz="4" w:space="0" w:color="auto"/>
            </w:tcBorders>
            <w:shd w:val="clear" w:color="auto" w:fill="auto"/>
            <w:noWrap/>
            <w:vAlign w:val="bottom"/>
            <w:hideMark/>
          </w:tcPr>
          <w:p w14:paraId="40F9BE44" w14:textId="5E83BE34"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61" w:author="Autor">
              <w:r w:rsidRPr="000B1410">
                <w:rPr>
                  <w:rFonts w:ascii="Arial" w:eastAsia="Times New Roman" w:hAnsi="Arial" w:cs="Arial"/>
                  <w:color w:val="000000"/>
                  <w:sz w:val="20"/>
                  <w:szCs w:val="20"/>
                </w:rPr>
                <w:delText>2</w:delText>
              </w:r>
            </w:del>
            <w:ins w:id="262" w:author="Autor">
              <w:r w:rsidR="00B24AC7">
                <w:rPr>
                  <w:rFonts w:ascii="Arial" w:eastAsia="Times New Roman" w:hAnsi="Arial" w:cs="Arial"/>
                  <w:color w:val="000000"/>
                  <w:sz w:val="20"/>
                  <w:szCs w:val="20"/>
                </w:rPr>
                <w:t>1</w:t>
              </w:r>
            </w:ins>
          </w:p>
        </w:tc>
        <w:tc>
          <w:tcPr>
            <w:tcW w:w="921" w:type="dxa"/>
            <w:tcBorders>
              <w:top w:val="nil"/>
              <w:left w:val="nil"/>
              <w:bottom w:val="single" w:sz="8" w:space="0" w:color="auto"/>
              <w:right w:val="single" w:sz="4" w:space="0" w:color="auto"/>
            </w:tcBorders>
            <w:shd w:val="clear" w:color="auto" w:fill="auto"/>
            <w:noWrap/>
            <w:vAlign w:val="bottom"/>
            <w:hideMark/>
          </w:tcPr>
          <w:p w14:paraId="40F9BE45" w14:textId="7F24BFDB"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63" w:author="Autor">
              <w:r w:rsidRPr="000B1410">
                <w:rPr>
                  <w:rFonts w:ascii="Arial" w:eastAsia="Times New Roman" w:hAnsi="Arial" w:cs="Arial"/>
                  <w:color w:val="000000"/>
                  <w:sz w:val="20"/>
                  <w:szCs w:val="20"/>
                </w:rPr>
                <w:delText>2</w:delText>
              </w:r>
            </w:del>
            <w:ins w:id="264" w:author="Autor">
              <w:r w:rsidR="00B24AC7">
                <w:rPr>
                  <w:rFonts w:ascii="Arial" w:eastAsia="Times New Roman" w:hAnsi="Arial" w:cs="Arial"/>
                  <w:color w:val="000000"/>
                  <w:sz w:val="20"/>
                  <w:szCs w:val="20"/>
                </w:rPr>
                <w:t>1</w:t>
              </w:r>
            </w:ins>
          </w:p>
        </w:tc>
        <w:tc>
          <w:tcPr>
            <w:tcW w:w="986" w:type="dxa"/>
            <w:tcBorders>
              <w:top w:val="nil"/>
              <w:left w:val="nil"/>
              <w:bottom w:val="single" w:sz="8" w:space="0" w:color="auto"/>
              <w:right w:val="single" w:sz="4" w:space="0" w:color="auto"/>
            </w:tcBorders>
            <w:shd w:val="clear" w:color="auto" w:fill="auto"/>
            <w:noWrap/>
            <w:vAlign w:val="bottom"/>
            <w:hideMark/>
          </w:tcPr>
          <w:p w14:paraId="40F9BE46" w14:textId="3FE13523"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65" w:author="Autor">
              <w:r w:rsidRPr="000B1410">
                <w:rPr>
                  <w:rFonts w:ascii="Arial" w:eastAsia="Times New Roman" w:hAnsi="Arial" w:cs="Arial"/>
                  <w:color w:val="000000"/>
                  <w:sz w:val="20"/>
                  <w:szCs w:val="20"/>
                </w:rPr>
                <w:delText>2</w:delText>
              </w:r>
            </w:del>
            <w:ins w:id="266" w:author="Autor">
              <w:r w:rsidR="00B24AC7">
                <w:rPr>
                  <w:rFonts w:ascii="Arial" w:eastAsia="Times New Roman" w:hAnsi="Arial" w:cs="Arial"/>
                  <w:color w:val="000000"/>
                  <w:sz w:val="20"/>
                  <w:szCs w:val="20"/>
                </w:rPr>
                <w:t>1</w:t>
              </w:r>
            </w:ins>
          </w:p>
        </w:tc>
        <w:tc>
          <w:tcPr>
            <w:tcW w:w="986" w:type="dxa"/>
            <w:tcBorders>
              <w:top w:val="nil"/>
              <w:left w:val="nil"/>
              <w:bottom w:val="single" w:sz="8" w:space="0" w:color="auto"/>
              <w:right w:val="single" w:sz="8" w:space="0" w:color="auto"/>
            </w:tcBorders>
            <w:shd w:val="clear" w:color="auto" w:fill="auto"/>
            <w:noWrap/>
            <w:vAlign w:val="bottom"/>
            <w:hideMark/>
          </w:tcPr>
          <w:p w14:paraId="40F9BE47" w14:textId="3DC04DDE" w:rsidR="00146751" w:rsidRPr="000B1410" w:rsidRDefault="00146751" w:rsidP="00B24AC7">
            <w:pPr>
              <w:ind w:firstLine="0"/>
              <w:jc w:val="right"/>
              <w:rPr>
                <w:rFonts w:ascii="Arial" w:eastAsia="Times New Roman" w:hAnsi="Arial" w:cs="Arial"/>
                <w:color w:val="000000"/>
                <w:sz w:val="20"/>
                <w:szCs w:val="20"/>
              </w:rPr>
            </w:pPr>
            <w:r w:rsidRPr="000B1410">
              <w:rPr>
                <w:rFonts w:ascii="Arial" w:eastAsia="Times New Roman" w:hAnsi="Arial" w:cs="Arial"/>
                <w:color w:val="000000"/>
                <w:sz w:val="20"/>
                <w:szCs w:val="20"/>
              </w:rPr>
              <w:t>0,</w:t>
            </w:r>
            <w:del w:id="267" w:author="Autor">
              <w:r w:rsidRPr="000B1410">
                <w:rPr>
                  <w:rFonts w:ascii="Arial" w:eastAsia="Times New Roman" w:hAnsi="Arial" w:cs="Arial"/>
                  <w:color w:val="000000"/>
                  <w:sz w:val="20"/>
                  <w:szCs w:val="20"/>
                </w:rPr>
                <w:delText>2</w:delText>
              </w:r>
            </w:del>
            <w:ins w:id="268" w:author="Autor">
              <w:r w:rsidR="00B24AC7">
                <w:rPr>
                  <w:rFonts w:ascii="Arial" w:eastAsia="Times New Roman" w:hAnsi="Arial" w:cs="Arial"/>
                  <w:color w:val="000000"/>
                  <w:sz w:val="20"/>
                  <w:szCs w:val="20"/>
                </w:rPr>
                <w:t>1</w:t>
              </w:r>
            </w:ins>
          </w:p>
        </w:tc>
      </w:tr>
    </w:tbl>
    <w:p w14:paraId="40F9BE49" w14:textId="77777777" w:rsidR="00405F9E" w:rsidRPr="000B1410" w:rsidRDefault="00B21559" w:rsidP="008C5E2F">
      <w:pPr>
        <w:spacing w:before="60"/>
        <w:ind w:firstLine="0"/>
        <w:jc w:val="both"/>
        <w:rPr>
          <w:rFonts w:ascii="Arial" w:hAnsi="Arial" w:cs="Arial"/>
          <w:sz w:val="20"/>
          <w:szCs w:val="20"/>
        </w:rPr>
      </w:pPr>
      <w:r w:rsidRPr="000B1410">
        <w:rPr>
          <w:rFonts w:ascii="Arial" w:hAnsi="Arial" w:cs="Arial"/>
          <w:sz w:val="20"/>
          <w:szCs w:val="20"/>
        </w:rPr>
        <w:br w:type="textWrapping" w:clear="all"/>
      </w:r>
    </w:p>
    <w:p w14:paraId="40F9BE4A" w14:textId="77777777" w:rsidR="006407E5" w:rsidRPr="000B1410" w:rsidRDefault="006407E5" w:rsidP="006336DE">
      <w:pPr>
        <w:pStyle w:val="Nadpis21"/>
        <w:keepNext/>
        <w:widowControl w:val="0"/>
        <w:tabs>
          <w:tab w:val="num" w:pos="907"/>
        </w:tabs>
        <w:spacing w:before="360" w:after="80" w:line="280" w:lineRule="atLeast"/>
        <w:ind w:left="907" w:hanging="907"/>
        <w:rPr>
          <w:sz w:val="20"/>
          <w:szCs w:val="20"/>
        </w:rPr>
      </w:pPr>
      <w:bookmarkStart w:id="269" w:name="_Řízení_technických_a"/>
      <w:bookmarkStart w:id="270" w:name="_Toc471316299"/>
      <w:bookmarkStart w:id="271" w:name="_Toc467680793"/>
      <w:bookmarkEnd w:id="269"/>
      <w:r w:rsidRPr="000B1410">
        <w:rPr>
          <w:sz w:val="20"/>
          <w:szCs w:val="20"/>
        </w:rPr>
        <w:t>Specialisté odborných profesí</w:t>
      </w:r>
      <w:bookmarkEnd w:id="270"/>
      <w:bookmarkEnd w:id="271"/>
    </w:p>
    <w:p w14:paraId="40F9BE4B" w14:textId="7FBB4EAC" w:rsidR="004860D0" w:rsidRPr="000B1410" w:rsidRDefault="00F72D13" w:rsidP="004860D0">
      <w:pPr>
        <w:ind w:firstLine="0"/>
        <w:jc w:val="both"/>
        <w:rPr>
          <w:rFonts w:ascii="Arial" w:hAnsi="Arial" w:cs="Arial"/>
          <w:sz w:val="20"/>
          <w:szCs w:val="20"/>
        </w:rPr>
      </w:pPr>
      <w:r w:rsidRPr="000B1410">
        <w:rPr>
          <w:rFonts w:ascii="Arial" w:hAnsi="Arial" w:cs="Arial"/>
          <w:sz w:val="20"/>
          <w:szCs w:val="20"/>
        </w:rPr>
        <w:t>Zadavatel</w:t>
      </w:r>
      <w:r w:rsidR="00434A29" w:rsidRPr="000B1410">
        <w:rPr>
          <w:rFonts w:ascii="Arial" w:hAnsi="Arial" w:cs="Arial"/>
          <w:sz w:val="20"/>
          <w:szCs w:val="20"/>
        </w:rPr>
        <w:t xml:space="preserve"> má možnost si u </w:t>
      </w:r>
      <w:r w:rsidR="00BE45BC" w:rsidRPr="000B1410">
        <w:rPr>
          <w:rFonts w:ascii="Arial" w:hAnsi="Arial" w:cs="Arial"/>
          <w:sz w:val="20"/>
          <w:szCs w:val="20"/>
        </w:rPr>
        <w:t>d</w:t>
      </w:r>
      <w:r w:rsidR="005525AC" w:rsidRPr="000B1410">
        <w:rPr>
          <w:rFonts w:ascii="Arial" w:hAnsi="Arial" w:cs="Arial"/>
          <w:sz w:val="20"/>
          <w:szCs w:val="20"/>
        </w:rPr>
        <w:t>odavatel</w:t>
      </w:r>
      <w:r w:rsidR="006407E5" w:rsidRPr="000B1410">
        <w:rPr>
          <w:rFonts w:ascii="Arial" w:hAnsi="Arial" w:cs="Arial"/>
          <w:sz w:val="20"/>
          <w:szCs w:val="20"/>
        </w:rPr>
        <w:t>e nad rámec</w:t>
      </w:r>
      <w:r w:rsidR="008E449C" w:rsidRPr="000B1410">
        <w:rPr>
          <w:rFonts w:ascii="Arial" w:hAnsi="Arial" w:cs="Arial"/>
          <w:sz w:val="20"/>
          <w:szCs w:val="20"/>
        </w:rPr>
        <w:t xml:space="preserve"> Pravidelných</w:t>
      </w:r>
      <w:r w:rsidR="006407E5" w:rsidRPr="000B1410">
        <w:rPr>
          <w:rFonts w:ascii="Arial" w:hAnsi="Arial" w:cs="Arial"/>
          <w:sz w:val="20"/>
          <w:szCs w:val="20"/>
        </w:rPr>
        <w:t xml:space="preserve"> </w:t>
      </w:r>
      <w:r w:rsidR="008E449C" w:rsidRPr="000B1410">
        <w:rPr>
          <w:rFonts w:ascii="Arial" w:hAnsi="Arial" w:cs="Arial"/>
          <w:sz w:val="20"/>
          <w:szCs w:val="20"/>
        </w:rPr>
        <w:t xml:space="preserve">Služeb </w:t>
      </w:r>
      <w:r w:rsidR="006407E5" w:rsidRPr="000B1410">
        <w:rPr>
          <w:rFonts w:ascii="Arial" w:hAnsi="Arial" w:cs="Arial"/>
          <w:sz w:val="20"/>
          <w:szCs w:val="20"/>
        </w:rPr>
        <w:t>systémové integrace vyžádat služby specialistů odborných profesí</w:t>
      </w:r>
      <w:r w:rsidR="00434A29" w:rsidRPr="000B1410">
        <w:rPr>
          <w:rFonts w:ascii="Arial" w:hAnsi="Arial" w:cs="Arial"/>
          <w:sz w:val="20"/>
          <w:szCs w:val="20"/>
        </w:rPr>
        <w:t>,</w:t>
      </w:r>
      <w:r w:rsidR="004354FD" w:rsidRPr="000B1410">
        <w:rPr>
          <w:rFonts w:ascii="Arial" w:hAnsi="Arial" w:cs="Arial"/>
          <w:sz w:val="20"/>
          <w:szCs w:val="20"/>
        </w:rPr>
        <w:t xml:space="preserve"> kte</w:t>
      </w:r>
      <w:r w:rsidR="00747FCF" w:rsidRPr="000B1410">
        <w:rPr>
          <w:rFonts w:ascii="Arial" w:hAnsi="Arial" w:cs="Arial"/>
          <w:sz w:val="20"/>
          <w:szCs w:val="20"/>
        </w:rPr>
        <w:t>ří</w:t>
      </w:r>
      <w:r w:rsidR="004354FD" w:rsidRPr="000B1410">
        <w:rPr>
          <w:rFonts w:ascii="Arial" w:hAnsi="Arial" w:cs="Arial"/>
          <w:sz w:val="20"/>
          <w:szCs w:val="20"/>
        </w:rPr>
        <w:t xml:space="preserve"> </w:t>
      </w:r>
      <w:r w:rsidR="009F7892" w:rsidRPr="000B1410">
        <w:rPr>
          <w:rFonts w:ascii="Arial" w:hAnsi="Arial" w:cs="Arial"/>
          <w:sz w:val="20"/>
          <w:szCs w:val="20"/>
        </w:rPr>
        <w:t xml:space="preserve">splňují </w:t>
      </w:r>
      <w:r w:rsidR="004354FD" w:rsidRPr="000B1410">
        <w:rPr>
          <w:rFonts w:ascii="Arial" w:hAnsi="Arial" w:cs="Arial"/>
          <w:sz w:val="20"/>
          <w:szCs w:val="20"/>
        </w:rPr>
        <w:t xml:space="preserve">podmínky kvalifikačních požadavků. </w:t>
      </w:r>
      <w:r w:rsidR="004860D0" w:rsidRPr="000B1410">
        <w:rPr>
          <w:rFonts w:ascii="Arial" w:hAnsi="Arial" w:cs="Arial"/>
          <w:sz w:val="20"/>
          <w:szCs w:val="20"/>
        </w:rPr>
        <w:t xml:space="preserve">Jedná se o </w:t>
      </w:r>
      <w:r w:rsidR="002652A9" w:rsidRPr="000B1410">
        <w:rPr>
          <w:rFonts w:ascii="Arial" w:hAnsi="Arial" w:cs="Arial"/>
          <w:sz w:val="20"/>
          <w:szCs w:val="20"/>
        </w:rPr>
        <w:t>zadání</w:t>
      </w:r>
      <w:r w:rsidR="004860D0" w:rsidRPr="000B1410">
        <w:rPr>
          <w:rFonts w:ascii="Arial" w:hAnsi="Arial" w:cs="Arial"/>
          <w:sz w:val="20"/>
          <w:szCs w:val="20"/>
        </w:rPr>
        <w:t>, kter</w:t>
      </w:r>
      <w:r w:rsidR="002652A9" w:rsidRPr="000B1410">
        <w:rPr>
          <w:rFonts w:ascii="Arial" w:hAnsi="Arial" w:cs="Arial"/>
          <w:sz w:val="20"/>
          <w:szCs w:val="20"/>
        </w:rPr>
        <w:t>á</w:t>
      </w:r>
      <w:r w:rsidR="004860D0" w:rsidRPr="000B1410">
        <w:rPr>
          <w:rFonts w:ascii="Arial" w:hAnsi="Arial" w:cs="Arial"/>
          <w:sz w:val="20"/>
          <w:szCs w:val="20"/>
        </w:rPr>
        <w:t xml:space="preserve"> nejsou v době podání nabídek </w:t>
      </w:r>
      <w:r w:rsidR="005525AC" w:rsidRPr="000B1410">
        <w:rPr>
          <w:rFonts w:ascii="Arial" w:hAnsi="Arial" w:cs="Arial"/>
          <w:sz w:val="20"/>
          <w:szCs w:val="20"/>
        </w:rPr>
        <w:t>dodavatel</w:t>
      </w:r>
      <w:r w:rsidR="004860D0" w:rsidRPr="000B1410">
        <w:rPr>
          <w:rFonts w:ascii="Arial" w:hAnsi="Arial" w:cs="Arial"/>
          <w:sz w:val="20"/>
          <w:szCs w:val="20"/>
        </w:rPr>
        <w:t>ů přesně specifikovateln</w:t>
      </w:r>
      <w:r w:rsidR="002652A9" w:rsidRPr="000B1410">
        <w:rPr>
          <w:rFonts w:ascii="Arial" w:hAnsi="Arial" w:cs="Arial"/>
          <w:sz w:val="20"/>
          <w:szCs w:val="20"/>
        </w:rPr>
        <w:t>á</w:t>
      </w:r>
      <w:r w:rsidR="004860D0" w:rsidRPr="000B1410">
        <w:rPr>
          <w:rFonts w:ascii="Arial" w:hAnsi="Arial" w:cs="Arial"/>
          <w:sz w:val="20"/>
          <w:szCs w:val="20"/>
        </w:rPr>
        <w:t xml:space="preserve"> či </w:t>
      </w:r>
      <w:proofErr w:type="spellStart"/>
      <w:r w:rsidR="004860D0" w:rsidRPr="000B1410">
        <w:rPr>
          <w:rFonts w:ascii="Arial" w:hAnsi="Arial" w:cs="Arial"/>
          <w:sz w:val="20"/>
          <w:szCs w:val="20"/>
        </w:rPr>
        <w:t>konkretizovateln</w:t>
      </w:r>
      <w:r w:rsidR="002652A9" w:rsidRPr="000B1410">
        <w:rPr>
          <w:rFonts w:ascii="Arial" w:hAnsi="Arial" w:cs="Arial"/>
          <w:sz w:val="20"/>
          <w:szCs w:val="20"/>
        </w:rPr>
        <w:t>á</w:t>
      </w:r>
      <w:proofErr w:type="spellEnd"/>
      <w:r w:rsidR="004860D0" w:rsidRPr="000B1410">
        <w:rPr>
          <w:rFonts w:ascii="Arial" w:hAnsi="Arial" w:cs="Arial"/>
          <w:sz w:val="20"/>
          <w:szCs w:val="20"/>
        </w:rPr>
        <w:t xml:space="preserve">. </w:t>
      </w:r>
    </w:p>
    <w:p w14:paraId="40F9BE4E" w14:textId="33D42DA9" w:rsidR="0092429A" w:rsidRPr="000B1410" w:rsidRDefault="004860D0" w:rsidP="000B1410">
      <w:pPr>
        <w:ind w:firstLine="0"/>
        <w:jc w:val="both"/>
        <w:rPr>
          <w:rStyle w:val="caps"/>
          <w:rFonts w:ascii="Arial" w:hAnsi="Arial" w:cs="Arial"/>
          <w:sz w:val="20"/>
          <w:szCs w:val="20"/>
        </w:rPr>
      </w:pPr>
      <w:r w:rsidRPr="000B1410">
        <w:rPr>
          <w:rFonts w:ascii="Arial" w:hAnsi="Arial" w:cs="Arial"/>
          <w:sz w:val="20"/>
          <w:szCs w:val="20"/>
        </w:rPr>
        <w:t xml:space="preserve">V době průběhu tohoto výběrového řízení nelze jasně a přesně specifikovat některé potřebné požadavky na takovouto roli jak z pohledu technických znalostí, tak z pohledu počtu osob či rozsahu využití (v MD). Jednotlivé služby takovýchto rolí budou objednávány </w:t>
      </w:r>
      <w:proofErr w:type="spellStart"/>
      <w:r w:rsidRPr="000B1410">
        <w:rPr>
          <w:rFonts w:ascii="Arial" w:hAnsi="Arial" w:cs="Arial"/>
          <w:sz w:val="20"/>
          <w:szCs w:val="20"/>
        </w:rPr>
        <w:t>AdHoc</w:t>
      </w:r>
      <w:proofErr w:type="spellEnd"/>
      <w:r w:rsidRPr="000B1410">
        <w:rPr>
          <w:rFonts w:ascii="Arial" w:hAnsi="Arial" w:cs="Arial"/>
          <w:sz w:val="20"/>
          <w:szCs w:val="20"/>
        </w:rPr>
        <w:t xml:space="preserve"> podle potenciálních budoucích požadavků zadavatele. </w:t>
      </w:r>
      <w:r w:rsidR="004354FD" w:rsidRPr="000B1410">
        <w:rPr>
          <w:rFonts w:ascii="Arial" w:hAnsi="Arial" w:cs="Arial"/>
          <w:sz w:val="20"/>
          <w:szCs w:val="20"/>
        </w:rPr>
        <w:t>Jedná se o následující role:</w:t>
      </w:r>
    </w:p>
    <w:p w14:paraId="40F9BE4F" w14:textId="1F032EBD" w:rsidR="008E5512" w:rsidRPr="000B1410" w:rsidRDefault="004E30DB"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Ředitel týmu systémové integrace</w:t>
      </w:r>
    </w:p>
    <w:p w14:paraId="40F9BE50" w14:textId="5824D59C" w:rsidR="004E30DB" w:rsidRPr="000B1410" w:rsidRDefault="004E30DB" w:rsidP="00D27C02">
      <w:pPr>
        <w:pStyle w:val="Odstavecseseznamem"/>
        <w:numPr>
          <w:ilvl w:val="0"/>
          <w:numId w:val="27"/>
        </w:numPr>
        <w:spacing w:before="60"/>
        <w:jc w:val="both"/>
        <w:rPr>
          <w:rFonts w:ascii="Arial" w:hAnsi="Arial" w:cs="Arial"/>
          <w:sz w:val="20"/>
          <w:szCs w:val="20"/>
        </w:rPr>
      </w:pPr>
      <w:proofErr w:type="spellStart"/>
      <w:r w:rsidRPr="000B1410">
        <w:rPr>
          <w:rFonts w:ascii="Arial" w:hAnsi="Arial" w:cs="Arial"/>
          <w:sz w:val="20"/>
          <w:szCs w:val="20"/>
        </w:rPr>
        <w:t>Enterprise</w:t>
      </w:r>
      <w:proofErr w:type="spellEnd"/>
      <w:r w:rsidRPr="000B1410">
        <w:rPr>
          <w:rFonts w:ascii="Arial" w:hAnsi="Arial" w:cs="Arial"/>
          <w:sz w:val="20"/>
          <w:szCs w:val="20"/>
        </w:rPr>
        <w:t xml:space="preserve"> architekt</w:t>
      </w:r>
    </w:p>
    <w:p w14:paraId="40F9BE51" w14:textId="2C33BE2E" w:rsidR="00EB359A" w:rsidRPr="000B1410" w:rsidRDefault="004C2DCB"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 xml:space="preserve">Business </w:t>
      </w:r>
      <w:r w:rsidR="00EB359A" w:rsidRPr="000B1410">
        <w:rPr>
          <w:rFonts w:ascii="Arial" w:hAnsi="Arial" w:cs="Arial"/>
          <w:sz w:val="20"/>
          <w:szCs w:val="20"/>
        </w:rPr>
        <w:t>architekt</w:t>
      </w:r>
    </w:p>
    <w:p w14:paraId="40F9BE52" w14:textId="77777777" w:rsidR="00AA62BC" w:rsidRPr="000B1410" w:rsidRDefault="00AA62BC"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Architek</w:t>
      </w:r>
      <w:r w:rsidR="005525AC" w:rsidRPr="000B1410">
        <w:rPr>
          <w:rFonts w:ascii="Arial" w:hAnsi="Arial" w:cs="Arial"/>
          <w:sz w:val="20"/>
          <w:szCs w:val="20"/>
        </w:rPr>
        <w:t>t</w:t>
      </w:r>
      <w:r w:rsidRPr="000B1410">
        <w:rPr>
          <w:rFonts w:ascii="Arial" w:hAnsi="Arial" w:cs="Arial"/>
          <w:sz w:val="20"/>
          <w:szCs w:val="20"/>
        </w:rPr>
        <w:t xml:space="preserve"> IT infrastruktury</w:t>
      </w:r>
    </w:p>
    <w:p w14:paraId="40F9BE53" w14:textId="48541322" w:rsidR="00747FCF" w:rsidRPr="000B1410" w:rsidRDefault="00747FCF"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Architek</w:t>
      </w:r>
      <w:r w:rsidR="005525AC" w:rsidRPr="000B1410">
        <w:rPr>
          <w:rFonts w:ascii="Arial" w:hAnsi="Arial" w:cs="Arial"/>
          <w:sz w:val="20"/>
          <w:szCs w:val="20"/>
        </w:rPr>
        <w:t>t</w:t>
      </w:r>
      <w:r w:rsidR="003A19FF" w:rsidRPr="000B1410">
        <w:rPr>
          <w:rFonts w:ascii="Arial" w:hAnsi="Arial" w:cs="Arial"/>
          <w:sz w:val="20"/>
          <w:szCs w:val="20"/>
        </w:rPr>
        <w:t xml:space="preserve"> kybernetické</w:t>
      </w:r>
      <w:r w:rsidRPr="000B1410">
        <w:rPr>
          <w:rFonts w:ascii="Arial" w:hAnsi="Arial" w:cs="Arial"/>
          <w:sz w:val="20"/>
          <w:szCs w:val="20"/>
        </w:rPr>
        <w:t xml:space="preserve"> bezpečnosti</w:t>
      </w:r>
    </w:p>
    <w:p w14:paraId="40F9BE54" w14:textId="5C6ED1B2" w:rsidR="008E5512" w:rsidRPr="000B1410" w:rsidRDefault="008E5512"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Analytik legislativních dopadů na funkci systému</w:t>
      </w:r>
    </w:p>
    <w:p w14:paraId="40F9BE55" w14:textId="77777777" w:rsidR="00EB359A" w:rsidRPr="000B1410" w:rsidRDefault="00EB359A"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Specialista pro systém řízení ICT služeb</w:t>
      </w:r>
    </w:p>
    <w:p w14:paraId="40F9BE56" w14:textId="226F8B68" w:rsidR="003A19FF" w:rsidRPr="000B1410" w:rsidRDefault="003A19FF"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Projektový manažer</w:t>
      </w:r>
    </w:p>
    <w:p w14:paraId="40F9BE57" w14:textId="2C43E448" w:rsidR="00AA62BC" w:rsidRPr="000B1410" w:rsidRDefault="00AA62BC"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Manažer kvality</w:t>
      </w:r>
    </w:p>
    <w:p w14:paraId="40F9BE58" w14:textId="700235CD" w:rsidR="00747FCF" w:rsidRPr="000B1410" w:rsidRDefault="003A19FF"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Manažer kybernetické bezpečnosti</w:t>
      </w:r>
    </w:p>
    <w:p w14:paraId="40F9BE59" w14:textId="03C1F076" w:rsidR="00AA62BC" w:rsidRPr="000B1410" w:rsidRDefault="004C2DCB"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M</w:t>
      </w:r>
      <w:r w:rsidR="00AA62BC" w:rsidRPr="000B1410">
        <w:rPr>
          <w:rFonts w:ascii="Arial" w:hAnsi="Arial" w:cs="Arial"/>
          <w:sz w:val="20"/>
          <w:szCs w:val="20"/>
        </w:rPr>
        <w:t>anažer</w:t>
      </w:r>
      <w:r w:rsidRPr="000B1410">
        <w:rPr>
          <w:rFonts w:ascii="Arial" w:hAnsi="Arial" w:cs="Arial"/>
          <w:sz w:val="20"/>
          <w:szCs w:val="20"/>
        </w:rPr>
        <w:t xml:space="preserve"> provozu</w:t>
      </w:r>
    </w:p>
    <w:p w14:paraId="40F9BE5A" w14:textId="42329A10" w:rsidR="004E30DB" w:rsidRPr="000B1410" w:rsidRDefault="004E30DB"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Administrátor a dokumentarista</w:t>
      </w:r>
    </w:p>
    <w:p w14:paraId="40F9BE5B" w14:textId="2BEEED03" w:rsidR="00EB359A" w:rsidRPr="000B1410" w:rsidRDefault="00EB359A" w:rsidP="00002995">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Síťový specialista</w:t>
      </w:r>
      <w:r w:rsidR="002E383D" w:rsidRPr="000B1410">
        <w:rPr>
          <w:rFonts w:ascii="Arial" w:hAnsi="Arial" w:cs="Arial"/>
          <w:sz w:val="20"/>
          <w:szCs w:val="20"/>
        </w:rPr>
        <w:t xml:space="preserve"> na datová</w:t>
      </w:r>
      <w:r w:rsidR="00002995">
        <w:rPr>
          <w:rFonts w:ascii="Arial" w:hAnsi="Arial" w:cs="Arial"/>
          <w:sz w:val="20"/>
          <w:szCs w:val="20"/>
        </w:rPr>
        <w:t xml:space="preserve"> </w:t>
      </w:r>
      <w:ins w:id="272" w:author="Autor">
        <w:r w:rsidR="00002995" w:rsidRPr="00002995">
          <w:rPr>
            <w:rFonts w:ascii="Arial" w:hAnsi="Arial" w:cs="Arial"/>
            <w:sz w:val="20"/>
            <w:szCs w:val="20"/>
          </w:rPr>
          <w:t>a dohledová</w:t>
        </w:r>
        <w:r w:rsidR="002E383D" w:rsidRPr="000B1410">
          <w:rPr>
            <w:rFonts w:ascii="Arial" w:hAnsi="Arial" w:cs="Arial"/>
            <w:sz w:val="20"/>
            <w:szCs w:val="20"/>
          </w:rPr>
          <w:t xml:space="preserve"> </w:t>
        </w:r>
      </w:ins>
      <w:r w:rsidR="002E383D" w:rsidRPr="000B1410">
        <w:rPr>
          <w:rFonts w:ascii="Arial" w:hAnsi="Arial" w:cs="Arial"/>
          <w:sz w:val="20"/>
          <w:szCs w:val="20"/>
        </w:rPr>
        <w:t>centra</w:t>
      </w:r>
    </w:p>
    <w:p w14:paraId="40F9BE5C" w14:textId="77777777" w:rsidR="002E383D" w:rsidRPr="000B1410" w:rsidRDefault="002E383D"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Síťový specialista na infrastrukturu</w:t>
      </w:r>
    </w:p>
    <w:p w14:paraId="2A4D1E52" w14:textId="7C8AB93A" w:rsidR="003E3117" w:rsidRDefault="00EB359A"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Specialista DB</w:t>
      </w:r>
      <w:ins w:id="273" w:author="Autor">
        <w:r w:rsidR="00352BB0">
          <w:rPr>
            <w:rFonts w:ascii="Arial" w:hAnsi="Arial" w:cs="Arial"/>
            <w:sz w:val="20"/>
            <w:szCs w:val="20"/>
          </w:rPr>
          <w:t xml:space="preserve"> Microsoft</w:t>
        </w:r>
      </w:ins>
    </w:p>
    <w:p w14:paraId="09ACCE99" w14:textId="70F0D0EA" w:rsidR="00352BB0" w:rsidRPr="000B1410" w:rsidRDefault="00352BB0" w:rsidP="00352BB0">
      <w:pPr>
        <w:pStyle w:val="Odstavecseseznamem"/>
        <w:numPr>
          <w:ilvl w:val="0"/>
          <w:numId w:val="27"/>
        </w:numPr>
        <w:spacing w:before="60"/>
        <w:jc w:val="both"/>
        <w:rPr>
          <w:ins w:id="274" w:author="Autor"/>
          <w:rFonts w:ascii="Arial" w:hAnsi="Arial" w:cs="Arial"/>
          <w:sz w:val="20"/>
          <w:szCs w:val="20"/>
        </w:rPr>
      </w:pPr>
      <w:ins w:id="275" w:author="Autor">
        <w:r w:rsidRPr="000B1410">
          <w:rPr>
            <w:rFonts w:ascii="Arial" w:hAnsi="Arial" w:cs="Arial"/>
            <w:sz w:val="20"/>
            <w:szCs w:val="20"/>
          </w:rPr>
          <w:t>Specialista DB</w:t>
        </w:r>
        <w:r>
          <w:rPr>
            <w:rFonts w:ascii="Arial" w:hAnsi="Arial" w:cs="Arial"/>
            <w:sz w:val="20"/>
            <w:szCs w:val="20"/>
          </w:rPr>
          <w:t xml:space="preserve"> </w:t>
        </w:r>
        <w:proofErr w:type="spellStart"/>
        <w:r>
          <w:rPr>
            <w:rFonts w:ascii="Arial" w:hAnsi="Arial" w:cs="Arial"/>
            <w:sz w:val="20"/>
            <w:szCs w:val="20"/>
          </w:rPr>
          <w:t>Oracle</w:t>
        </w:r>
        <w:proofErr w:type="spellEnd"/>
      </w:ins>
    </w:p>
    <w:p w14:paraId="40F9BE5E" w14:textId="77777777" w:rsidR="00EB359A" w:rsidRPr="000B1410" w:rsidRDefault="00EB359A" w:rsidP="00D27C02">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Specialista MS</w:t>
      </w:r>
    </w:p>
    <w:p w14:paraId="40F9BE60" w14:textId="6D25BD1A" w:rsidR="00C83C0C" w:rsidRPr="000B1410" w:rsidRDefault="00EB359A" w:rsidP="000B1410">
      <w:pPr>
        <w:pStyle w:val="Odstavecseseznamem"/>
        <w:numPr>
          <w:ilvl w:val="0"/>
          <w:numId w:val="27"/>
        </w:numPr>
        <w:spacing w:before="60"/>
        <w:jc w:val="both"/>
        <w:rPr>
          <w:rFonts w:ascii="Arial" w:hAnsi="Arial" w:cs="Arial"/>
          <w:sz w:val="20"/>
          <w:szCs w:val="20"/>
        </w:rPr>
      </w:pPr>
      <w:r w:rsidRPr="000B1410">
        <w:rPr>
          <w:rFonts w:ascii="Arial" w:hAnsi="Arial" w:cs="Arial"/>
          <w:sz w:val="20"/>
          <w:szCs w:val="20"/>
        </w:rPr>
        <w:t>Specialista SAP</w:t>
      </w:r>
    </w:p>
    <w:p w14:paraId="40F9BE61" w14:textId="77777777" w:rsidR="001D2767" w:rsidRPr="000B1410" w:rsidRDefault="001D2767" w:rsidP="001D2767">
      <w:pPr>
        <w:pStyle w:val="Nadpis21"/>
        <w:keepNext/>
        <w:widowControl w:val="0"/>
        <w:tabs>
          <w:tab w:val="num" w:pos="907"/>
        </w:tabs>
        <w:spacing w:before="360" w:after="80" w:line="280" w:lineRule="atLeast"/>
        <w:ind w:left="907" w:hanging="907"/>
        <w:rPr>
          <w:sz w:val="20"/>
          <w:szCs w:val="20"/>
        </w:rPr>
      </w:pPr>
      <w:bookmarkStart w:id="276" w:name="_Toc471316300"/>
      <w:bookmarkStart w:id="277" w:name="_Toc467680794"/>
      <w:r w:rsidRPr="000B1410">
        <w:rPr>
          <w:sz w:val="20"/>
          <w:szCs w:val="20"/>
        </w:rPr>
        <w:t>Definice rolí</w:t>
      </w:r>
      <w:bookmarkEnd w:id="276"/>
      <w:bookmarkEnd w:id="277"/>
    </w:p>
    <w:p w14:paraId="40F9BE63" w14:textId="6597EBDE" w:rsidR="008F019C" w:rsidRPr="000B1410" w:rsidRDefault="008F019C" w:rsidP="000B1410">
      <w:pPr>
        <w:ind w:firstLine="0"/>
        <w:jc w:val="both"/>
        <w:rPr>
          <w:rFonts w:ascii="Arial" w:hAnsi="Arial" w:cs="Arial"/>
          <w:sz w:val="20"/>
          <w:szCs w:val="20"/>
        </w:rPr>
      </w:pPr>
      <w:r w:rsidRPr="000B1410">
        <w:rPr>
          <w:rFonts w:ascii="Arial" w:hAnsi="Arial" w:cs="Arial"/>
          <w:sz w:val="20"/>
          <w:szCs w:val="20"/>
        </w:rPr>
        <w:t>V rámci jednotlivých rolí budou poskytovány</w:t>
      </w:r>
      <w:r w:rsidR="00D805CB" w:rsidRPr="000B1410">
        <w:rPr>
          <w:rFonts w:ascii="Arial" w:hAnsi="Arial" w:cs="Arial"/>
          <w:sz w:val="20"/>
          <w:szCs w:val="20"/>
        </w:rPr>
        <w:t xml:space="preserve"> minimálně </w:t>
      </w:r>
      <w:r w:rsidRPr="000B1410">
        <w:rPr>
          <w:rFonts w:ascii="Arial" w:hAnsi="Arial" w:cs="Arial"/>
          <w:sz w:val="20"/>
          <w:szCs w:val="20"/>
        </w:rPr>
        <w:t>následující činnosti:</w:t>
      </w:r>
    </w:p>
    <w:p w14:paraId="40F9BE64" w14:textId="77777777" w:rsidR="00C83C0C" w:rsidRPr="000B1410" w:rsidRDefault="00D805CB" w:rsidP="00C83C0C">
      <w:pPr>
        <w:pStyle w:val="Nadpis21"/>
        <w:keepNext/>
        <w:widowControl w:val="0"/>
        <w:numPr>
          <w:ilvl w:val="2"/>
          <w:numId w:val="7"/>
        </w:numPr>
        <w:tabs>
          <w:tab w:val="num" w:pos="0"/>
          <w:tab w:val="num" w:pos="907"/>
        </w:tabs>
        <w:spacing w:before="360" w:after="80" w:line="280" w:lineRule="atLeast"/>
        <w:jc w:val="both"/>
        <w:rPr>
          <w:sz w:val="20"/>
          <w:szCs w:val="20"/>
        </w:rPr>
      </w:pPr>
      <w:bookmarkStart w:id="278" w:name="_Toc471316301"/>
      <w:bookmarkStart w:id="279" w:name="_Toc467680795"/>
      <w:r w:rsidRPr="000B1410">
        <w:rPr>
          <w:sz w:val="20"/>
          <w:szCs w:val="20"/>
        </w:rPr>
        <w:t>Ředitel týmu systémové integrace</w:t>
      </w:r>
      <w:bookmarkEnd w:id="278"/>
      <w:bookmarkEnd w:id="279"/>
    </w:p>
    <w:p w14:paraId="40F9BE65" w14:textId="2EB0CA76"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vede stálý </w:t>
      </w:r>
      <w:r w:rsidR="009F7892" w:rsidRPr="000B1410">
        <w:rPr>
          <w:rFonts w:ascii="Arial" w:hAnsi="Arial" w:cs="Arial"/>
          <w:sz w:val="20"/>
          <w:szCs w:val="20"/>
        </w:rPr>
        <w:t>tým rezortní</w:t>
      </w:r>
      <w:r w:rsidRPr="000B1410">
        <w:rPr>
          <w:rFonts w:ascii="Arial" w:hAnsi="Arial" w:cs="Arial"/>
          <w:sz w:val="20"/>
          <w:szCs w:val="20"/>
        </w:rPr>
        <w:t xml:space="preserve"> systémové integrace a odpovídá za </w:t>
      </w:r>
      <w:r w:rsidR="009F7892" w:rsidRPr="000B1410">
        <w:rPr>
          <w:rFonts w:ascii="Arial" w:hAnsi="Arial" w:cs="Arial"/>
          <w:sz w:val="20"/>
          <w:szCs w:val="20"/>
        </w:rPr>
        <w:t>plnění systémové</w:t>
      </w:r>
      <w:r w:rsidRPr="000B1410">
        <w:rPr>
          <w:rFonts w:ascii="Arial" w:hAnsi="Arial" w:cs="Arial"/>
          <w:sz w:val="20"/>
          <w:szCs w:val="20"/>
        </w:rPr>
        <w:t xml:space="preserve"> integrace jako celku,</w:t>
      </w:r>
    </w:p>
    <w:p w14:paraId="40F9BE66" w14:textId="77777777" w:rsidR="00F64AD5" w:rsidRPr="000B1410" w:rsidRDefault="00F64AD5"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činnost jednotlivých týmů systémové integrace,</w:t>
      </w:r>
    </w:p>
    <w:p w14:paraId="40F9BE67"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včasnost, úplnost a kvalitu doporučení a definic požadavků na plnění poskytovaná v rámci jednotlivých částí ICT resortu MPSV ve vztahu ke všem součástem a komponentům, které budou dodávány/provozovány na základě rámcové smlouvy a uzavřených prováděcích smluv,</w:t>
      </w:r>
    </w:p>
    <w:p w14:paraId="40F9BE68"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dohled nad řádným prováděním systémové integrace v souladu s uzavřenou smlouvou, řeší eskalace</w:t>
      </w:r>
    </w:p>
    <w:p w14:paraId="40F9BE69"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posouzení návrhů smluv a dodatků k nim pro zabezpečení realizace jednotlivých projektů a poskytnutí komentářů týkajících se předmětu návrhů smluv,</w:t>
      </w:r>
    </w:p>
    <w:p w14:paraId="40F9BE6A" w14:textId="4F53D2A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komunikace s interními </w:t>
      </w:r>
      <w:r w:rsidR="009F7892" w:rsidRPr="000B1410">
        <w:rPr>
          <w:rFonts w:ascii="Arial" w:hAnsi="Arial" w:cs="Arial"/>
          <w:sz w:val="20"/>
          <w:szCs w:val="20"/>
        </w:rPr>
        <w:t>odděleními rezortu</w:t>
      </w:r>
      <w:r w:rsidRPr="000B1410">
        <w:rPr>
          <w:rFonts w:ascii="Arial" w:hAnsi="Arial" w:cs="Arial"/>
          <w:sz w:val="20"/>
          <w:szCs w:val="20"/>
        </w:rPr>
        <w:t xml:space="preserve"> MPSV a dodavateli informačních systémů</w:t>
      </w:r>
    </w:p>
    <w:p w14:paraId="40F9BE6B"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lastRenderedPageBreak/>
        <w:t>komunikuje s pracovníky MPSV zajišťujícími primární podporu provozu v místech nasazení jednotlivých částí ICT resortu MPSV,</w:t>
      </w:r>
    </w:p>
    <w:p w14:paraId="40F9BE6C" w14:textId="77777777" w:rsidR="00D805CB" w:rsidRPr="000B1410" w:rsidRDefault="00D805CB" w:rsidP="00042B58">
      <w:pPr>
        <w:pStyle w:val="Odstavecseseznamem"/>
        <w:numPr>
          <w:ilvl w:val="0"/>
          <w:numId w:val="18"/>
        </w:numPr>
        <w:rPr>
          <w:rFonts w:ascii="Arial" w:hAnsi="Arial" w:cs="Arial"/>
          <w:sz w:val="20"/>
          <w:szCs w:val="20"/>
        </w:rPr>
      </w:pPr>
      <w:r w:rsidRPr="000B1410">
        <w:rPr>
          <w:rFonts w:ascii="Arial" w:hAnsi="Arial" w:cs="Arial"/>
          <w:sz w:val="20"/>
          <w:szCs w:val="20"/>
        </w:rPr>
        <w:t>spolupracuje s řídícím managementem projektů na řízení projektů včetně vyhodnocování plnění jednotlivých etap,</w:t>
      </w:r>
    </w:p>
    <w:p w14:paraId="40F9BE6E" w14:textId="2238257A" w:rsidR="00D805CB" w:rsidRPr="000B1410" w:rsidRDefault="00F64AD5" w:rsidP="000B1410">
      <w:pPr>
        <w:pStyle w:val="Odstavecseseznamem"/>
        <w:numPr>
          <w:ilvl w:val="0"/>
          <w:numId w:val="18"/>
        </w:numPr>
        <w:rPr>
          <w:rFonts w:ascii="Arial" w:hAnsi="Arial" w:cs="Arial"/>
          <w:sz w:val="20"/>
          <w:szCs w:val="20"/>
        </w:rPr>
      </w:pPr>
      <w:r w:rsidRPr="000B1410">
        <w:rPr>
          <w:rFonts w:ascii="Arial" w:hAnsi="Arial" w:cs="Arial"/>
          <w:sz w:val="20"/>
          <w:szCs w:val="20"/>
        </w:rPr>
        <w:t xml:space="preserve">spolupracuje </w:t>
      </w:r>
      <w:r w:rsidR="00D805CB" w:rsidRPr="000B1410">
        <w:rPr>
          <w:rFonts w:ascii="Arial" w:hAnsi="Arial" w:cs="Arial"/>
          <w:sz w:val="20"/>
          <w:szCs w:val="20"/>
        </w:rPr>
        <w:t>s MPSV na plánování dílčích projektů včetně stanovování termínů, zdrojů a definování milníků, tj. kontrolních bodů etap, ve kterých jsou hodnoceny dílčí výstupy realizovaného projektu či jeho kompon</w:t>
      </w:r>
      <w:r w:rsidRPr="000B1410">
        <w:rPr>
          <w:rFonts w:ascii="Arial" w:hAnsi="Arial" w:cs="Arial"/>
          <w:sz w:val="20"/>
          <w:szCs w:val="20"/>
        </w:rPr>
        <w:t>ent a srovnávány se specifikací.</w:t>
      </w:r>
    </w:p>
    <w:p w14:paraId="40F9BE70" w14:textId="2327252E" w:rsidR="00D805CB" w:rsidRPr="000B1410" w:rsidRDefault="00D805CB" w:rsidP="000B1410">
      <w:pPr>
        <w:pStyle w:val="Nadpis21"/>
        <w:keepNext/>
        <w:widowControl w:val="0"/>
        <w:numPr>
          <w:ilvl w:val="2"/>
          <w:numId w:val="7"/>
        </w:numPr>
        <w:tabs>
          <w:tab w:val="num" w:pos="0"/>
          <w:tab w:val="num" w:pos="907"/>
        </w:tabs>
        <w:spacing w:before="360" w:after="80" w:line="280" w:lineRule="atLeast"/>
        <w:jc w:val="both"/>
        <w:rPr>
          <w:sz w:val="20"/>
          <w:szCs w:val="20"/>
        </w:rPr>
      </w:pPr>
      <w:bookmarkStart w:id="280" w:name="_Toc471316302"/>
      <w:bookmarkStart w:id="281" w:name="_Toc467680796"/>
      <w:proofErr w:type="spellStart"/>
      <w:r w:rsidRPr="000B1410">
        <w:rPr>
          <w:sz w:val="20"/>
          <w:szCs w:val="20"/>
        </w:rPr>
        <w:t>Enterprise</w:t>
      </w:r>
      <w:proofErr w:type="spellEnd"/>
      <w:r w:rsidRPr="000B1410">
        <w:rPr>
          <w:sz w:val="20"/>
          <w:szCs w:val="20"/>
        </w:rPr>
        <w:t xml:space="preserve"> architekt</w:t>
      </w:r>
      <w:bookmarkEnd w:id="280"/>
      <w:bookmarkEnd w:id="281"/>
    </w:p>
    <w:p w14:paraId="40F9BE71"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návrh aplikační architektury informačních a komunikačních systémů včetně integrace aplikačních komponent,</w:t>
      </w:r>
    </w:p>
    <w:p w14:paraId="40F9BE72"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navrhuje aplikace nových technologií do architektury informačního systému,</w:t>
      </w:r>
    </w:p>
    <w:p w14:paraId="40F9BE73"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přispívá při zpracování strategie informačních a komunikačních technologií v návaznosti na aplikační architekturu,</w:t>
      </w:r>
    </w:p>
    <w:p w14:paraId="40F9BE74"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komunikuje s interními odděleními a dodavateli informačního systému v oblasti návrhů architektury aplikačních komponent,</w:t>
      </w:r>
    </w:p>
    <w:p w14:paraId="40F9BE75"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aktivně se účastní oponentních řízení,</w:t>
      </w:r>
    </w:p>
    <w:p w14:paraId="40F9BE76"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vytváření metodik, analýz a norem při projektování informačních systémů,</w:t>
      </w:r>
    </w:p>
    <w:p w14:paraId="40F9BE77" w14:textId="77777777" w:rsidR="008E5512" w:rsidRPr="000B1410" w:rsidRDefault="008E5512" w:rsidP="00042B58">
      <w:pPr>
        <w:pStyle w:val="Odstavecseseznamem"/>
        <w:numPr>
          <w:ilvl w:val="0"/>
          <w:numId w:val="18"/>
        </w:numPr>
        <w:rPr>
          <w:rFonts w:ascii="Arial" w:hAnsi="Arial" w:cs="Arial"/>
          <w:sz w:val="20"/>
          <w:szCs w:val="20"/>
        </w:rPr>
      </w:pPr>
      <w:r w:rsidRPr="000B1410">
        <w:rPr>
          <w:rFonts w:ascii="Arial" w:hAnsi="Arial" w:cs="Arial"/>
          <w:sz w:val="20"/>
          <w:szCs w:val="20"/>
        </w:rPr>
        <w:t>podílí se na tvorbě funkčních a nefunkčních požadavků při tvorbě výběrových řízení na informační systémy z pohledu aplikační architektury</w:t>
      </w:r>
      <w:r w:rsidR="00CC34FC" w:rsidRPr="000B1410">
        <w:rPr>
          <w:rFonts w:ascii="Arial" w:hAnsi="Arial" w:cs="Arial"/>
          <w:sz w:val="20"/>
          <w:szCs w:val="20"/>
        </w:rPr>
        <w:t>,</w:t>
      </w:r>
    </w:p>
    <w:p w14:paraId="40F9BE78" w14:textId="1352F94C" w:rsidR="00CC34FC" w:rsidRPr="000B1410" w:rsidRDefault="00CC34FC" w:rsidP="00CC34FC">
      <w:pPr>
        <w:pStyle w:val="Odstavecseseznamem"/>
        <w:numPr>
          <w:ilvl w:val="0"/>
          <w:numId w:val="18"/>
        </w:numPr>
        <w:rPr>
          <w:rFonts w:ascii="Arial" w:hAnsi="Arial" w:cs="Arial"/>
          <w:sz w:val="20"/>
          <w:szCs w:val="20"/>
        </w:rPr>
      </w:pPr>
      <w:r w:rsidRPr="000B1410">
        <w:rPr>
          <w:rFonts w:ascii="Arial" w:hAnsi="Arial" w:cs="Arial"/>
          <w:sz w:val="20"/>
          <w:szCs w:val="20"/>
        </w:rPr>
        <w:t xml:space="preserve">definuje rozsah a strategii </w:t>
      </w:r>
      <w:proofErr w:type="spellStart"/>
      <w:r w:rsidRPr="000B1410">
        <w:rPr>
          <w:rFonts w:ascii="Arial" w:hAnsi="Arial" w:cs="Arial"/>
          <w:sz w:val="20"/>
          <w:szCs w:val="20"/>
        </w:rPr>
        <w:t>Enterprise</w:t>
      </w:r>
      <w:proofErr w:type="spellEnd"/>
      <w:r w:rsidRPr="000B1410">
        <w:rPr>
          <w:rFonts w:ascii="Arial" w:hAnsi="Arial" w:cs="Arial"/>
          <w:sz w:val="20"/>
          <w:szCs w:val="20"/>
        </w:rPr>
        <w:t xml:space="preserve"> </w:t>
      </w:r>
      <w:r w:rsidR="009F7892" w:rsidRPr="000B1410">
        <w:rPr>
          <w:rFonts w:ascii="Arial" w:hAnsi="Arial" w:cs="Arial"/>
          <w:sz w:val="20"/>
          <w:szCs w:val="20"/>
        </w:rPr>
        <w:t>Architektury</w:t>
      </w:r>
    </w:p>
    <w:p w14:paraId="40F9BE79" w14:textId="77777777" w:rsidR="00CC34FC" w:rsidRPr="000B1410" w:rsidRDefault="00CC34FC" w:rsidP="00CC34FC">
      <w:pPr>
        <w:pStyle w:val="Odstavecseseznamem"/>
        <w:numPr>
          <w:ilvl w:val="0"/>
          <w:numId w:val="18"/>
        </w:numPr>
        <w:rPr>
          <w:rFonts w:ascii="Arial" w:hAnsi="Arial" w:cs="Arial"/>
          <w:sz w:val="20"/>
          <w:szCs w:val="20"/>
        </w:rPr>
      </w:pPr>
      <w:r w:rsidRPr="000B1410">
        <w:rPr>
          <w:rFonts w:ascii="Arial" w:hAnsi="Arial" w:cs="Arial"/>
          <w:sz w:val="20"/>
          <w:szCs w:val="20"/>
        </w:rPr>
        <w:t xml:space="preserve">spolupodílí se na definování kritérií pro posuzování stavu architektury </w:t>
      </w:r>
    </w:p>
    <w:p w14:paraId="40F9BE7C" w14:textId="75C98268" w:rsidR="008E5512" w:rsidRPr="000B1410" w:rsidRDefault="00CC34FC" w:rsidP="000B1410">
      <w:pPr>
        <w:pStyle w:val="Odstavecseseznamem"/>
        <w:numPr>
          <w:ilvl w:val="0"/>
          <w:numId w:val="18"/>
        </w:numPr>
        <w:rPr>
          <w:rFonts w:ascii="Arial" w:hAnsi="Arial" w:cs="Arial"/>
          <w:sz w:val="20"/>
          <w:szCs w:val="20"/>
        </w:rPr>
      </w:pPr>
      <w:r w:rsidRPr="000B1410">
        <w:rPr>
          <w:rFonts w:ascii="Arial" w:hAnsi="Arial" w:cs="Arial"/>
          <w:sz w:val="20"/>
          <w:szCs w:val="20"/>
        </w:rPr>
        <w:t>hodnotí rizikovost nových řešení, má na daný problém strategický pohled, napomáhá identifikovat případná rizika.</w:t>
      </w:r>
    </w:p>
    <w:p w14:paraId="40F9BE7E" w14:textId="18448D4D" w:rsidR="008F019C" w:rsidRPr="000B1410" w:rsidRDefault="008E5512" w:rsidP="000B1410">
      <w:pPr>
        <w:pStyle w:val="Nadpis21"/>
        <w:keepNext/>
        <w:widowControl w:val="0"/>
        <w:numPr>
          <w:ilvl w:val="2"/>
          <w:numId w:val="7"/>
        </w:numPr>
        <w:tabs>
          <w:tab w:val="num" w:pos="0"/>
          <w:tab w:val="num" w:pos="907"/>
        </w:tabs>
        <w:spacing w:before="360" w:after="80" w:line="280" w:lineRule="atLeast"/>
        <w:jc w:val="both"/>
        <w:rPr>
          <w:sz w:val="20"/>
          <w:szCs w:val="20"/>
        </w:rPr>
      </w:pPr>
      <w:bookmarkStart w:id="282" w:name="_Toc471316303"/>
      <w:bookmarkStart w:id="283" w:name="_Toc467680797"/>
      <w:r w:rsidRPr="000B1410">
        <w:rPr>
          <w:sz w:val="20"/>
          <w:szCs w:val="20"/>
        </w:rPr>
        <w:t>Business architekt</w:t>
      </w:r>
      <w:bookmarkEnd w:id="282"/>
      <w:bookmarkEnd w:id="283"/>
    </w:p>
    <w:p w14:paraId="40F9BE7F"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strategii business architektury založené na situačních scénářích dle motivačních požadavků businessu</w:t>
      </w:r>
      <w:r w:rsidR="008F019C" w:rsidRPr="000B1410">
        <w:rPr>
          <w:rFonts w:ascii="Arial" w:hAnsi="Arial" w:cs="Arial"/>
          <w:sz w:val="20"/>
          <w:szCs w:val="20"/>
        </w:rPr>
        <w:t>,</w:t>
      </w:r>
    </w:p>
    <w:p w14:paraId="40F9BE80"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definuje strukturu business architektury z pohledu metodiky pro zachycení klíčových procesů organizace</w:t>
      </w:r>
      <w:r w:rsidR="008F019C" w:rsidRPr="000B1410">
        <w:rPr>
          <w:rFonts w:ascii="Arial" w:hAnsi="Arial" w:cs="Arial"/>
          <w:sz w:val="20"/>
          <w:szCs w:val="20"/>
        </w:rPr>
        <w:t>,</w:t>
      </w:r>
    </w:p>
    <w:p w14:paraId="40F9BE81"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popisuje business funkce organizace napříč všemi jejími útvary</w:t>
      </w:r>
      <w:r w:rsidR="008F019C" w:rsidRPr="000B1410">
        <w:rPr>
          <w:rFonts w:ascii="Arial" w:hAnsi="Arial" w:cs="Arial"/>
          <w:sz w:val="20"/>
          <w:szCs w:val="20"/>
        </w:rPr>
        <w:t>,</w:t>
      </w:r>
    </w:p>
    <w:p w14:paraId="40F9BE82"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definuje oblast strategických, hlavních a podpůrných procesů, které mají funkční přesah v rámci řízení organizace na externí subjekty, jejich externí systémy v rámci integrace prostředků a ovládacích prvků zapojených do jednotlivých společných procesů</w:t>
      </w:r>
      <w:r w:rsidR="008F019C" w:rsidRPr="000B1410">
        <w:rPr>
          <w:rFonts w:ascii="Arial" w:hAnsi="Arial" w:cs="Arial"/>
          <w:sz w:val="20"/>
          <w:szCs w:val="20"/>
        </w:rPr>
        <w:t>,</w:t>
      </w:r>
    </w:p>
    <w:p w14:paraId="40F9BE83"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definuje data, která jsou sdílená v rámci celé organizace a vztahy mezi těmito daty</w:t>
      </w:r>
      <w:r w:rsidR="008F019C" w:rsidRPr="000B1410">
        <w:rPr>
          <w:rFonts w:ascii="Arial" w:hAnsi="Arial" w:cs="Arial"/>
          <w:sz w:val="20"/>
          <w:szCs w:val="20"/>
        </w:rPr>
        <w:t>,</w:t>
      </w:r>
    </w:p>
    <w:p w14:paraId="40F9BE84"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komunikuje s interními odděleními a dodavateli informačního systému v oblas</w:t>
      </w:r>
      <w:r w:rsidR="008F019C" w:rsidRPr="000B1410">
        <w:rPr>
          <w:rFonts w:ascii="Arial" w:hAnsi="Arial" w:cs="Arial"/>
          <w:sz w:val="20"/>
          <w:szCs w:val="20"/>
        </w:rPr>
        <w:t>ti návrhů business architektury,</w:t>
      </w:r>
    </w:p>
    <w:p w14:paraId="40F9BE85"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zachycuje vztahy mezi rolemi napříč řízením jednotlivých interních a externích organizačních jednotek</w:t>
      </w:r>
      <w:r w:rsidR="008F019C" w:rsidRPr="000B1410">
        <w:rPr>
          <w:rFonts w:ascii="Arial" w:hAnsi="Arial" w:cs="Arial"/>
          <w:sz w:val="20"/>
          <w:szCs w:val="20"/>
        </w:rPr>
        <w:t>,</w:t>
      </w:r>
    </w:p>
    <w:p w14:paraId="40F9BE86"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aktivně se účastní oponentních řízení</w:t>
      </w:r>
      <w:r w:rsidR="008F019C" w:rsidRPr="000B1410">
        <w:rPr>
          <w:rFonts w:ascii="Arial" w:hAnsi="Arial" w:cs="Arial"/>
          <w:sz w:val="20"/>
          <w:szCs w:val="20"/>
        </w:rPr>
        <w:t>,</w:t>
      </w:r>
    </w:p>
    <w:p w14:paraId="40F9BE87" w14:textId="77777777" w:rsidR="00C83C0C" w:rsidRPr="000B1410" w:rsidRDefault="00C83C0C"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vytváření metodik, analýz a norem při projektování informačních systémů</w:t>
      </w:r>
      <w:r w:rsidR="008F019C" w:rsidRPr="000B1410">
        <w:rPr>
          <w:rFonts w:ascii="Arial" w:hAnsi="Arial" w:cs="Arial"/>
          <w:sz w:val="20"/>
          <w:szCs w:val="20"/>
        </w:rPr>
        <w:t>,</w:t>
      </w:r>
    </w:p>
    <w:p w14:paraId="40F9BE89" w14:textId="1B22B941" w:rsidR="00C83C0C" w:rsidRPr="000B1410" w:rsidRDefault="00C83C0C" w:rsidP="000B1410">
      <w:pPr>
        <w:pStyle w:val="Odstavecseseznamem"/>
        <w:numPr>
          <w:ilvl w:val="0"/>
          <w:numId w:val="18"/>
        </w:numPr>
        <w:rPr>
          <w:rFonts w:ascii="Arial" w:hAnsi="Arial" w:cs="Arial"/>
          <w:color w:val="FF0000"/>
          <w:sz w:val="20"/>
          <w:szCs w:val="20"/>
        </w:rPr>
      </w:pPr>
      <w:r w:rsidRPr="000B1410">
        <w:rPr>
          <w:rFonts w:ascii="Arial" w:hAnsi="Arial" w:cs="Arial"/>
          <w:sz w:val="20"/>
          <w:szCs w:val="20"/>
        </w:rPr>
        <w:t>podílí se na tvorbě funkčních a nefunkčních požadavků při tvorbě výběrových řízení na informační systémy z pohledu business architektury</w:t>
      </w:r>
      <w:r w:rsidR="00FC4014" w:rsidRPr="000B1410">
        <w:rPr>
          <w:rFonts w:ascii="Arial" w:hAnsi="Arial" w:cs="Arial"/>
          <w:sz w:val="20"/>
          <w:szCs w:val="20"/>
        </w:rPr>
        <w:t>.</w:t>
      </w:r>
    </w:p>
    <w:p w14:paraId="40F9BE8A" w14:textId="0A07E1E3" w:rsidR="00AA62BC" w:rsidRPr="000B1410" w:rsidRDefault="009F7892"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284" w:name="_Toc471316304"/>
      <w:bookmarkStart w:id="285" w:name="_Toc467680798"/>
      <w:r w:rsidRPr="000B1410">
        <w:rPr>
          <w:sz w:val="20"/>
          <w:szCs w:val="20"/>
        </w:rPr>
        <w:t>Architekt</w:t>
      </w:r>
      <w:r w:rsidR="00AA62BC" w:rsidRPr="000B1410">
        <w:rPr>
          <w:sz w:val="20"/>
          <w:szCs w:val="20"/>
        </w:rPr>
        <w:t xml:space="preserve"> IT infrastruktury</w:t>
      </w:r>
      <w:bookmarkEnd w:id="284"/>
      <w:bookmarkEnd w:id="285"/>
    </w:p>
    <w:p w14:paraId="40F9BE8B" w14:textId="77777777" w:rsidR="00D61663" w:rsidRPr="000B1410" w:rsidRDefault="00CC34FC"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metodicky se podílí na sběru a analýze požadavků </w:t>
      </w:r>
      <w:r w:rsidR="00D61663" w:rsidRPr="000B1410">
        <w:rPr>
          <w:rFonts w:ascii="Arial" w:hAnsi="Arial" w:cs="Arial"/>
          <w:sz w:val="20"/>
          <w:szCs w:val="20"/>
        </w:rPr>
        <w:t>zajišťuje sběr a analýzu požadavků na IT řešení nebo službu</w:t>
      </w:r>
      <w:r w:rsidR="008F019C" w:rsidRPr="000B1410">
        <w:rPr>
          <w:rFonts w:ascii="Arial" w:hAnsi="Arial" w:cs="Arial"/>
          <w:sz w:val="20"/>
          <w:szCs w:val="20"/>
        </w:rPr>
        <w:t>,</w:t>
      </w:r>
      <w:r w:rsidR="00D61663" w:rsidRPr="000B1410">
        <w:rPr>
          <w:rFonts w:ascii="Arial" w:hAnsi="Arial" w:cs="Arial"/>
          <w:sz w:val="20"/>
          <w:szCs w:val="20"/>
        </w:rPr>
        <w:t> </w:t>
      </w:r>
    </w:p>
    <w:p w14:paraId="40F9BE8C" w14:textId="5FB4414B" w:rsidR="00D61663" w:rsidRPr="000B1410" w:rsidRDefault="00CC34FC" w:rsidP="00042B58">
      <w:pPr>
        <w:pStyle w:val="Odstavecseseznamem"/>
        <w:numPr>
          <w:ilvl w:val="0"/>
          <w:numId w:val="18"/>
        </w:numPr>
        <w:rPr>
          <w:rFonts w:ascii="Arial" w:hAnsi="Arial" w:cs="Arial"/>
          <w:sz w:val="20"/>
          <w:szCs w:val="20"/>
        </w:rPr>
      </w:pPr>
      <w:r w:rsidRPr="000B1410">
        <w:rPr>
          <w:rFonts w:ascii="Arial" w:hAnsi="Arial" w:cs="Arial"/>
          <w:sz w:val="20"/>
          <w:szCs w:val="20"/>
        </w:rPr>
        <w:t>na</w:t>
      </w:r>
      <w:r w:rsidR="00D61663" w:rsidRPr="000B1410">
        <w:rPr>
          <w:rFonts w:ascii="Arial" w:hAnsi="Arial" w:cs="Arial"/>
          <w:sz w:val="20"/>
          <w:szCs w:val="20"/>
        </w:rPr>
        <w:t xml:space="preserve">vrhuje funkčně a ekonomicky optimální </w:t>
      </w:r>
      <w:r w:rsidR="009F7892" w:rsidRPr="000B1410">
        <w:rPr>
          <w:rFonts w:ascii="Arial" w:hAnsi="Arial" w:cs="Arial"/>
          <w:sz w:val="20"/>
          <w:szCs w:val="20"/>
        </w:rPr>
        <w:t>řešení,</w:t>
      </w:r>
      <w:r w:rsidR="00D61663" w:rsidRPr="000B1410">
        <w:rPr>
          <w:rFonts w:ascii="Arial" w:hAnsi="Arial" w:cs="Arial"/>
          <w:sz w:val="20"/>
          <w:szCs w:val="20"/>
        </w:rPr>
        <w:t xml:space="preserve"> </w:t>
      </w:r>
    </w:p>
    <w:p w14:paraId="40F9BE8D" w14:textId="77777777" w:rsidR="00CC34FC" w:rsidRPr="000B1410" w:rsidRDefault="00CC34FC" w:rsidP="00CC34FC">
      <w:pPr>
        <w:pStyle w:val="Odstavecseseznamem"/>
        <w:numPr>
          <w:ilvl w:val="0"/>
          <w:numId w:val="18"/>
        </w:numPr>
        <w:rPr>
          <w:rFonts w:ascii="Arial" w:hAnsi="Arial" w:cs="Arial"/>
          <w:sz w:val="20"/>
          <w:szCs w:val="20"/>
        </w:rPr>
      </w:pPr>
      <w:r w:rsidRPr="000B1410">
        <w:rPr>
          <w:rFonts w:ascii="Arial" w:hAnsi="Arial" w:cs="Arial"/>
          <w:sz w:val="20"/>
          <w:szCs w:val="20"/>
        </w:rPr>
        <w:t>konzultačně a metodicky se spolupodílí na přípravě testovacích scénářů a testování a  navrhuje nová řešení a technologie  v oblasti infrastruktury a síťových služeb,</w:t>
      </w:r>
    </w:p>
    <w:p w14:paraId="40F9BE8E"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poskytuje konzultace při realizaci detailních návrhů a implementaci nových řešení nebo změnách existujících řešení</w:t>
      </w:r>
      <w:r w:rsidR="008F019C" w:rsidRPr="000B1410">
        <w:rPr>
          <w:rFonts w:ascii="Arial" w:hAnsi="Arial" w:cs="Arial"/>
          <w:sz w:val="20"/>
          <w:szCs w:val="20"/>
        </w:rPr>
        <w:t>,</w:t>
      </w:r>
      <w:r w:rsidRPr="000B1410">
        <w:rPr>
          <w:rFonts w:ascii="Arial" w:hAnsi="Arial" w:cs="Arial"/>
          <w:sz w:val="20"/>
          <w:szCs w:val="20"/>
        </w:rPr>
        <w:t xml:space="preserve">  </w:t>
      </w:r>
    </w:p>
    <w:p w14:paraId="40F9BE8F" w14:textId="77777777" w:rsidR="00D61663" w:rsidRPr="000B1410" w:rsidRDefault="008F019C" w:rsidP="00042B58">
      <w:pPr>
        <w:pStyle w:val="Odstavecseseznamem"/>
        <w:numPr>
          <w:ilvl w:val="0"/>
          <w:numId w:val="18"/>
        </w:numPr>
        <w:rPr>
          <w:rFonts w:ascii="Arial" w:hAnsi="Arial" w:cs="Arial"/>
          <w:sz w:val="20"/>
          <w:szCs w:val="20"/>
        </w:rPr>
      </w:pPr>
      <w:r w:rsidRPr="000B1410">
        <w:rPr>
          <w:rFonts w:ascii="Arial" w:hAnsi="Arial" w:cs="Arial"/>
          <w:sz w:val="20"/>
          <w:szCs w:val="20"/>
        </w:rPr>
        <w:t>p</w:t>
      </w:r>
      <w:r w:rsidR="00D61663" w:rsidRPr="000B1410">
        <w:rPr>
          <w:rFonts w:ascii="Arial" w:hAnsi="Arial" w:cs="Arial"/>
          <w:sz w:val="20"/>
          <w:szCs w:val="20"/>
        </w:rPr>
        <w:t>ředkládá návrhy na zlepšení a optimalizaci služeb</w:t>
      </w:r>
      <w:r w:rsidRPr="000B1410">
        <w:rPr>
          <w:rFonts w:ascii="Arial" w:hAnsi="Arial" w:cs="Arial"/>
          <w:sz w:val="20"/>
          <w:szCs w:val="20"/>
        </w:rPr>
        <w:t>,</w:t>
      </w:r>
      <w:r w:rsidR="00D61663" w:rsidRPr="000B1410">
        <w:rPr>
          <w:rFonts w:ascii="Arial" w:hAnsi="Arial" w:cs="Arial"/>
          <w:sz w:val="20"/>
          <w:szCs w:val="20"/>
        </w:rPr>
        <w:t> </w:t>
      </w:r>
    </w:p>
    <w:p w14:paraId="40F9BE90"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spolupr</w:t>
      </w:r>
      <w:r w:rsidR="008F019C" w:rsidRPr="000B1410">
        <w:rPr>
          <w:rFonts w:ascii="Arial" w:hAnsi="Arial" w:cs="Arial"/>
          <w:sz w:val="20"/>
          <w:szCs w:val="20"/>
        </w:rPr>
        <w:t>acuje</w:t>
      </w:r>
      <w:r w:rsidRPr="000B1410">
        <w:rPr>
          <w:rFonts w:ascii="Arial" w:hAnsi="Arial" w:cs="Arial"/>
          <w:sz w:val="20"/>
          <w:szCs w:val="20"/>
        </w:rPr>
        <w:t xml:space="preserve"> s ostatními členy týmu na úkolech a projektech</w:t>
      </w:r>
      <w:r w:rsidR="008F019C" w:rsidRPr="000B1410">
        <w:rPr>
          <w:rFonts w:ascii="Arial" w:hAnsi="Arial" w:cs="Arial"/>
          <w:sz w:val="20"/>
          <w:szCs w:val="20"/>
        </w:rPr>
        <w:t>,</w:t>
      </w:r>
      <w:r w:rsidRPr="000B1410">
        <w:rPr>
          <w:rFonts w:ascii="Arial" w:hAnsi="Arial" w:cs="Arial"/>
          <w:sz w:val="20"/>
          <w:szCs w:val="20"/>
        </w:rPr>
        <w:t> </w:t>
      </w:r>
    </w:p>
    <w:p w14:paraId="40F9BE91"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pomáhá definovat IT technologické standardy</w:t>
      </w:r>
      <w:r w:rsidR="008F019C" w:rsidRPr="000B1410">
        <w:rPr>
          <w:rFonts w:ascii="Arial" w:hAnsi="Arial" w:cs="Arial"/>
          <w:sz w:val="20"/>
          <w:szCs w:val="20"/>
        </w:rPr>
        <w:t>,</w:t>
      </w:r>
      <w:r w:rsidRPr="000B1410">
        <w:rPr>
          <w:rFonts w:ascii="Arial" w:hAnsi="Arial" w:cs="Arial"/>
          <w:sz w:val="20"/>
          <w:szCs w:val="20"/>
        </w:rPr>
        <w:t xml:space="preserve"> </w:t>
      </w:r>
    </w:p>
    <w:p w14:paraId="40F9BE92"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spolupracuje při plánování dalšího rozvoje IT systémů ve své oblasti</w:t>
      </w:r>
      <w:r w:rsidR="008F019C" w:rsidRPr="000B1410">
        <w:rPr>
          <w:rFonts w:ascii="Arial" w:hAnsi="Arial" w:cs="Arial"/>
          <w:sz w:val="20"/>
          <w:szCs w:val="20"/>
        </w:rPr>
        <w:t>,</w:t>
      </w:r>
    </w:p>
    <w:p w14:paraId="40F9BE93" w14:textId="6BDC57AE" w:rsidR="00CC34FC" w:rsidRPr="000B1410" w:rsidRDefault="00CC34FC" w:rsidP="00CC34FC">
      <w:pPr>
        <w:pStyle w:val="Odstavecseseznamem"/>
        <w:numPr>
          <w:ilvl w:val="0"/>
          <w:numId w:val="18"/>
        </w:numPr>
        <w:rPr>
          <w:rFonts w:ascii="Arial" w:hAnsi="Arial" w:cs="Arial"/>
          <w:sz w:val="20"/>
          <w:szCs w:val="20"/>
        </w:rPr>
      </w:pPr>
      <w:r w:rsidRPr="000B1410">
        <w:rPr>
          <w:rFonts w:ascii="Arial" w:hAnsi="Arial" w:cs="Arial"/>
          <w:sz w:val="20"/>
          <w:szCs w:val="20"/>
        </w:rPr>
        <w:lastRenderedPageBreak/>
        <w:t>spolupracuje na projektech, spolupodílí se na přípravě projektové dokumentace v jeho oblasti,</w:t>
      </w:r>
    </w:p>
    <w:p w14:paraId="40F9BE94"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zajištění hladkého předání nových systémů do běžného provoz  a to převážně u velkých IT projektů</w:t>
      </w:r>
      <w:r w:rsidR="008F019C" w:rsidRPr="000B1410">
        <w:rPr>
          <w:rFonts w:ascii="Arial" w:hAnsi="Arial" w:cs="Arial"/>
          <w:sz w:val="20"/>
          <w:szCs w:val="20"/>
        </w:rPr>
        <w:t>,</w:t>
      </w:r>
      <w:r w:rsidRPr="000B1410">
        <w:rPr>
          <w:rFonts w:ascii="Arial" w:hAnsi="Arial" w:cs="Arial"/>
          <w:sz w:val="20"/>
          <w:szCs w:val="20"/>
        </w:rPr>
        <w:t xml:space="preserve"> </w:t>
      </w:r>
    </w:p>
    <w:p w14:paraId="40F9BE95" w14:textId="77777777" w:rsidR="00D61663" w:rsidRPr="000B1410" w:rsidRDefault="00D61663" w:rsidP="00042B58">
      <w:pPr>
        <w:pStyle w:val="Odstavecseseznamem"/>
        <w:numPr>
          <w:ilvl w:val="0"/>
          <w:numId w:val="18"/>
        </w:numPr>
        <w:rPr>
          <w:rFonts w:ascii="Arial" w:hAnsi="Arial" w:cs="Arial"/>
          <w:sz w:val="20"/>
          <w:szCs w:val="20"/>
        </w:rPr>
      </w:pPr>
      <w:r w:rsidRPr="000B1410">
        <w:rPr>
          <w:rFonts w:ascii="Arial" w:hAnsi="Arial" w:cs="Arial"/>
          <w:sz w:val="20"/>
          <w:szCs w:val="20"/>
        </w:rPr>
        <w:t>spolupracuje s externími dodavateli systémů, připravuje podklady, provádí revize dodaných dokumentů</w:t>
      </w:r>
      <w:r w:rsidR="008F019C" w:rsidRPr="000B1410">
        <w:rPr>
          <w:rFonts w:ascii="Arial" w:hAnsi="Arial" w:cs="Arial"/>
          <w:sz w:val="20"/>
          <w:szCs w:val="20"/>
        </w:rPr>
        <w:t>,</w:t>
      </w:r>
      <w:r w:rsidRPr="000B1410">
        <w:rPr>
          <w:rFonts w:ascii="Arial" w:hAnsi="Arial" w:cs="Arial"/>
          <w:sz w:val="20"/>
          <w:szCs w:val="20"/>
        </w:rPr>
        <w:t> </w:t>
      </w:r>
    </w:p>
    <w:p w14:paraId="40F9BE96" w14:textId="77777777" w:rsidR="00CC34FC" w:rsidRPr="000B1410" w:rsidRDefault="00CC34FC" w:rsidP="00CC34FC">
      <w:pPr>
        <w:pStyle w:val="Odstavecseseznamem"/>
        <w:numPr>
          <w:ilvl w:val="0"/>
          <w:numId w:val="18"/>
        </w:numPr>
        <w:ind w:left="720"/>
        <w:rPr>
          <w:rFonts w:ascii="Arial" w:hAnsi="Arial" w:cs="Arial"/>
          <w:sz w:val="20"/>
          <w:szCs w:val="20"/>
        </w:rPr>
      </w:pPr>
      <w:r w:rsidRPr="000B1410">
        <w:rPr>
          <w:rFonts w:ascii="Arial" w:hAnsi="Arial" w:cs="Arial"/>
          <w:sz w:val="20"/>
          <w:szCs w:val="20"/>
        </w:rPr>
        <w:t>metodicky a konzultačně se spolupodílí na zajištění analýzy a revize externích a interních dokumentů popisujících změny v informačních systémech v rámci oponentních řízení.</w:t>
      </w:r>
    </w:p>
    <w:p w14:paraId="40F9BE97" w14:textId="77777777" w:rsidR="00747FCF" w:rsidRPr="000B1410" w:rsidRDefault="00747FCF" w:rsidP="00747FCF">
      <w:pPr>
        <w:pStyle w:val="Nadpis21"/>
        <w:keepNext/>
        <w:widowControl w:val="0"/>
        <w:numPr>
          <w:ilvl w:val="2"/>
          <w:numId w:val="7"/>
        </w:numPr>
        <w:tabs>
          <w:tab w:val="num" w:pos="0"/>
          <w:tab w:val="num" w:pos="907"/>
        </w:tabs>
        <w:spacing w:before="360" w:after="80" w:line="280" w:lineRule="atLeast"/>
        <w:jc w:val="both"/>
        <w:rPr>
          <w:sz w:val="20"/>
          <w:szCs w:val="20"/>
        </w:rPr>
      </w:pPr>
      <w:bookmarkStart w:id="286" w:name="_Toc471316305"/>
      <w:bookmarkStart w:id="287" w:name="_Toc467680799"/>
      <w:r w:rsidRPr="000B1410">
        <w:rPr>
          <w:sz w:val="20"/>
          <w:szCs w:val="20"/>
        </w:rPr>
        <w:t xml:space="preserve">Architekt </w:t>
      </w:r>
      <w:r w:rsidR="003A19FF" w:rsidRPr="000B1410">
        <w:rPr>
          <w:sz w:val="20"/>
          <w:szCs w:val="20"/>
        </w:rPr>
        <w:t xml:space="preserve">kybernetické </w:t>
      </w:r>
      <w:r w:rsidRPr="000B1410">
        <w:rPr>
          <w:sz w:val="20"/>
          <w:szCs w:val="20"/>
        </w:rPr>
        <w:t>bezpečnosti</w:t>
      </w:r>
      <w:bookmarkEnd w:id="286"/>
      <w:bookmarkEnd w:id="287"/>
    </w:p>
    <w:p w14:paraId="40F9BE98"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formuluje požadovaný budoucí stav kybernetické bezpečnosti (včetně popisu současného stavu) a identifikuje kroky vedoucích k jeho dosažení</w:t>
      </w:r>
    </w:p>
    <w:p w14:paraId="40F9BE99"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tvoří a udržuje model architektury kybernetické bezpečnosti (procesní model, organizační struktura, aplikační architektura, technologie apod.)</w:t>
      </w:r>
    </w:p>
    <w:p w14:paraId="40F9BE9A"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definuje klíčové projekty vedoucí k dosažení cílového modelu architektury kybernetické bezpečnosti, provádí dohled nad jejich realizací a jejich vyhodnocování</w:t>
      </w:r>
    </w:p>
    <w:p w14:paraId="40F9BE9B"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průběžné analyzuje a vyhodnocuje informace v modelu architektury kybernetické bezpečnosti a udržuje jej ve vztahu k cílovému stavu</w:t>
      </w:r>
    </w:p>
    <w:p w14:paraId="40F9BE9C"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analyzuje úroveň architektury kybernetické bezpečnosti, definuje metriky a identifikuje existující rizika</w:t>
      </w:r>
    </w:p>
    <w:p w14:paraId="40F9BE9D"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navrhuje bezpečnostní opatření pro snižování rizik</w:t>
      </w:r>
    </w:p>
    <w:p w14:paraId="40F9BE9E"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vytváří plány implementace architektury kybernetické bezpečnosti podle schválené bezpečnostní politiky, určuje části a milníky k dosažení očekávaného cílového stavu</w:t>
      </w:r>
    </w:p>
    <w:p w14:paraId="40F9BE9F"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průběžně vyhodnocuje aktuální stav bezpečnostní politiky podle stanovených metrik</w:t>
      </w:r>
    </w:p>
    <w:p w14:paraId="40F9BEA0"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navrhuje a metodicky dozoruje implementaci odpovídajících bezpečnostních opatření</w:t>
      </w:r>
    </w:p>
    <w:p w14:paraId="40F9BEA1"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průběžně analyzuje existující bezpečnostní opatření</w:t>
      </w:r>
    </w:p>
    <w:p w14:paraId="40F9BEA2"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připravuje pravidla a standardy pro oblast kybernetické bezpečnosti</w:t>
      </w:r>
    </w:p>
    <w:p w14:paraId="40F9BEA3"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pravidelně konzultuje s</w:t>
      </w:r>
      <w:r w:rsidR="004C2DCB" w:rsidRPr="000B1410">
        <w:rPr>
          <w:rFonts w:ascii="Arial" w:hAnsi="Arial" w:cs="Arial"/>
          <w:sz w:val="20"/>
          <w:szCs w:val="20"/>
        </w:rPr>
        <w:t> </w:t>
      </w:r>
      <w:r w:rsidRPr="000B1410">
        <w:rPr>
          <w:rFonts w:ascii="Arial" w:hAnsi="Arial" w:cs="Arial"/>
          <w:sz w:val="20"/>
          <w:szCs w:val="20"/>
        </w:rPr>
        <w:t>MKB</w:t>
      </w:r>
    </w:p>
    <w:p w14:paraId="40F9BEA4" w14:textId="20F6B33F" w:rsidR="004C2DCB" w:rsidRPr="000B1410" w:rsidRDefault="004C2DCB" w:rsidP="004C2DCB">
      <w:pPr>
        <w:pStyle w:val="Nadpis21"/>
        <w:keepNext/>
        <w:widowControl w:val="0"/>
        <w:numPr>
          <w:ilvl w:val="2"/>
          <w:numId w:val="7"/>
        </w:numPr>
        <w:tabs>
          <w:tab w:val="num" w:pos="0"/>
          <w:tab w:val="num" w:pos="907"/>
        </w:tabs>
        <w:spacing w:before="360" w:after="80" w:line="280" w:lineRule="atLeast"/>
        <w:jc w:val="both"/>
        <w:rPr>
          <w:sz w:val="20"/>
          <w:szCs w:val="20"/>
        </w:rPr>
      </w:pPr>
      <w:bookmarkStart w:id="288" w:name="_Toc471316306"/>
      <w:bookmarkStart w:id="289" w:name="_Toc467680800"/>
      <w:r w:rsidRPr="000B1410">
        <w:rPr>
          <w:sz w:val="20"/>
          <w:szCs w:val="20"/>
        </w:rPr>
        <w:t xml:space="preserve">Analytik legislativních dopadů na </w:t>
      </w:r>
      <w:r w:rsidR="008C7EB8" w:rsidRPr="000B1410">
        <w:rPr>
          <w:sz w:val="20"/>
          <w:szCs w:val="20"/>
        </w:rPr>
        <w:t>funkc</w:t>
      </w:r>
      <w:r w:rsidR="008C7EB8">
        <w:rPr>
          <w:sz w:val="20"/>
          <w:szCs w:val="20"/>
        </w:rPr>
        <w:t>i</w:t>
      </w:r>
      <w:r w:rsidR="008C7EB8" w:rsidRPr="000B1410">
        <w:rPr>
          <w:sz w:val="20"/>
          <w:szCs w:val="20"/>
        </w:rPr>
        <w:t xml:space="preserve"> </w:t>
      </w:r>
      <w:r w:rsidRPr="000B1410">
        <w:rPr>
          <w:sz w:val="20"/>
          <w:szCs w:val="20"/>
        </w:rPr>
        <w:t>systémů</w:t>
      </w:r>
      <w:bookmarkEnd w:id="288"/>
      <w:bookmarkEnd w:id="289"/>
    </w:p>
    <w:p w14:paraId="40F9BEA5" w14:textId="77777777" w:rsidR="004C2DCB" w:rsidRPr="000B1410" w:rsidRDefault="004C2DCB"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specializuje se na implementaci legislativy při rozvoji informačních technologií a informačních systémů  </w:t>
      </w:r>
    </w:p>
    <w:p w14:paraId="40F9BEA6" w14:textId="77777777" w:rsidR="004C2DCB" w:rsidRPr="000B1410" w:rsidRDefault="004C2DCB"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průběžně sleduje vývoj v oblasti příslušné legislativy </w:t>
      </w:r>
    </w:p>
    <w:p w14:paraId="40F9BEA7" w14:textId="77777777" w:rsidR="004C2DCB" w:rsidRPr="000B1410" w:rsidRDefault="004C2DCB" w:rsidP="00042B58">
      <w:pPr>
        <w:pStyle w:val="Odstavecseseznamem"/>
        <w:numPr>
          <w:ilvl w:val="0"/>
          <w:numId w:val="18"/>
        </w:numPr>
        <w:rPr>
          <w:rFonts w:ascii="Arial" w:hAnsi="Arial" w:cs="Arial"/>
          <w:sz w:val="20"/>
          <w:szCs w:val="20"/>
        </w:rPr>
      </w:pPr>
      <w:r w:rsidRPr="000B1410">
        <w:rPr>
          <w:rFonts w:ascii="Arial" w:hAnsi="Arial" w:cs="Arial"/>
          <w:sz w:val="20"/>
          <w:szCs w:val="20"/>
        </w:rPr>
        <w:t>připravuje analýzy legislativních změn, které můžou mít vazby na funkce systémů</w:t>
      </w:r>
    </w:p>
    <w:p w14:paraId="40F9BEA8" w14:textId="77777777" w:rsidR="004C2DCB" w:rsidRPr="000B1410" w:rsidRDefault="004C2DCB" w:rsidP="00042B58">
      <w:pPr>
        <w:pStyle w:val="Odstavecseseznamem"/>
        <w:numPr>
          <w:ilvl w:val="0"/>
          <w:numId w:val="18"/>
        </w:numPr>
        <w:rPr>
          <w:rFonts w:ascii="Arial" w:hAnsi="Arial" w:cs="Arial"/>
          <w:sz w:val="20"/>
          <w:szCs w:val="20"/>
        </w:rPr>
      </w:pPr>
      <w:r w:rsidRPr="000B1410">
        <w:rPr>
          <w:rFonts w:ascii="Arial" w:hAnsi="Arial" w:cs="Arial"/>
          <w:sz w:val="20"/>
          <w:szCs w:val="20"/>
        </w:rPr>
        <w:t>připravuje podkladové materiály pro ostatní specialisty</w:t>
      </w:r>
    </w:p>
    <w:p w14:paraId="40F9BEAA" w14:textId="5518C8BD" w:rsidR="004C2DCB" w:rsidRPr="000B1410" w:rsidRDefault="004C2DCB" w:rsidP="000B1410">
      <w:pPr>
        <w:pStyle w:val="Odstavecseseznamem"/>
        <w:numPr>
          <w:ilvl w:val="0"/>
          <w:numId w:val="18"/>
        </w:numPr>
        <w:rPr>
          <w:rFonts w:ascii="Arial" w:hAnsi="Arial" w:cs="Arial"/>
          <w:sz w:val="20"/>
          <w:szCs w:val="20"/>
        </w:rPr>
      </w:pPr>
      <w:r w:rsidRPr="000B1410">
        <w:rPr>
          <w:rFonts w:ascii="Arial" w:hAnsi="Arial" w:cs="Arial"/>
          <w:sz w:val="20"/>
          <w:szCs w:val="20"/>
        </w:rPr>
        <w:t>podílí se na přípravě projektů</w:t>
      </w:r>
    </w:p>
    <w:p w14:paraId="40F9BEAB" w14:textId="77777777"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290" w:name="_Toc471316307"/>
      <w:bookmarkStart w:id="291" w:name="_Toc467680801"/>
      <w:r w:rsidRPr="000B1410">
        <w:rPr>
          <w:sz w:val="20"/>
          <w:szCs w:val="20"/>
        </w:rPr>
        <w:t>Specialista pro systém řízení ICT služeb</w:t>
      </w:r>
      <w:bookmarkEnd w:id="290"/>
      <w:bookmarkEnd w:id="291"/>
    </w:p>
    <w:p w14:paraId="40F9BEAC"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formuluje požadavky na systém řízení ICT služeb,</w:t>
      </w:r>
    </w:p>
    <w:p w14:paraId="40F9BEAD"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provádí identifikaci provozních potřeb zadavatele a zaměřuje se na sladění IT procesů s fungováním procesů zadavatele,</w:t>
      </w:r>
    </w:p>
    <w:p w14:paraId="40F9BEAE"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orientuje se, a je schopen využívat znalostí, v mezinárodních normách a standardech pro řízení IT služeb (například </w:t>
      </w:r>
      <w:proofErr w:type="spellStart"/>
      <w:r w:rsidRPr="000B1410">
        <w:rPr>
          <w:rFonts w:ascii="Arial" w:hAnsi="Arial" w:cs="Arial"/>
          <w:sz w:val="20"/>
          <w:szCs w:val="20"/>
        </w:rPr>
        <w:t>Information</w:t>
      </w:r>
      <w:proofErr w:type="spellEnd"/>
      <w:r w:rsidRPr="000B1410">
        <w:rPr>
          <w:rFonts w:ascii="Arial" w:hAnsi="Arial" w:cs="Arial"/>
          <w:sz w:val="20"/>
          <w:szCs w:val="20"/>
        </w:rPr>
        <w:t xml:space="preserve"> Technology </w:t>
      </w:r>
      <w:proofErr w:type="spellStart"/>
      <w:r w:rsidRPr="000B1410">
        <w:rPr>
          <w:rFonts w:ascii="Arial" w:hAnsi="Arial" w:cs="Arial"/>
          <w:sz w:val="20"/>
          <w:szCs w:val="20"/>
        </w:rPr>
        <w:t>Infrastructure</w:t>
      </w:r>
      <w:proofErr w:type="spellEnd"/>
      <w:r w:rsidRPr="000B1410">
        <w:rPr>
          <w:rFonts w:ascii="Arial" w:hAnsi="Arial" w:cs="Arial"/>
          <w:sz w:val="20"/>
          <w:szCs w:val="20"/>
        </w:rPr>
        <w:t xml:space="preserve"> </w:t>
      </w:r>
      <w:proofErr w:type="spellStart"/>
      <w:r w:rsidRPr="000B1410">
        <w:rPr>
          <w:rFonts w:ascii="Arial" w:hAnsi="Arial" w:cs="Arial"/>
          <w:sz w:val="20"/>
          <w:szCs w:val="20"/>
        </w:rPr>
        <w:t>Library</w:t>
      </w:r>
      <w:proofErr w:type="spellEnd"/>
      <w:r w:rsidRPr="000B1410">
        <w:rPr>
          <w:rFonts w:ascii="Arial" w:hAnsi="Arial" w:cs="Arial"/>
          <w:sz w:val="20"/>
          <w:szCs w:val="20"/>
        </w:rPr>
        <w:t xml:space="preserve"> v aktuálním znění),</w:t>
      </w:r>
    </w:p>
    <w:p w14:paraId="40F9BEAF"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navrhuje a kontroluje strategie pro efektivní využití prostředků na IT provoz,</w:t>
      </w:r>
    </w:p>
    <w:p w14:paraId="40F9BEB0"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tvorbě plánů na monitoring fungování IT provozu, podporujícího všechny, služby a procesy organizace,</w:t>
      </w:r>
    </w:p>
    <w:p w14:paraId="40F9BEB1"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na definování jasné odpovědnosti provozních pracovníků zadavatele.</w:t>
      </w:r>
    </w:p>
    <w:p w14:paraId="40F9BEB2" w14:textId="77777777" w:rsidR="003A19FF" w:rsidRPr="000B1410" w:rsidRDefault="003A19FF" w:rsidP="003A19FF">
      <w:pPr>
        <w:pStyle w:val="Nadpis21"/>
        <w:keepNext/>
        <w:widowControl w:val="0"/>
        <w:numPr>
          <w:ilvl w:val="2"/>
          <w:numId w:val="7"/>
        </w:numPr>
        <w:tabs>
          <w:tab w:val="num" w:pos="0"/>
          <w:tab w:val="num" w:pos="907"/>
        </w:tabs>
        <w:spacing w:before="360" w:after="80" w:line="280" w:lineRule="atLeast"/>
        <w:jc w:val="both"/>
        <w:rPr>
          <w:sz w:val="20"/>
          <w:szCs w:val="20"/>
        </w:rPr>
      </w:pPr>
      <w:bookmarkStart w:id="292" w:name="_Toc471316308"/>
      <w:bookmarkStart w:id="293" w:name="_Toc467680802"/>
      <w:r w:rsidRPr="000B1410">
        <w:rPr>
          <w:sz w:val="20"/>
          <w:szCs w:val="20"/>
        </w:rPr>
        <w:t>Projektový manažer</w:t>
      </w:r>
      <w:bookmarkEnd w:id="292"/>
      <w:bookmarkEnd w:id="293"/>
    </w:p>
    <w:p w14:paraId="40F9BEB3"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řízení projektu dle zadání a smluvních vztahů ve schválených termínech, rozsahu a zdrojích včetně řízení změn v projektu a řízení rizik,</w:t>
      </w:r>
    </w:p>
    <w:p w14:paraId="40F9BEB4"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dohlíží na jakékoliv změny oproti původnímu zadání a posuzuje jejich dopad na zbytek projektu,</w:t>
      </w:r>
    </w:p>
    <w:p w14:paraId="40F9BEB5"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eviduje změny v projektové dokumentaci a hlídá verze dokumentů,</w:t>
      </w:r>
    </w:p>
    <w:p w14:paraId="40F9BEB6"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plánování a čerpání zdrojů projektu, tj. především rozpočtu a kapacit lidských zdrojů,</w:t>
      </w:r>
    </w:p>
    <w:p w14:paraId="40F9BEB7"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lastRenderedPageBreak/>
        <w:t>spolu se zadavatelem je u startu projektu: jeho počáteční analýzy, u formulace záměru a cíle projektu. Má na starosti tvorbu koncepce, plánování a rozfázování projektu,</w:t>
      </w:r>
    </w:p>
    <w:p w14:paraId="40F9BEB8"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přijímá návrhy a rozhoduje o nich v rámci svých kompetencí, případně je předkládá k rozhodnutí na vyšší úroveň řízení,</w:t>
      </w:r>
    </w:p>
    <w:p w14:paraId="40F9BEB9"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na základě plánu projektu a plánu jednotlivých projektových etap řídí procesně a manažersky jednotlivé členy realizačního/projektového týmu, zadává úkoly a odpovídá za jejich zadání v rozsahu schválených kapacit, na denní bázi vede projektový tým,</w:t>
      </w:r>
    </w:p>
    <w:p w14:paraId="40F9BEBA"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organizuje jednání a připravuje materiály pro jednání, odpovídá za informovanost o stavu projektu,</w:t>
      </w:r>
    </w:p>
    <w:p w14:paraId="40F9BEBB"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aktualizuje kritickou cestu projektu;</w:t>
      </w:r>
    </w:p>
    <w:p w14:paraId="40F9BEBC"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spolupracuje s vedením projektu na straně externího dodavatele dle pravidel ve schváleném definičním dokumentu projektu a dalších závazných dokumentech,</w:t>
      </w:r>
    </w:p>
    <w:p w14:paraId="40F9BEBD"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zpracování, schválení a uložení povinných projektových dokumentů,</w:t>
      </w:r>
    </w:p>
    <w:p w14:paraId="40F9BEBE"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koordinuje zajištění pilotního provozu, funkčního testování, zajišťuje supervizi vývoje prototypu a finálního řešení,</w:t>
      </w:r>
    </w:p>
    <w:p w14:paraId="40F9BEBF"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navrhuje členy týmu napříč dodavateli i z řad zadavatele,</w:t>
      </w:r>
    </w:p>
    <w:p w14:paraId="40F9BEC0"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součinnost zadavatele i jeho dodavatelů,</w:t>
      </w:r>
    </w:p>
    <w:p w14:paraId="40F9BEC1"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koordinuje akceptaci katalogu požadavků, zajišťuje definování akceptačních procedur a bezpečnostních testů.</w:t>
      </w:r>
    </w:p>
    <w:p w14:paraId="40F9BEC2" w14:textId="77777777"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294" w:name="_Toc471316309"/>
      <w:bookmarkStart w:id="295" w:name="_Toc467680803"/>
      <w:r w:rsidRPr="000B1410">
        <w:rPr>
          <w:sz w:val="20"/>
          <w:szCs w:val="20"/>
        </w:rPr>
        <w:t>Manažer kvality</w:t>
      </w:r>
      <w:bookmarkEnd w:id="294"/>
      <w:bookmarkEnd w:id="295"/>
    </w:p>
    <w:p w14:paraId="40F9BEC3" w14:textId="77777777" w:rsidR="00485DE7" w:rsidRPr="000B1410" w:rsidRDefault="00E5623D"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podílí se na </w:t>
      </w:r>
      <w:r w:rsidR="00482A24" w:rsidRPr="000B1410">
        <w:rPr>
          <w:rFonts w:ascii="Arial" w:hAnsi="Arial" w:cs="Arial"/>
          <w:sz w:val="20"/>
          <w:szCs w:val="20"/>
        </w:rPr>
        <w:t>příprav</w:t>
      </w:r>
      <w:r w:rsidRPr="000B1410">
        <w:rPr>
          <w:rFonts w:ascii="Arial" w:hAnsi="Arial" w:cs="Arial"/>
          <w:sz w:val="20"/>
          <w:szCs w:val="20"/>
        </w:rPr>
        <w:t>ě</w:t>
      </w:r>
      <w:r w:rsidR="00482A24" w:rsidRPr="000B1410">
        <w:rPr>
          <w:rFonts w:ascii="Arial" w:hAnsi="Arial" w:cs="Arial"/>
          <w:sz w:val="20"/>
          <w:szCs w:val="20"/>
        </w:rPr>
        <w:t xml:space="preserve"> plánu kvality projektu</w:t>
      </w:r>
      <w:r w:rsidR="008F019C" w:rsidRPr="000B1410">
        <w:rPr>
          <w:rFonts w:ascii="Arial" w:hAnsi="Arial" w:cs="Arial"/>
          <w:sz w:val="20"/>
          <w:szCs w:val="20"/>
        </w:rPr>
        <w:t>,</w:t>
      </w:r>
    </w:p>
    <w:p w14:paraId="40F9BEC4" w14:textId="77777777" w:rsidR="00485DE7" w:rsidRPr="000B1410" w:rsidRDefault="00EB790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připravuje </w:t>
      </w:r>
      <w:r w:rsidR="00485DE7" w:rsidRPr="000B1410">
        <w:rPr>
          <w:rFonts w:ascii="Arial" w:hAnsi="Arial" w:cs="Arial"/>
          <w:sz w:val="20"/>
          <w:szCs w:val="20"/>
        </w:rPr>
        <w:t>plán testů</w:t>
      </w:r>
      <w:r w:rsidRPr="000B1410">
        <w:rPr>
          <w:rFonts w:ascii="Arial" w:hAnsi="Arial" w:cs="Arial"/>
          <w:sz w:val="20"/>
          <w:szCs w:val="20"/>
        </w:rPr>
        <w:t>,</w:t>
      </w:r>
      <w:r w:rsidR="00485DE7" w:rsidRPr="000B1410">
        <w:rPr>
          <w:rFonts w:ascii="Arial" w:hAnsi="Arial" w:cs="Arial"/>
          <w:sz w:val="20"/>
          <w:szCs w:val="20"/>
        </w:rPr>
        <w:t xml:space="preserve"> nast</w:t>
      </w:r>
      <w:r w:rsidR="00482A24" w:rsidRPr="000B1410">
        <w:rPr>
          <w:rFonts w:ascii="Arial" w:hAnsi="Arial" w:cs="Arial"/>
          <w:sz w:val="20"/>
          <w:szCs w:val="20"/>
        </w:rPr>
        <w:t>avení postupů při zjištění chyb</w:t>
      </w:r>
      <w:r w:rsidR="008F019C" w:rsidRPr="000B1410">
        <w:rPr>
          <w:rFonts w:ascii="Arial" w:hAnsi="Arial" w:cs="Arial"/>
          <w:sz w:val="20"/>
          <w:szCs w:val="20"/>
        </w:rPr>
        <w:t>,</w:t>
      </w:r>
    </w:p>
    <w:p w14:paraId="40F9BEC5" w14:textId="77777777" w:rsidR="00485DE7" w:rsidRPr="000B1410" w:rsidRDefault="00EB790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w:t>
      </w:r>
      <w:r w:rsidR="00485DE7" w:rsidRPr="000B1410">
        <w:rPr>
          <w:rFonts w:ascii="Arial" w:hAnsi="Arial" w:cs="Arial"/>
          <w:sz w:val="20"/>
          <w:szCs w:val="20"/>
        </w:rPr>
        <w:t>monitorování všech aspektů výkonnosti projektu a produktů, provád</w:t>
      </w:r>
      <w:r w:rsidR="00482A24" w:rsidRPr="000B1410">
        <w:rPr>
          <w:rFonts w:ascii="Arial" w:hAnsi="Arial" w:cs="Arial"/>
          <w:sz w:val="20"/>
          <w:szCs w:val="20"/>
        </w:rPr>
        <w:t>í hodnocení, audity a oponování</w:t>
      </w:r>
      <w:r w:rsidR="008F019C" w:rsidRPr="000B1410">
        <w:rPr>
          <w:rFonts w:ascii="Arial" w:hAnsi="Arial" w:cs="Arial"/>
          <w:sz w:val="20"/>
          <w:szCs w:val="20"/>
        </w:rPr>
        <w:t>,</w:t>
      </w:r>
    </w:p>
    <w:p w14:paraId="40F9BEC6" w14:textId="77777777" w:rsidR="00485DE7" w:rsidRPr="000B1410" w:rsidRDefault="00EB790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w:t>
      </w:r>
      <w:r w:rsidR="00485DE7" w:rsidRPr="000B1410">
        <w:rPr>
          <w:rFonts w:ascii="Arial" w:hAnsi="Arial" w:cs="Arial"/>
          <w:sz w:val="20"/>
          <w:szCs w:val="20"/>
        </w:rPr>
        <w:t>kontrol</w:t>
      </w:r>
      <w:r w:rsidRPr="000B1410">
        <w:rPr>
          <w:rFonts w:ascii="Arial" w:hAnsi="Arial" w:cs="Arial"/>
          <w:sz w:val="20"/>
          <w:szCs w:val="20"/>
        </w:rPr>
        <w:t>u</w:t>
      </w:r>
      <w:r w:rsidR="00485DE7" w:rsidRPr="000B1410">
        <w:rPr>
          <w:rFonts w:ascii="Arial" w:hAnsi="Arial" w:cs="Arial"/>
          <w:sz w:val="20"/>
          <w:szCs w:val="20"/>
        </w:rPr>
        <w:t>/přezkoumávání dokumentace a souladu se</w:t>
      </w:r>
      <w:r w:rsidR="00482A24" w:rsidRPr="000B1410">
        <w:rPr>
          <w:rFonts w:ascii="Arial" w:hAnsi="Arial" w:cs="Arial"/>
          <w:sz w:val="20"/>
          <w:szCs w:val="20"/>
        </w:rPr>
        <w:t xml:space="preserve"> standardy</w:t>
      </w:r>
      <w:r w:rsidR="008F019C" w:rsidRPr="000B1410">
        <w:rPr>
          <w:rFonts w:ascii="Arial" w:hAnsi="Arial" w:cs="Arial"/>
          <w:sz w:val="20"/>
          <w:szCs w:val="20"/>
        </w:rPr>
        <w:t>,</w:t>
      </w:r>
    </w:p>
    <w:p w14:paraId="40F9BEC7" w14:textId="14432C95" w:rsidR="00485DE7" w:rsidRPr="000B1410" w:rsidRDefault="00485DE7" w:rsidP="00042B58">
      <w:pPr>
        <w:pStyle w:val="Odstavecseseznamem"/>
        <w:numPr>
          <w:ilvl w:val="0"/>
          <w:numId w:val="18"/>
        </w:numPr>
        <w:rPr>
          <w:rFonts w:ascii="Arial" w:hAnsi="Arial" w:cs="Arial"/>
          <w:sz w:val="20"/>
          <w:szCs w:val="20"/>
        </w:rPr>
      </w:pPr>
      <w:r w:rsidRPr="000B1410">
        <w:rPr>
          <w:rFonts w:ascii="Arial" w:hAnsi="Arial" w:cs="Arial"/>
          <w:sz w:val="20"/>
          <w:szCs w:val="20"/>
        </w:rPr>
        <w:t>dokument</w:t>
      </w:r>
      <w:r w:rsidR="00EB7909" w:rsidRPr="000B1410">
        <w:rPr>
          <w:rFonts w:ascii="Arial" w:hAnsi="Arial" w:cs="Arial"/>
          <w:sz w:val="20"/>
          <w:szCs w:val="20"/>
        </w:rPr>
        <w:t>uje</w:t>
      </w:r>
      <w:r w:rsidRPr="000B1410">
        <w:rPr>
          <w:rFonts w:ascii="Arial" w:hAnsi="Arial" w:cs="Arial"/>
          <w:sz w:val="20"/>
          <w:szCs w:val="20"/>
        </w:rPr>
        <w:t xml:space="preserve"> odchyl</w:t>
      </w:r>
      <w:r w:rsidR="00EB7909" w:rsidRPr="000B1410">
        <w:rPr>
          <w:rFonts w:ascii="Arial" w:hAnsi="Arial" w:cs="Arial"/>
          <w:sz w:val="20"/>
          <w:szCs w:val="20"/>
        </w:rPr>
        <w:t>ky</w:t>
      </w:r>
      <w:r w:rsidRPr="000B1410">
        <w:rPr>
          <w:rFonts w:ascii="Arial" w:hAnsi="Arial" w:cs="Arial"/>
          <w:sz w:val="20"/>
          <w:szCs w:val="20"/>
        </w:rPr>
        <w:t xml:space="preserve"> od stanoveného procesu </w:t>
      </w:r>
      <w:r w:rsidR="009F7892" w:rsidRPr="000B1410">
        <w:rPr>
          <w:rFonts w:ascii="Arial" w:hAnsi="Arial" w:cs="Arial"/>
          <w:sz w:val="20"/>
          <w:szCs w:val="20"/>
        </w:rPr>
        <w:t>kvality a připravuje</w:t>
      </w:r>
      <w:r w:rsidR="00482A24" w:rsidRPr="000B1410">
        <w:rPr>
          <w:rFonts w:ascii="Arial" w:hAnsi="Arial" w:cs="Arial"/>
          <w:sz w:val="20"/>
          <w:szCs w:val="20"/>
        </w:rPr>
        <w:t xml:space="preserve"> zpráv</w:t>
      </w:r>
      <w:r w:rsidR="00EB7909" w:rsidRPr="000B1410">
        <w:rPr>
          <w:rFonts w:ascii="Arial" w:hAnsi="Arial" w:cs="Arial"/>
          <w:sz w:val="20"/>
          <w:szCs w:val="20"/>
        </w:rPr>
        <w:t>y</w:t>
      </w:r>
      <w:r w:rsidR="00482A24" w:rsidRPr="000B1410">
        <w:rPr>
          <w:rFonts w:ascii="Arial" w:hAnsi="Arial" w:cs="Arial"/>
          <w:sz w:val="20"/>
          <w:szCs w:val="20"/>
        </w:rPr>
        <w:t xml:space="preserve"> pro management</w:t>
      </w:r>
      <w:r w:rsidR="006F408F" w:rsidRPr="000B1410">
        <w:rPr>
          <w:rFonts w:ascii="Arial" w:hAnsi="Arial" w:cs="Arial"/>
          <w:sz w:val="20"/>
          <w:szCs w:val="20"/>
        </w:rPr>
        <w:t>,</w:t>
      </w:r>
    </w:p>
    <w:p w14:paraId="40F9BEC8" w14:textId="77777777" w:rsidR="00485DE7" w:rsidRPr="000B1410" w:rsidRDefault="00EB790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předkládá </w:t>
      </w:r>
      <w:r w:rsidR="00485DE7" w:rsidRPr="000B1410">
        <w:rPr>
          <w:rFonts w:ascii="Arial" w:hAnsi="Arial" w:cs="Arial"/>
          <w:sz w:val="20"/>
          <w:szCs w:val="20"/>
        </w:rPr>
        <w:t>návrh nápravných op</w:t>
      </w:r>
      <w:r w:rsidR="00482A24" w:rsidRPr="000B1410">
        <w:rPr>
          <w:rFonts w:ascii="Arial" w:hAnsi="Arial" w:cs="Arial"/>
          <w:sz w:val="20"/>
          <w:szCs w:val="20"/>
        </w:rPr>
        <w:t>atření nebo doporučení</w:t>
      </w:r>
      <w:r w:rsidR="006F408F" w:rsidRPr="000B1410">
        <w:rPr>
          <w:rFonts w:ascii="Arial" w:hAnsi="Arial" w:cs="Arial"/>
          <w:sz w:val="20"/>
          <w:szCs w:val="20"/>
        </w:rPr>
        <w:t>,</w:t>
      </w:r>
    </w:p>
    <w:p w14:paraId="40F9BEC9" w14:textId="77777777" w:rsidR="00485DE7" w:rsidRPr="000B1410" w:rsidRDefault="00485DE7" w:rsidP="00042B58">
      <w:pPr>
        <w:pStyle w:val="Odstavecseseznamem"/>
        <w:numPr>
          <w:ilvl w:val="0"/>
          <w:numId w:val="18"/>
        </w:numPr>
        <w:rPr>
          <w:rFonts w:ascii="Arial" w:hAnsi="Arial" w:cs="Arial"/>
          <w:sz w:val="20"/>
          <w:szCs w:val="20"/>
        </w:rPr>
      </w:pPr>
      <w:r w:rsidRPr="000B1410">
        <w:rPr>
          <w:rFonts w:ascii="Arial" w:hAnsi="Arial" w:cs="Arial"/>
          <w:sz w:val="20"/>
          <w:szCs w:val="20"/>
        </w:rPr>
        <w:t>eskaluje identifikované n</w:t>
      </w:r>
      <w:r w:rsidR="00482A24" w:rsidRPr="000B1410">
        <w:rPr>
          <w:rFonts w:ascii="Arial" w:hAnsi="Arial" w:cs="Arial"/>
          <w:sz w:val="20"/>
          <w:szCs w:val="20"/>
        </w:rPr>
        <w:t>eshody na projektového manažera</w:t>
      </w:r>
      <w:r w:rsidR="006F408F" w:rsidRPr="000B1410">
        <w:rPr>
          <w:rFonts w:ascii="Arial" w:hAnsi="Arial" w:cs="Arial"/>
          <w:sz w:val="20"/>
          <w:szCs w:val="20"/>
        </w:rPr>
        <w:t>,</w:t>
      </w:r>
    </w:p>
    <w:p w14:paraId="40F9BECA" w14:textId="77777777" w:rsidR="00485DE7" w:rsidRPr="000B1410" w:rsidRDefault="00485DE7" w:rsidP="00042B58">
      <w:pPr>
        <w:pStyle w:val="Odstavecseseznamem"/>
        <w:numPr>
          <w:ilvl w:val="0"/>
          <w:numId w:val="18"/>
        </w:numPr>
        <w:rPr>
          <w:rFonts w:ascii="Arial" w:hAnsi="Arial" w:cs="Arial"/>
          <w:sz w:val="20"/>
          <w:szCs w:val="20"/>
        </w:rPr>
      </w:pPr>
      <w:r w:rsidRPr="000B1410">
        <w:rPr>
          <w:rFonts w:ascii="Arial" w:hAnsi="Arial" w:cs="Arial"/>
          <w:sz w:val="20"/>
          <w:szCs w:val="20"/>
        </w:rPr>
        <w:t>dohlíží na dodržování standardů definovaných v</w:t>
      </w:r>
      <w:r w:rsidR="00EB7909" w:rsidRPr="000B1410">
        <w:rPr>
          <w:rFonts w:ascii="Arial" w:hAnsi="Arial" w:cs="Arial"/>
          <w:sz w:val="20"/>
          <w:szCs w:val="20"/>
        </w:rPr>
        <w:t> cílovém konceptu/</w:t>
      </w:r>
      <w:r w:rsidRPr="000B1410">
        <w:rPr>
          <w:rFonts w:ascii="Arial" w:hAnsi="Arial" w:cs="Arial"/>
          <w:sz w:val="20"/>
          <w:szCs w:val="20"/>
        </w:rPr>
        <w:t>zakládací listině projek</w:t>
      </w:r>
      <w:r w:rsidR="003439B3" w:rsidRPr="000B1410">
        <w:rPr>
          <w:rFonts w:ascii="Arial" w:hAnsi="Arial" w:cs="Arial"/>
          <w:sz w:val="20"/>
          <w:szCs w:val="20"/>
        </w:rPr>
        <w:t>tu, zajišťuje projektový dohled</w:t>
      </w:r>
      <w:r w:rsidR="006F408F" w:rsidRPr="000B1410">
        <w:rPr>
          <w:rFonts w:ascii="Arial" w:hAnsi="Arial" w:cs="Arial"/>
          <w:sz w:val="20"/>
          <w:szCs w:val="20"/>
        </w:rPr>
        <w:t>.</w:t>
      </w:r>
    </w:p>
    <w:p w14:paraId="40F9BECB" w14:textId="77777777" w:rsidR="00AA62BC" w:rsidRPr="000B1410" w:rsidRDefault="00747FCF"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296" w:name="_Toc471316310"/>
      <w:bookmarkStart w:id="297" w:name="_Toc467680804"/>
      <w:r w:rsidRPr="000B1410">
        <w:rPr>
          <w:sz w:val="20"/>
          <w:szCs w:val="20"/>
        </w:rPr>
        <w:t>M</w:t>
      </w:r>
      <w:r w:rsidR="00AA62BC" w:rsidRPr="000B1410">
        <w:rPr>
          <w:sz w:val="20"/>
          <w:szCs w:val="20"/>
        </w:rPr>
        <w:t>anažer</w:t>
      </w:r>
      <w:r w:rsidRPr="000B1410">
        <w:rPr>
          <w:sz w:val="20"/>
          <w:szCs w:val="20"/>
        </w:rPr>
        <w:t xml:space="preserve"> provozu</w:t>
      </w:r>
      <w:bookmarkEnd w:id="296"/>
      <w:bookmarkEnd w:id="297"/>
    </w:p>
    <w:p w14:paraId="40F9BECC"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pře</w:t>
      </w:r>
      <w:r w:rsidR="003439B3" w:rsidRPr="000B1410">
        <w:rPr>
          <w:rFonts w:ascii="Arial" w:hAnsi="Arial" w:cs="Arial"/>
          <w:sz w:val="20"/>
          <w:szCs w:val="20"/>
        </w:rPr>
        <w:t>vzetí služby do běžného provozu</w:t>
      </w:r>
      <w:r w:rsidR="006F408F" w:rsidRPr="000B1410">
        <w:rPr>
          <w:rFonts w:ascii="Arial" w:hAnsi="Arial" w:cs="Arial"/>
          <w:sz w:val="20"/>
          <w:szCs w:val="20"/>
        </w:rPr>
        <w:t>,</w:t>
      </w:r>
    </w:p>
    <w:p w14:paraId="40F9BECD"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odpovídá za definování kvality služeb a jejich pravidelnou kontrolou a akceptaci kval</w:t>
      </w:r>
      <w:r w:rsidR="003439B3" w:rsidRPr="000B1410">
        <w:rPr>
          <w:rFonts w:ascii="Arial" w:hAnsi="Arial" w:cs="Arial"/>
          <w:sz w:val="20"/>
          <w:szCs w:val="20"/>
        </w:rPr>
        <w:t>ity služby v běžném provozu</w:t>
      </w:r>
      <w:r w:rsidR="006F408F" w:rsidRPr="000B1410">
        <w:rPr>
          <w:rFonts w:ascii="Arial" w:hAnsi="Arial" w:cs="Arial"/>
          <w:sz w:val="20"/>
          <w:szCs w:val="20"/>
        </w:rPr>
        <w:t>,</w:t>
      </w:r>
    </w:p>
    <w:p w14:paraId="40F9BECE"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navrhuje změny pro zlepšení kvality dodávaných služ</w:t>
      </w:r>
      <w:r w:rsidR="003439B3" w:rsidRPr="000B1410">
        <w:rPr>
          <w:rFonts w:ascii="Arial" w:hAnsi="Arial" w:cs="Arial"/>
          <w:sz w:val="20"/>
          <w:szCs w:val="20"/>
        </w:rPr>
        <w:t>eb a řídí realizaci změn služeb</w:t>
      </w:r>
      <w:r w:rsidR="006F408F" w:rsidRPr="000B1410">
        <w:rPr>
          <w:rFonts w:ascii="Arial" w:hAnsi="Arial" w:cs="Arial"/>
          <w:sz w:val="20"/>
          <w:szCs w:val="20"/>
        </w:rPr>
        <w:t>,</w:t>
      </w:r>
    </w:p>
    <w:p w14:paraId="40F9BECF"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definuje pravidla pro katalog služeb </w:t>
      </w:r>
      <w:r w:rsidR="003439B3" w:rsidRPr="000B1410">
        <w:rPr>
          <w:rFonts w:ascii="Arial" w:hAnsi="Arial" w:cs="Arial"/>
          <w:sz w:val="20"/>
          <w:szCs w:val="20"/>
        </w:rPr>
        <w:t>a dohlíží správnost aktualizace</w:t>
      </w:r>
      <w:r w:rsidR="006F408F" w:rsidRPr="000B1410">
        <w:rPr>
          <w:rFonts w:ascii="Arial" w:hAnsi="Arial" w:cs="Arial"/>
          <w:sz w:val="20"/>
          <w:szCs w:val="20"/>
        </w:rPr>
        <w:t>,</w:t>
      </w:r>
    </w:p>
    <w:p w14:paraId="40F9BED0"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a konzultuje definici parametrů kvality služeb a zajišťuje to i</w:t>
      </w:r>
      <w:r w:rsidR="003439B3" w:rsidRPr="000B1410">
        <w:rPr>
          <w:rFonts w:ascii="Arial" w:hAnsi="Arial" w:cs="Arial"/>
          <w:sz w:val="20"/>
          <w:szCs w:val="20"/>
        </w:rPr>
        <w:t xml:space="preserve"> pro nové nebo měněné služby</w:t>
      </w:r>
      <w:r w:rsidR="006F408F" w:rsidRPr="000B1410">
        <w:rPr>
          <w:rFonts w:ascii="Arial" w:hAnsi="Arial" w:cs="Arial"/>
          <w:sz w:val="20"/>
          <w:szCs w:val="20"/>
        </w:rPr>
        <w:t>,</w:t>
      </w:r>
    </w:p>
    <w:p w14:paraId="40F9BED1"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potřebné souč</w:t>
      </w:r>
      <w:r w:rsidR="003439B3" w:rsidRPr="000B1410">
        <w:rPr>
          <w:rFonts w:ascii="Arial" w:hAnsi="Arial" w:cs="Arial"/>
          <w:sz w:val="20"/>
          <w:szCs w:val="20"/>
        </w:rPr>
        <w:t>innosti po dobu trvání projektu</w:t>
      </w:r>
      <w:r w:rsidR="006F408F" w:rsidRPr="000B1410">
        <w:rPr>
          <w:rFonts w:ascii="Arial" w:hAnsi="Arial" w:cs="Arial"/>
          <w:sz w:val="20"/>
          <w:szCs w:val="20"/>
        </w:rPr>
        <w:t>,</w:t>
      </w:r>
    </w:p>
    <w:p w14:paraId="40F9BED2" w14:textId="25CA36D6"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koordinuje a dohlíží </w:t>
      </w:r>
      <w:r w:rsidR="009F7892" w:rsidRPr="000B1410">
        <w:rPr>
          <w:rFonts w:ascii="Arial" w:hAnsi="Arial" w:cs="Arial"/>
          <w:sz w:val="20"/>
          <w:szCs w:val="20"/>
        </w:rPr>
        <w:t xml:space="preserve">na </w:t>
      </w:r>
      <w:r w:rsidRPr="000B1410">
        <w:rPr>
          <w:rFonts w:ascii="Arial" w:hAnsi="Arial" w:cs="Arial"/>
          <w:sz w:val="20"/>
          <w:szCs w:val="20"/>
        </w:rPr>
        <w:t>vznik, testování a akceptaci změn</w:t>
      </w:r>
      <w:r w:rsidR="003439B3" w:rsidRPr="000B1410">
        <w:rPr>
          <w:rFonts w:ascii="Arial" w:hAnsi="Arial" w:cs="Arial"/>
          <w:sz w:val="20"/>
          <w:szCs w:val="20"/>
        </w:rPr>
        <w:t>ových požadavků ve fázi provozu</w:t>
      </w:r>
      <w:r w:rsidR="006F408F" w:rsidRPr="000B1410">
        <w:rPr>
          <w:rFonts w:ascii="Arial" w:hAnsi="Arial" w:cs="Arial"/>
          <w:sz w:val="20"/>
          <w:szCs w:val="20"/>
        </w:rPr>
        <w:t>,</w:t>
      </w:r>
    </w:p>
    <w:p w14:paraId="40F9BED3" w14:textId="4B754CC0"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akceptuje </w:t>
      </w:r>
      <w:r w:rsidR="009F7892" w:rsidRPr="000B1410">
        <w:rPr>
          <w:rFonts w:ascii="Arial" w:hAnsi="Arial" w:cs="Arial"/>
          <w:sz w:val="20"/>
          <w:szCs w:val="20"/>
        </w:rPr>
        <w:t>výstupy a stav</w:t>
      </w:r>
      <w:r w:rsidRPr="000B1410">
        <w:rPr>
          <w:rFonts w:ascii="Arial" w:hAnsi="Arial" w:cs="Arial"/>
          <w:sz w:val="20"/>
          <w:szCs w:val="20"/>
        </w:rPr>
        <w:t xml:space="preserve"> vyhodno</w:t>
      </w:r>
      <w:r w:rsidR="003439B3" w:rsidRPr="000B1410">
        <w:rPr>
          <w:rFonts w:ascii="Arial" w:hAnsi="Arial" w:cs="Arial"/>
          <w:sz w:val="20"/>
          <w:szCs w:val="20"/>
        </w:rPr>
        <w:t>cení kvality přidělených služeb</w:t>
      </w:r>
      <w:r w:rsidR="006F408F" w:rsidRPr="000B1410">
        <w:rPr>
          <w:rFonts w:ascii="Arial" w:hAnsi="Arial" w:cs="Arial"/>
          <w:sz w:val="20"/>
          <w:szCs w:val="20"/>
        </w:rPr>
        <w:t>,</w:t>
      </w:r>
    </w:p>
    <w:p w14:paraId="40F9BED4"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dává podněty k</w:t>
      </w:r>
      <w:r w:rsidR="006F408F" w:rsidRPr="000B1410">
        <w:rPr>
          <w:rFonts w:ascii="Arial" w:hAnsi="Arial" w:cs="Arial"/>
          <w:sz w:val="20"/>
          <w:szCs w:val="20"/>
        </w:rPr>
        <w:t> </w:t>
      </w:r>
      <w:r w:rsidRPr="000B1410">
        <w:rPr>
          <w:rFonts w:ascii="Arial" w:hAnsi="Arial" w:cs="Arial"/>
          <w:sz w:val="20"/>
          <w:szCs w:val="20"/>
        </w:rPr>
        <w:t>es</w:t>
      </w:r>
      <w:r w:rsidR="003439B3" w:rsidRPr="000B1410">
        <w:rPr>
          <w:rFonts w:ascii="Arial" w:hAnsi="Arial" w:cs="Arial"/>
          <w:sz w:val="20"/>
          <w:szCs w:val="20"/>
        </w:rPr>
        <w:t>kalacím</w:t>
      </w:r>
      <w:r w:rsidR="006F408F" w:rsidRPr="000B1410">
        <w:rPr>
          <w:rFonts w:ascii="Arial" w:hAnsi="Arial" w:cs="Arial"/>
          <w:sz w:val="20"/>
          <w:szCs w:val="20"/>
        </w:rPr>
        <w:t>,</w:t>
      </w:r>
    </w:p>
    <w:p w14:paraId="40F9BED5"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aktualizuje informace u přidělený</w:t>
      </w:r>
      <w:r w:rsidR="003439B3" w:rsidRPr="000B1410">
        <w:rPr>
          <w:rFonts w:ascii="Arial" w:hAnsi="Arial" w:cs="Arial"/>
          <w:sz w:val="20"/>
          <w:szCs w:val="20"/>
        </w:rPr>
        <w:t>ch služeb v katalogu ICT služeb</w:t>
      </w:r>
      <w:r w:rsidR="006F408F" w:rsidRPr="000B1410">
        <w:rPr>
          <w:rFonts w:ascii="Arial" w:hAnsi="Arial" w:cs="Arial"/>
          <w:sz w:val="20"/>
          <w:szCs w:val="20"/>
        </w:rPr>
        <w:t>,</w:t>
      </w:r>
    </w:p>
    <w:p w14:paraId="40F9BED6" w14:textId="77777777" w:rsidR="006F408F" w:rsidRPr="000B1410" w:rsidRDefault="006F408F" w:rsidP="00042B58">
      <w:pPr>
        <w:pStyle w:val="Odstavecseseznamem"/>
        <w:numPr>
          <w:ilvl w:val="0"/>
          <w:numId w:val="18"/>
        </w:numPr>
        <w:rPr>
          <w:rFonts w:ascii="Arial" w:hAnsi="Arial" w:cs="Arial"/>
          <w:sz w:val="20"/>
          <w:szCs w:val="20"/>
        </w:rPr>
      </w:pPr>
      <w:r w:rsidRPr="000B1410">
        <w:rPr>
          <w:rFonts w:ascii="Arial" w:hAnsi="Arial" w:cs="Arial"/>
          <w:sz w:val="20"/>
          <w:szCs w:val="20"/>
        </w:rPr>
        <w:t>aktivně komunikuje s manažery služeb,</w:t>
      </w:r>
    </w:p>
    <w:p w14:paraId="40F9BED7" w14:textId="77777777" w:rsidR="008362BE" w:rsidRPr="000B1410" w:rsidRDefault="008362BE" w:rsidP="00042B58">
      <w:pPr>
        <w:pStyle w:val="Odstavecseseznamem"/>
        <w:numPr>
          <w:ilvl w:val="0"/>
          <w:numId w:val="18"/>
        </w:numPr>
        <w:rPr>
          <w:rFonts w:ascii="Arial" w:hAnsi="Arial" w:cs="Arial"/>
          <w:sz w:val="20"/>
          <w:szCs w:val="20"/>
        </w:rPr>
      </w:pPr>
      <w:r w:rsidRPr="000B1410">
        <w:rPr>
          <w:rFonts w:ascii="Arial" w:hAnsi="Arial" w:cs="Arial"/>
          <w:sz w:val="20"/>
          <w:szCs w:val="20"/>
        </w:rPr>
        <w:t>aktivn</w:t>
      </w:r>
      <w:r w:rsidR="003439B3" w:rsidRPr="000B1410">
        <w:rPr>
          <w:rFonts w:ascii="Arial" w:hAnsi="Arial" w:cs="Arial"/>
          <w:sz w:val="20"/>
          <w:szCs w:val="20"/>
        </w:rPr>
        <w:t>ě se účastní oponentních řízení</w:t>
      </w:r>
      <w:r w:rsidR="006F408F" w:rsidRPr="000B1410">
        <w:rPr>
          <w:rFonts w:ascii="Arial" w:hAnsi="Arial" w:cs="Arial"/>
          <w:sz w:val="20"/>
          <w:szCs w:val="20"/>
        </w:rPr>
        <w:t>.</w:t>
      </w:r>
    </w:p>
    <w:p w14:paraId="40F9BED8" w14:textId="77777777" w:rsidR="00747FCF" w:rsidRPr="000B1410" w:rsidRDefault="00747FCF" w:rsidP="00747FCF">
      <w:pPr>
        <w:pStyle w:val="Nadpis21"/>
        <w:keepNext/>
        <w:widowControl w:val="0"/>
        <w:numPr>
          <w:ilvl w:val="2"/>
          <w:numId w:val="7"/>
        </w:numPr>
        <w:tabs>
          <w:tab w:val="num" w:pos="0"/>
          <w:tab w:val="num" w:pos="907"/>
        </w:tabs>
        <w:spacing w:before="360" w:after="80" w:line="280" w:lineRule="atLeast"/>
        <w:jc w:val="both"/>
        <w:rPr>
          <w:sz w:val="20"/>
          <w:szCs w:val="20"/>
        </w:rPr>
      </w:pPr>
      <w:bookmarkStart w:id="298" w:name="_Toc471316311"/>
      <w:bookmarkStart w:id="299" w:name="_Toc467680805"/>
      <w:r w:rsidRPr="000B1410">
        <w:rPr>
          <w:sz w:val="20"/>
          <w:szCs w:val="20"/>
        </w:rPr>
        <w:t xml:space="preserve">Manažer </w:t>
      </w:r>
      <w:r w:rsidR="003A19FF" w:rsidRPr="000B1410">
        <w:rPr>
          <w:sz w:val="20"/>
          <w:szCs w:val="20"/>
        </w:rPr>
        <w:t>kybernetické bezpečnosti</w:t>
      </w:r>
      <w:bookmarkEnd w:id="298"/>
      <w:bookmarkEnd w:id="299"/>
    </w:p>
    <w:p w14:paraId="40F9BED9"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odpovídá za vyřešení všech neshod a závad v rozsahu systému řízení informační bezpečnosti </w:t>
      </w:r>
    </w:p>
    <w:p w14:paraId="40F9BEDA"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dohlíží na soulad s bezpečnostní politikou schválenou Výborem kybernetické bezpečnosti</w:t>
      </w:r>
    </w:p>
    <w:p w14:paraId="40F9BEDB"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řídí procesy řízení systému informační bezpečnosti na všech úkolech s nimi spojených</w:t>
      </w:r>
    </w:p>
    <w:p w14:paraId="40F9BEDC"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realizaci (popř. navrhuje aktualizaci) kybernetické bezpečnostní politiky organizace, která musí být nadřazena případným politikám kybernetické bezpečnosti jednotlivých projektů</w:t>
      </w:r>
    </w:p>
    <w:p w14:paraId="40F9BEDD"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průběžné analyzuje aktuální stav systému řízení informační bezpečnosti</w:t>
      </w:r>
    </w:p>
    <w:p w14:paraId="40F9BEDE"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lastRenderedPageBreak/>
        <w:t>koordinuje tvorbu bezpečnostního konceptu, konceptu plánu obnovy a ostatních dílčích konceptů a systémových bezpečnostních pravidel, jakož i určování doplňujících pravidel a vodítek kybernetické bezpečnosti</w:t>
      </w:r>
    </w:p>
    <w:p w14:paraId="40F9BEDF"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iniciuje, sleduje a vyhodnocuje implementaci opatření kybernetické bezpečnosti</w:t>
      </w:r>
    </w:p>
    <w:p w14:paraId="40F9BEE0"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ověřuje bezpečnostní události a incidenty</w:t>
      </w:r>
    </w:p>
    <w:p w14:paraId="40F9BEE1"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iniciuje a koordinuje opatření ke zvýšení bezpečnostního povědomí</w:t>
      </w:r>
    </w:p>
    <w:p w14:paraId="40F9BEE2" w14:textId="77777777" w:rsidR="003A19FF" w:rsidRPr="000B1410" w:rsidRDefault="003A19FF" w:rsidP="00042B58">
      <w:pPr>
        <w:pStyle w:val="Odstavecseseznamem"/>
        <w:numPr>
          <w:ilvl w:val="0"/>
          <w:numId w:val="18"/>
        </w:numPr>
        <w:rPr>
          <w:rFonts w:ascii="Arial" w:hAnsi="Arial" w:cs="Arial"/>
          <w:sz w:val="20"/>
          <w:szCs w:val="20"/>
        </w:rPr>
      </w:pPr>
      <w:r w:rsidRPr="000B1410">
        <w:rPr>
          <w:rFonts w:ascii="Arial" w:hAnsi="Arial" w:cs="Arial"/>
          <w:sz w:val="20"/>
          <w:szCs w:val="20"/>
        </w:rPr>
        <w:t>vede dokumentaci systému řízení kybernetické bezpečnosti</w:t>
      </w:r>
    </w:p>
    <w:p w14:paraId="40F9BEE3" w14:textId="77777777" w:rsidR="003A19FF" w:rsidRPr="000B1410" w:rsidRDefault="003A19FF" w:rsidP="00042B58">
      <w:pPr>
        <w:pStyle w:val="Odstavecseseznamem"/>
        <w:numPr>
          <w:ilvl w:val="0"/>
          <w:numId w:val="18"/>
        </w:numPr>
        <w:rPr>
          <w:rFonts w:ascii="Arial" w:hAnsi="Arial" w:cs="Arial"/>
          <w:b/>
          <w:sz w:val="20"/>
          <w:szCs w:val="20"/>
        </w:rPr>
      </w:pPr>
      <w:r w:rsidRPr="000B1410">
        <w:rPr>
          <w:rFonts w:ascii="Arial" w:hAnsi="Arial" w:cs="Arial"/>
          <w:sz w:val="20"/>
          <w:szCs w:val="20"/>
        </w:rPr>
        <w:t>vede bezpečnostní tým a koordinuje jeho činnost</w:t>
      </w:r>
    </w:p>
    <w:p w14:paraId="40F9BEE4" w14:textId="77777777" w:rsidR="004E30DB" w:rsidRPr="000B1410" w:rsidRDefault="004E30DB" w:rsidP="004E30DB">
      <w:pPr>
        <w:pStyle w:val="Nadpis21"/>
        <w:keepNext/>
        <w:widowControl w:val="0"/>
        <w:numPr>
          <w:ilvl w:val="2"/>
          <w:numId w:val="7"/>
        </w:numPr>
        <w:tabs>
          <w:tab w:val="num" w:pos="0"/>
          <w:tab w:val="num" w:pos="907"/>
        </w:tabs>
        <w:spacing w:before="360" w:after="80" w:line="280" w:lineRule="atLeast"/>
        <w:jc w:val="both"/>
        <w:rPr>
          <w:sz w:val="20"/>
          <w:szCs w:val="20"/>
        </w:rPr>
      </w:pPr>
      <w:bookmarkStart w:id="300" w:name="_Toc471316312"/>
      <w:bookmarkStart w:id="301" w:name="_Toc467680806"/>
      <w:r w:rsidRPr="000B1410">
        <w:rPr>
          <w:sz w:val="20"/>
          <w:szCs w:val="20"/>
        </w:rPr>
        <w:t>Administrátor a dokumentarista</w:t>
      </w:r>
      <w:bookmarkEnd w:id="300"/>
      <w:bookmarkEnd w:id="301"/>
    </w:p>
    <w:p w14:paraId="40F9BEE5"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zajišťuje administrativní podporu řízení projektu</w:t>
      </w:r>
    </w:p>
    <w:p w14:paraId="40F9BEE6"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odpovídá za správu dokumentace projektu</w:t>
      </w:r>
    </w:p>
    <w:p w14:paraId="40F9BEE7"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odpovídá za administraci sdíleného úložiště projektu</w:t>
      </w:r>
    </w:p>
    <w:p w14:paraId="40F9BEE8"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řídí správu verzí dokumentů a zajišťuje vstup do oponentních řízení</w:t>
      </w:r>
    </w:p>
    <w:p w14:paraId="40F9BEE9"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odpovídá za procedury řízení konfigurace</w:t>
      </w:r>
    </w:p>
    <w:p w14:paraId="40F9BEEA"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administraci Registru rizik a </w:t>
      </w:r>
      <w:proofErr w:type="spellStart"/>
      <w:r w:rsidRPr="000B1410">
        <w:rPr>
          <w:rFonts w:ascii="Arial" w:hAnsi="Arial" w:cs="Arial"/>
          <w:sz w:val="20"/>
          <w:szCs w:val="20"/>
        </w:rPr>
        <w:t>Problem</w:t>
      </w:r>
      <w:proofErr w:type="spellEnd"/>
      <w:r w:rsidRPr="000B1410">
        <w:rPr>
          <w:rFonts w:ascii="Arial" w:hAnsi="Arial" w:cs="Arial"/>
          <w:sz w:val="20"/>
          <w:szCs w:val="20"/>
        </w:rPr>
        <w:t xml:space="preserve"> logu</w:t>
      </w:r>
    </w:p>
    <w:p w14:paraId="40F9BEEB"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provádí administraci Katalogu změnových požadavků</w:t>
      </w:r>
    </w:p>
    <w:p w14:paraId="40F9BEEC"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připravuje zápisy z jednání</w:t>
      </w:r>
    </w:p>
    <w:p w14:paraId="40F9BEED" w14:textId="77777777" w:rsidR="004E30DB" w:rsidRPr="000B1410" w:rsidRDefault="004E30DB" w:rsidP="004E30DB">
      <w:pPr>
        <w:pStyle w:val="Odstavecseseznamem"/>
        <w:numPr>
          <w:ilvl w:val="0"/>
          <w:numId w:val="18"/>
        </w:numPr>
        <w:rPr>
          <w:rFonts w:ascii="Arial" w:hAnsi="Arial" w:cs="Arial"/>
          <w:sz w:val="20"/>
          <w:szCs w:val="20"/>
        </w:rPr>
      </w:pPr>
      <w:r w:rsidRPr="000B1410">
        <w:rPr>
          <w:rFonts w:ascii="Arial" w:hAnsi="Arial" w:cs="Arial"/>
          <w:sz w:val="20"/>
          <w:szCs w:val="20"/>
        </w:rPr>
        <w:t>provádí dohled nad realizací schůzek realizačních týmu</w:t>
      </w:r>
    </w:p>
    <w:p w14:paraId="40F9BEEF" w14:textId="3C9F5802" w:rsidR="004E30DB" w:rsidRPr="000B1410" w:rsidRDefault="004E30DB" w:rsidP="000B1410">
      <w:pPr>
        <w:pStyle w:val="Odstavecseseznamem"/>
        <w:numPr>
          <w:ilvl w:val="0"/>
          <w:numId w:val="18"/>
        </w:numPr>
        <w:rPr>
          <w:rFonts w:ascii="Arial" w:hAnsi="Arial" w:cs="Arial"/>
          <w:sz w:val="20"/>
          <w:szCs w:val="20"/>
        </w:rPr>
      </w:pPr>
      <w:r w:rsidRPr="000B1410">
        <w:rPr>
          <w:rFonts w:ascii="Arial" w:hAnsi="Arial" w:cs="Arial"/>
          <w:sz w:val="20"/>
          <w:szCs w:val="20"/>
        </w:rPr>
        <w:t>ostatní administrativní činnosti spojené s řízením projektů</w:t>
      </w:r>
    </w:p>
    <w:p w14:paraId="40F9BEF0" w14:textId="47DF7E0F"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302" w:name="_Toc471316313"/>
      <w:bookmarkStart w:id="303" w:name="_Toc467680807"/>
      <w:r w:rsidRPr="000B1410">
        <w:rPr>
          <w:sz w:val="20"/>
          <w:szCs w:val="20"/>
        </w:rPr>
        <w:t>Síťový specialista</w:t>
      </w:r>
      <w:r w:rsidR="007D0F8A" w:rsidRPr="000B1410">
        <w:rPr>
          <w:sz w:val="20"/>
          <w:szCs w:val="20"/>
        </w:rPr>
        <w:t xml:space="preserve"> na </w:t>
      </w:r>
      <w:r w:rsidR="00286BA1" w:rsidRPr="000B1410">
        <w:rPr>
          <w:sz w:val="20"/>
          <w:szCs w:val="20"/>
        </w:rPr>
        <w:t>datová</w:t>
      </w:r>
      <w:r w:rsidR="00286BA1">
        <w:rPr>
          <w:sz w:val="20"/>
          <w:szCs w:val="20"/>
        </w:rPr>
        <w:t xml:space="preserve"> </w:t>
      </w:r>
      <w:ins w:id="304" w:author="Autor">
        <w:r w:rsidR="00286BA1">
          <w:rPr>
            <w:sz w:val="20"/>
            <w:szCs w:val="20"/>
          </w:rPr>
          <w:t xml:space="preserve">a dohledová </w:t>
        </w:r>
      </w:ins>
      <w:r w:rsidR="007D0F8A" w:rsidRPr="000B1410">
        <w:rPr>
          <w:sz w:val="20"/>
          <w:szCs w:val="20"/>
        </w:rPr>
        <w:t>centra</w:t>
      </w:r>
      <w:bookmarkEnd w:id="302"/>
      <w:bookmarkEnd w:id="303"/>
    </w:p>
    <w:p w14:paraId="40F9BEF1" w14:textId="30064F0A"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zajišťuje analýzu a navrhuje architekturu sítě datových</w:t>
      </w:r>
      <w:r w:rsidR="00002995">
        <w:rPr>
          <w:rFonts w:ascii="Arial" w:hAnsi="Arial" w:cs="Arial"/>
          <w:sz w:val="20"/>
          <w:szCs w:val="20"/>
        </w:rPr>
        <w:t xml:space="preserve"> </w:t>
      </w:r>
      <w:ins w:id="305" w:author="Autor">
        <w:r w:rsidR="00002995">
          <w:rPr>
            <w:rFonts w:ascii="Arial" w:hAnsi="Arial" w:cs="Arial"/>
            <w:sz w:val="20"/>
            <w:szCs w:val="20"/>
          </w:rPr>
          <w:t>a dohledových</w:t>
        </w:r>
        <w:r w:rsidRPr="000B1410">
          <w:rPr>
            <w:rFonts w:ascii="Arial" w:hAnsi="Arial" w:cs="Arial"/>
            <w:sz w:val="20"/>
            <w:szCs w:val="20"/>
          </w:rPr>
          <w:t xml:space="preserve"> </w:t>
        </w:r>
      </w:ins>
      <w:r w:rsidRPr="000B1410">
        <w:rPr>
          <w:rFonts w:ascii="Arial" w:hAnsi="Arial" w:cs="Arial"/>
          <w:sz w:val="20"/>
          <w:szCs w:val="20"/>
        </w:rPr>
        <w:t>center</w:t>
      </w:r>
      <w:r w:rsidR="007E6265" w:rsidRPr="000B1410">
        <w:rPr>
          <w:rFonts w:ascii="Arial" w:hAnsi="Arial" w:cs="Arial"/>
          <w:sz w:val="20"/>
          <w:szCs w:val="20"/>
        </w:rPr>
        <w:t>,</w:t>
      </w:r>
    </w:p>
    <w:p w14:paraId="40F9BEF2"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analýzu a zjištění aktuálního stavu se zaměřením na určení způsobu </w:t>
      </w:r>
      <w:proofErr w:type="spellStart"/>
      <w:r w:rsidRPr="000B1410">
        <w:rPr>
          <w:rFonts w:ascii="Arial" w:hAnsi="Arial" w:cs="Arial"/>
          <w:sz w:val="20"/>
          <w:szCs w:val="20"/>
        </w:rPr>
        <w:t>redesignu</w:t>
      </w:r>
      <w:proofErr w:type="spellEnd"/>
      <w:r w:rsidRPr="000B1410">
        <w:rPr>
          <w:rFonts w:ascii="Arial" w:hAnsi="Arial" w:cs="Arial"/>
          <w:sz w:val="20"/>
          <w:szCs w:val="20"/>
        </w:rPr>
        <w:t xml:space="preserve"> sítě v souladu s potřebami zadavatele</w:t>
      </w:r>
      <w:r w:rsidR="007E6265" w:rsidRPr="000B1410">
        <w:rPr>
          <w:rFonts w:ascii="Arial" w:hAnsi="Arial" w:cs="Arial"/>
          <w:sz w:val="20"/>
          <w:szCs w:val="20"/>
        </w:rPr>
        <w:t>,</w:t>
      </w:r>
    </w:p>
    <w:p w14:paraId="40F9BEF3"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analýzu a zjištění aktuálního stavu sítě se zaměřením na dopady do informační bezpečnosti při jejím </w:t>
      </w:r>
      <w:proofErr w:type="spellStart"/>
      <w:r w:rsidRPr="000B1410">
        <w:rPr>
          <w:rFonts w:ascii="Arial" w:hAnsi="Arial" w:cs="Arial"/>
          <w:sz w:val="20"/>
          <w:szCs w:val="20"/>
        </w:rPr>
        <w:t>redesignu</w:t>
      </w:r>
      <w:proofErr w:type="spellEnd"/>
      <w:r w:rsidRPr="000B1410">
        <w:rPr>
          <w:rFonts w:ascii="Arial" w:hAnsi="Arial" w:cs="Arial"/>
          <w:sz w:val="20"/>
          <w:szCs w:val="20"/>
        </w:rPr>
        <w:t xml:space="preserve"> v</w:t>
      </w:r>
      <w:r w:rsidR="007E6265" w:rsidRPr="000B1410">
        <w:rPr>
          <w:rFonts w:ascii="Arial" w:hAnsi="Arial" w:cs="Arial"/>
          <w:sz w:val="20"/>
          <w:szCs w:val="20"/>
        </w:rPr>
        <w:t xml:space="preserve"> souladu s potřebami zadavatele,</w:t>
      </w:r>
      <w:r w:rsidRPr="000B1410">
        <w:rPr>
          <w:rFonts w:ascii="Arial" w:hAnsi="Arial" w:cs="Arial"/>
          <w:sz w:val="20"/>
          <w:szCs w:val="20"/>
        </w:rPr>
        <w:t xml:space="preserve"> </w:t>
      </w:r>
    </w:p>
    <w:p w14:paraId="40F9BEF4"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 seznamuje se s návrhy na změny topologie a zapracovává požadavky na bezpečnost</w:t>
      </w:r>
      <w:r w:rsidR="007E6265" w:rsidRPr="000B1410">
        <w:rPr>
          <w:rFonts w:ascii="Arial" w:hAnsi="Arial" w:cs="Arial"/>
          <w:sz w:val="20"/>
          <w:szCs w:val="20"/>
        </w:rPr>
        <w:t>,</w:t>
      </w:r>
    </w:p>
    <w:p w14:paraId="40F9BEF5"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hodnotí zadaní požadavků pro změnu topologie sítě a vytváří bezpečný cílový model stavu sítě</w:t>
      </w:r>
      <w:r w:rsidR="007E6265" w:rsidRPr="000B1410">
        <w:rPr>
          <w:rFonts w:ascii="Arial" w:hAnsi="Arial" w:cs="Arial"/>
          <w:sz w:val="20"/>
          <w:szCs w:val="20"/>
        </w:rPr>
        <w:t>,</w:t>
      </w:r>
    </w:p>
    <w:p w14:paraId="40F9BEF6"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 spolupracuje na zadání požadavků pro změnu topologie sítě a spoluvytváří cílový model stavu sítě</w:t>
      </w:r>
      <w:r w:rsidR="007E6265" w:rsidRPr="000B1410">
        <w:rPr>
          <w:rFonts w:ascii="Arial" w:hAnsi="Arial" w:cs="Arial"/>
          <w:sz w:val="20"/>
          <w:szCs w:val="20"/>
        </w:rPr>
        <w:t>,</w:t>
      </w:r>
    </w:p>
    <w:p w14:paraId="40F9BEF7" w14:textId="77777777" w:rsidR="007D0F8A" w:rsidRPr="000B1410" w:rsidRDefault="007D0F8A" w:rsidP="00042B58">
      <w:pPr>
        <w:pStyle w:val="Odstavecseseznamem"/>
        <w:numPr>
          <w:ilvl w:val="0"/>
          <w:numId w:val="18"/>
        </w:numPr>
        <w:rPr>
          <w:rFonts w:ascii="Arial" w:hAnsi="Arial" w:cs="Arial"/>
          <w:sz w:val="20"/>
          <w:szCs w:val="20"/>
        </w:rPr>
      </w:pPr>
      <w:r w:rsidRPr="000B1410">
        <w:rPr>
          <w:rFonts w:ascii="Arial" w:hAnsi="Arial" w:cs="Arial"/>
          <w:sz w:val="20"/>
          <w:szCs w:val="20"/>
        </w:rPr>
        <w:t>navrhuje bezpečnostní a dohledové prvky</w:t>
      </w:r>
      <w:r w:rsidR="008540B8" w:rsidRPr="000B1410">
        <w:rPr>
          <w:rFonts w:ascii="Arial" w:hAnsi="Arial" w:cs="Arial"/>
          <w:sz w:val="20"/>
          <w:szCs w:val="20"/>
        </w:rPr>
        <w:t xml:space="preserve"> </w:t>
      </w:r>
      <w:r w:rsidRPr="000B1410">
        <w:rPr>
          <w:rFonts w:ascii="Arial" w:hAnsi="Arial" w:cs="Arial"/>
          <w:sz w:val="20"/>
          <w:szCs w:val="20"/>
        </w:rPr>
        <w:t>v modelu</w:t>
      </w:r>
      <w:r w:rsidR="007E6265" w:rsidRPr="000B1410">
        <w:rPr>
          <w:rFonts w:ascii="Arial" w:hAnsi="Arial" w:cs="Arial"/>
          <w:sz w:val="20"/>
          <w:szCs w:val="20"/>
        </w:rPr>
        <w:t>,</w:t>
      </w:r>
    </w:p>
    <w:p w14:paraId="40F9BEF9" w14:textId="08923F9B" w:rsidR="007D0F8A" w:rsidRPr="000B1410" w:rsidRDefault="007D0F8A" w:rsidP="000B1410">
      <w:pPr>
        <w:pStyle w:val="Odstavecseseznamem"/>
        <w:numPr>
          <w:ilvl w:val="0"/>
          <w:numId w:val="18"/>
        </w:numPr>
        <w:rPr>
          <w:rFonts w:ascii="Arial" w:hAnsi="Arial" w:cs="Arial"/>
          <w:sz w:val="20"/>
          <w:szCs w:val="20"/>
        </w:rPr>
      </w:pPr>
      <w:r w:rsidRPr="000B1410">
        <w:rPr>
          <w:rFonts w:ascii="Arial" w:hAnsi="Arial" w:cs="Arial"/>
          <w:sz w:val="20"/>
          <w:szCs w:val="20"/>
        </w:rPr>
        <w:t xml:space="preserve">vytváří a spolupracuje na dokumentaci pro změnu a </w:t>
      </w:r>
      <w:proofErr w:type="spellStart"/>
      <w:r w:rsidRPr="000B1410">
        <w:rPr>
          <w:rFonts w:ascii="Arial" w:hAnsi="Arial" w:cs="Arial"/>
          <w:sz w:val="20"/>
          <w:szCs w:val="20"/>
        </w:rPr>
        <w:t>redesing</w:t>
      </w:r>
      <w:proofErr w:type="spellEnd"/>
      <w:r w:rsidR="00EE5D9C" w:rsidRPr="000B1410">
        <w:rPr>
          <w:rFonts w:ascii="Arial" w:hAnsi="Arial" w:cs="Arial"/>
          <w:sz w:val="20"/>
          <w:szCs w:val="20"/>
        </w:rPr>
        <w:t>.</w:t>
      </w:r>
    </w:p>
    <w:p w14:paraId="40F9BEFA" w14:textId="77777777" w:rsidR="00C339C9" w:rsidRPr="000B1410" w:rsidRDefault="00C339C9" w:rsidP="00C339C9">
      <w:pPr>
        <w:pStyle w:val="Nadpis21"/>
        <w:keepNext/>
        <w:widowControl w:val="0"/>
        <w:numPr>
          <w:ilvl w:val="2"/>
          <w:numId w:val="7"/>
        </w:numPr>
        <w:tabs>
          <w:tab w:val="num" w:pos="0"/>
          <w:tab w:val="num" w:pos="907"/>
        </w:tabs>
        <w:spacing w:before="360" w:after="80" w:line="280" w:lineRule="atLeast"/>
        <w:jc w:val="both"/>
        <w:rPr>
          <w:sz w:val="20"/>
          <w:szCs w:val="20"/>
        </w:rPr>
      </w:pPr>
      <w:bookmarkStart w:id="306" w:name="_Toc471316314"/>
      <w:bookmarkStart w:id="307" w:name="_Toc467680808"/>
      <w:r w:rsidRPr="000B1410">
        <w:rPr>
          <w:sz w:val="20"/>
          <w:szCs w:val="20"/>
        </w:rPr>
        <w:t>Síťový specialista na infrastrukturu</w:t>
      </w:r>
      <w:bookmarkEnd w:id="306"/>
      <w:bookmarkEnd w:id="307"/>
    </w:p>
    <w:p w14:paraId="40F9BEFB" w14:textId="77777777" w:rsidR="00C339C9" w:rsidRPr="000B1410" w:rsidRDefault="007E6265"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zajišťuje/kontroluje </w:t>
      </w:r>
      <w:r w:rsidR="00C339C9" w:rsidRPr="000B1410">
        <w:rPr>
          <w:rFonts w:ascii="Arial" w:hAnsi="Arial" w:cs="Arial"/>
          <w:sz w:val="20"/>
          <w:szCs w:val="20"/>
        </w:rPr>
        <w:t>správ</w:t>
      </w:r>
      <w:r w:rsidRPr="000B1410">
        <w:rPr>
          <w:rFonts w:ascii="Arial" w:hAnsi="Arial" w:cs="Arial"/>
          <w:sz w:val="20"/>
          <w:szCs w:val="20"/>
        </w:rPr>
        <w:t>u</w:t>
      </w:r>
      <w:r w:rsidR="00C339C9" w:rsidRPr="000B1410">
        <w:rPr>
          <w:rFonts w:ascii="Arial" w:hAnsi="Arial" w:cs="Arial"/>
          <w:sz w:val="20"/>
          <w:szCs w:val="20"/>
        </w:rPr>
        <w:t xml:space="preserve"> páteřní a agregační infrastruktury</w:t>
      </w:r>
      <w:r w:rsidR="00F10B5F" w:rsidRPr="000B1410">
        <w:rPr>
          <w:rFonts w:ascii="Arial" w:hAnsi="Arial" w:cs="Arial"/>
          <w:sz w:val="20"/>
          <w:szCs w:val="20"/>
        </w:rPr>
        <w:t>,</w:t>
      </w:r>
      <w:r w:rsidR="00C339C9" w:rsidRPr="000B1410">
        <w:rPr>
          <w:rFonts w:ascii="Arial" w:hAnsi="Arial" w:cs="Arial"/>
          <w:sz w:val="20"/>
          <w:szCs w:val="20"/>
        </w:rPr>
        <w:t xml:space="preserve"> </w:t>
      </w:r>
    </w:p>
    <w:p w14:paraId="40F9BEFC" w14:textId="77777777" w:rsidR="00C339C9" w:rsidRPr="000B1410" w:rsidRDefault="007E6265"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zajišťuje </w:t>
      </w:r>
      <w:r w:rsidR="00C339C9" w:rsidRPr="000B1410">
        <w:rPr>
          <w:rFonts w:ascii="Arial" w:hAnsi="Arial" w:cs="Arial"/>
          <w:sz w:val="20"/>
          <w:szCs w:val="20"/>
        </w:rPr>
        <w:t xml:space="preserve">konfigurace BGP </w:t>
      </w:r>
      <w:proofErr w:type="spellStart"/>
      <w:r w:rsidR="00C339C9" w:rsidRPr="000B1410">
        <w:rPr>
          <w:rFonts w:ascii="Arial" w:hAnsi="Arial" w:cs="Arial"/>
          <w:sz w:val="20"/>
          <w:szCs w:val="20"/>
        </w:rPr>
        <w:t>peeringů</w:t>
      </w:r>
      <w:proofErr w:type="spellEnd"/>
      <w:r w:rsidR="00C339C9" w:rsidRPr="000B1410">
        <w:rPr>
          <w:rFonts w:ascii="Arial" w:hAnsi="Arial" w:cs="Arial"/>
          <w:sz w:val="20"/>
          <w:szCs w:val="20"/>
        </w:rPr>
        <w:t xml:space="preserve">, </w:t>
      </w:r>
    </w:p>
    <w:p w14:paraId="40F9BEFD" w14:textId="77777777" w:rsidR="00C339C9" w:rsidRPr="000B1410" w:rsidRDefault="007E6265"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zajišťuje/kontroluje </w:t>
      </w:r>
      <w:r w:rsidR="00C339C9" w:rsidRPr="000B1410">
        <w:rPr>
          <w:rFonts w:ascii="Arial" w:hAnsi="Arial" w:cs="Arial"/>
          <w:sz w:val="20"/>
          <w:szCs w:val="20"/>
        </w:rPr>
        <w:t>správ</w:t>
      </w:r>
      <w:r w:rsidRPr="000B1410">
        <w:rPr>
          <w:rFonts w:ascii="Arial" w:hAnsi="Arial" w:cs="Arial"/>
          <w:sz w:val="20"/>
          <w:szCs w:val="20"/>
        </w:rPr>
        <w:t>u</w:t>
      </w:r>
      <w:r w:rsidR="00C339C9" w:rsidRPr="000B1410">
        <w:rPr>
          <w:rFonts w:ascii="Arial" w:hAnsi="Arial" w:cs="Arial"/>
          <w:sz w:val="20"/>
          <w:szCs w:val="20"/>
        </w:rPr>
        <w:t xml:space="preserve"> velkého počtu přepínačů a směrovačů (především Cisco), </w:t>
      </w:r>
    </w:p>
    <w:p w14:paraId="40F9BEFE" w14:textId="77777777" w:rsidR="00C339C9" w:rsidRPr="000B1410" w:rsidRDefault="007E6265"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w:t>
      </w:r>
      <w:r w:rsidR="00C339C9" w:rsidRPr="000B1410">
        <w:rPr>
          <w:rFonts w:ascii="Arial" w:hAnsi="Arial" w:cs="Arial"/>
          <w:sz w:val="20"/>
          <w:szCs w:val="20"/>
        </w:rPr>
        <w:t>analýz</w:t>
      </w:r>
      <w:r w:rsidRPr="000B1410">
        <w:rPr>
          <w:rFonts w:ascii="Arial" w:hAnsi="Arial" w:cs="Arial"/>
          <w:sz w:val="20"/>
          <w:szCs w:val="20"/>
        </w:rPr>
        <w:t>u</w:t>
      </w:r>
      <w:r w:rsidR="00C339C9" w:rsidRPr="000B1410">
        <w:rPr>
          <w:rFonts w:ascii="Arial" w:hAnsi="Arial" w:cs="Arial"/>
          <w:sz w:val="20"/>
          <w:szCs w:val="20"/>
        </w:rPr>
        <w:t xml:space="preserve"> stavu WAN/LAN sítě a její </w:t>
      </w:r>
      <w:proofErr w:type="spellStart"/>
      <w:r w:rsidR="00C339C9" w:rsidRPr="000B1410">
        <w:rPr>
          <w:rFonts w:ascii="Arial" w:hAnsi="Arial" w:cs="Arial"/>
          <w:sz w:val="20"/>
          <w:szCs w:val="20"/>
        </w:rPr>
        <w:t>troubleshooting</w:t>
      </w:r>
      <w:proofErr w:type="spellEnd"/>
      <w:r w:rsidR="00C339C9" w:rsidRPr="000B1410">
        <w:rPr>
          <w:rFonts w:ascii="Arial" w:hAnsi="Arial" w:cs="Arial"/>
          <w:sz w:val="20"/>
          <w:szCs w:val="20"/>
        </w:rPr>
        <w:t xml:space="preserve"> (2-3 vrstva OSI)</w:t>
      </w:r>
      <w:r w:rsidRPr="000B1410">
        <w:rPr>
          <w:rFonts w:ascii="Arial" w:hAnsi="Arial" w:cs="Arial"/>
          <w:sz w:val="20"/>
          <w:szCs w:val="20"/>
        </w:rPr>
        <w:t>,</w:t>
      </w:r>
    </w:p>
    <w:p w14:paraId="40F9BEFF"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poskytování </w:t>
      </w:r>
      <w:proofErr w:type="spellStart"/>
      <w:r w:rsidRPr="000B1410">
        <w:rPr>
          <w:rFonts w:ascii="Arial" w:hAnsi="Arial" w:cs="Arial"/>
          <w:sz w:val="20"/>
          <w:szCs w:val="20"/>
        </w:rPr>
        <w:t>first</w:t>
      </w:r>
      <w:proofErr w:type="spellEnd"/>
      <w:r w:rsidRPr="000B1410">
        <w:rPr>
          <w:rFonts w:ascii="Arial" w:hAnsi="Arial" w:cs="Arial"/>
          <w:sz w:val="20"/>
          <w:szCs w:val="20"/>
        </w:rPr>
        <w:t xml:space="preserve"> a second </w:t>
      </w:r>
      <w:proofErr w:type="spellStart"/>
      <w:r w:rsidRPr="000B1410">
        <w:rPr>
          <w:rFonts w:ascii="Arial" w:hAnsi="Arial" w:cs="Arial"/>
          <w:sz w:val="20"/>
          <w:szCs w:val="20"/>
        </w:rPr>
        <w:t>level</w:t>
      </w:r>
      <w:proofErr w:type="spellEnd"/>
      <w:r w:rsidRPr="000B1410">
        <w:rPr>
          <w:rFonts w:ascii="Arial" w:hAnsi="Arial" w:cs="Arial"/>
          <w:sz w:val="20"/>
          <w:szCs w:val="20"/>
        </w:rPr>
        <w:t xml:space="preserve"> support pracovníkům technické podpory</w:t>
      </w:r>
      <w:r w:rsidR="007E6265" w:rsidRPr="000B1410">
        <w:rPr>
          <w:rFonts w:ascii="Arial" w:hAnsi="Arial" w:cs="Arial"/>
          <w:sz w:val="20"/>
          <w:szCs w:val="20"/>
        </w:rPr>
        <w:t>,</w:t>
      </w:r>
    </w:p>
    <w:p w14:paraId="40F9BF00"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provádí konfigurace sítě a rozvoj sl</w:t>
      </w:r>
      <w:r w:rsidR="007E6265" w:rsidRPr="000B1410">
        <w:rPr>
          <w:rFonts w:ascii="Arial" w:hAnsi="Arial" w:cs="Arial"/>
          <w:sz w:val="20"/>
          <w:szCs w:val="20"/>
        </w:rPr>
        <w:t>užeb síťové infrastruktury MPLS,</w:t>
      </w:r>
    </w:p>
    <w:p w14:paraId="40F9BF01"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provádí konzultace a analytický dohle</w:t>
      </w:r>
      <w:r w:rsidR="007E6265" w:rsidRPr="000B1410">
        <w:rPr>
          <w:rFonts w:ascii="Arial" w:hAnsi="Arial" w:cs="Arial"/>
          <w:sz w:val="20"/>
          <w:szCs w:val="20"/>
        </w:rPr>
        <w:t>d při nasazování síťových prvků,</w:t>
      </w:r>
    </w:p>
    <w:p w14:paraId="40F9BF02"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připomínkuje požadavky </w:t>
      </w:r>
      <w:r w:rsidR="00E220E1" w:rsidRPr="000B1410">
        <w:rPr>
          <w:rFonts w:ascii="Arial" w:hAnsi="Arial" w:cs="Arial"/>
          <w:sz w:val="20"/>
          <w:szCs w:val="20"/>
        </w:rPr>
        <w:t>z</w:t>
      </w:r>
      <w:r w:rsidRPr="000B1410">
        <w:rPr>
          <w:rFonts w:ascii="Arial" w:hAnsi="Arial" w:cs="Arial"/>
          <w:sz w:val="20"/>
          <w:szCs w:val="20"/>
        </w:rPr>
        <w:t>adavatele a dohlíží na konfigurační sh</w:t>
      </w:r>
      <w:r w:rsidR="00E220E1" w:rsidRPr="000B1410">
        <w:rPr>
          <w:rFonts w:ascii="Arial" w:hAnsi="Arial" w:cs="Arial"/>
          <w:sz w:val="20"/>
          <w:szCs w:val="20"/>
        </w:rPr>
        <w:t>odu s implementační dokumentací,</w:t>
      </w:r>
    </w:p>
    <w:p w14:paraId="40F9BF03" w14:textId="77777777" w:rsidR="00C339C9" w:rsidRPr="000B1410" w:rsidRDefault="00C339C9" w:rsidP="00042B58">
      <w:pPr>
        <w:pStyle w:val="Odstavecseseznamem"/>
        <w:numPr>
          <w:ilvl w:val="0"/>
          <w:numId w:val="18"/>
        </w:numPr>
        <w:rPr>
          <w:rFonts w:ascii="Arial" w:hAnsi="Arial" w:cs="Arial"/>
          <w:sz w:val="20"/>
          <w:szCs w:val="20"/>
        </w:rPr>
      </w:pPr>
      <w:r w:rsidRPr="000B1410">
        <w:rPr>
          <w:rFonts w:ascii="Arial" w:hAnsi="Arial" w:cs="Arial"/>
          <w:sz w:val="20"/>
          <w:szCs w:val="20"/>
        </w:rPr>
        <w:t>kontroluje dodavatele implementace a související dokumentaci a průběžně reportuje o stavu implementace</w:t>
      </w:r>
      <w:r w:rsidR="00F10B5F" w:rsidRPr="000B1410">
        <w:rPr>
          <w:rFonts w:ascii="Arial" w:hAnsi="Arial" w:cs="Arial"/>
          <w:sz w:val="20"/>
          <w:szCs w:val="20"/>
        </w:rPr>
        <w:t>.</w:t>
      </w:r>
    </w:p>
    <w:p w14:paraId="116866CF" w14:textId="77777777" w:rsidR="00145135" w:rsidRPr="000B1410" w:rsidRDefault="00145135" w:rsidP="00145135">
      <w:pPr>
        <w:pStyle w:val="Nadpis21"/>
        <w:keepNext/>
        <w:widowControl w:val="0"/>
        <w:numPr>
          <w:ilvl w:val="2"/>
          <w:numId w:val="7"/>
        </w:numPr>
        <w:tabs>
          <w:tab w:val="num" w:pos="0"/>
          <w:tab w:val="num" w:pos="907"/>
        </w:tabs>
        <w:spacing w:before="360" w:after="80" w:line="280" w:lineRule="atLeast"/>
        <w:jc w:val="both"/>
        <w:rPr>
          <w:sz w:val="20"/>
          <w:szCs w:val="20"/>
        </w:rPr>
      </w:pPr>
      <w:bookmarkStart w:id="308" w:name="_Toc467680809"/>
      <w:bookmarkStart w:id="309" w:name="_Toc471316315"/>
      <w:r w:rsidRPr="000B1410">
        <w:rPr>
          <w:sz w:val="20"/>
          <w:szCs w:val="20"/>
        </w:rPr>
        <w:t>Specialista DB</w:t>
      </w:r>
      <w:bookmarkEnd w:id="308"/>
      <w:ins w:id="310" w:author="Autor">
        <w:r>
          <w:rPr>
            <w:sz w:val="20"/>
            <w:szCs w:val="20"/>
          </w:rPr>
          <w:t xml:space="preserve"> Microsoft</w:t>
        </w:r>
      </w:ins>
    </w:p>
    <w:p w14:paraId="6D3CC22D"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je odpovědný za instalace DB,</w:t>
      </w:r>
    </w:p>
    <w:p w14:paraId="4EF23447"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 xml:space="preserve">zajišťuje instalace oprav, </w:t>
      </w:r>
    </w:p>
    <w:p w14:paraId="3CCC726B"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 xml:space="preserve">provádí nastavení a kontrolu zálohování, </w:t>
      </w:r>
    </w:p>
    <w:p w14:paraId="0A4E388F"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provádí audity, řeší odstranění vad a incidentů,</w:t>
      </w:r>
    </w:p>
    <w:p w14:paraId="75DC7693"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řídí provoz databáze (spouštění, zastavení) a spolupracuje se specialistou OS,</w:t>
      </w:r>
    </w:p>
    <w:p w14:paraId="25BDE130" w14:textId="77777777" w:rsidR="00145135" w:rsidRPr="000B1410"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připravuje návrhy optimalizace na základě jím řízeného monitoringu,</w:t>
      </w:r>
    </w:p>
    <w:p w14:paraId="0074A49D" w14:textId="1578026F" w:rsidR="00145135" w:rsidRDefault="00145135" w:rsidP="00145135">
      <w:pPr>
        <w:pStyle w:val="Odstavecseseznamem"/>
        <w:numPr>
          <w:ilvl w:val="0"/>
          <w:numId w:val="18"/>
        </w:numPr>
        <w:rPr>
          <w:rFonts w:ascii="Arial" w:hAnsi="Arial" w:cs="Arial"/>
          <w:sz w:val="20"/>
          <w:szCs w:val="20"/>
        </w:rPr>
      </w:pPr>
      <w:r w:rsidRPr="000B1410">
        <w:rPr>
          <w:rFonts w:ascii="Arial" w:hAnsi="Arial" w:cs="Arial"/>
          <w:sz w:val="20"/>
          <w:szCs w:val="20"/>
        </w:rPr>
        <w:t xml:space="preserve">znalost platformy </w:t>
      </w:r>
      <w:del w:id="311" w:author="Autor">
        <w:r w:rsidR="00C339C9" w:rsidRPr="000B1410">
          <w:rPr>
            <w:rFonts w:ascii="Arial" w:hAnsi="Arial" w:cs="Arial"/>
            <w:sz w:val="20"/>
            <w:szCs w:val="20"/>
          </w:rPr>
          <w:delText xml:space="preserve">Oracle DB, tak platformy </w:delText>
        </w:r>
      </w:del>
      <w:r w:rsidRPr="000B1410">
        <w:rPr>
          <w:rFonts w:ascii="Arial" w:hAnsi="Arial" w:cs="Arial"/>
          <w:sz w:val="20"/>
          <w:szCs w:val="20"/>
        </w:rPr>
        <w:t>Microsoft SQL Server.</w:t>
      </w:r>
    </w:p>
    <w:p w14:paraId="34E39986" w14:textId="3C3E8E04" w:rsidR="00145135" w:rsidRPr="000B1410" w:rsidRDefault="00145135" w:rsidP="00145135">
      <w:pPr>
        <w:pStyle w:val="Odstavecseseznamem"/>
        <w:ind w:left="786" w:firstLine="0"/>
        <w:rPr>
          <w:ins w:id="312" w:author="Autor"/>
          <w:rFonts w:ascii="Arial" w:hAnsi="Arial" w:cs="Arial"/>
          <w:sz w:val="20"/>
          <w:szCs w:val="20"/>
        </w:rPr>
      </w:pPr>
    </w:p>
    <w:p w14:paraId="40F9BF04" w14:textId="411C3ED4" w:rsidR="00A100E5" w:rsidRPr="000B1410" w:rsidRDefault="00A100E5" w:rsidP="00A100E5">
      <w:pPr>
        <w:pStyle w:val="Nadpis21"/>
        <w:keepNext/>
        <w:widowControl w:val="0"/>
        <w:numPr>
          <w:ilvl w:val="2"/>
          <w:numId w:val="7"/>
        </w:numPr>
        <w:tabs>
          <w:tab w:val="num" w:pos="0"/>
          <w:tab w:val="num" w:pos="907"/>
        </w:tabs>
        <w:spacing w:before="360" w:after="80" w:line="280" w:lineRule="atLeast"/>
        <w:jc w:val="both"/>
        <w:rPr>
          <w:ins w:id="313" w:author="Autor"/>
          <w:sz w:val="20"/>
          <w:szCs w:val="20"/>
        </w:rPr>
      </w:pPr>
      <w:ins w:id="314" w:author="Autor">
        <w:r w:rsidRPr="000B1410">
          <w:rPr>
            <w:sz w:val="20"/>
            <w:szCs w:val="20"/>
          </w:rPr>
          <w:t>Specialista DB</w:t>
        </w:r>
        <w:r w:rsidR="0020570B">
          <w:rPr>
            <w:sz w:val="20"/>
            <w:szCs w:val="20"/>
          </w:rPr>
          <w:t xml:space="preserve"> </w:t>
        </w:r>
        <w:proofErr w:type="spellStart"/>
        <w:r w:rsidR="0020570B">
          <w:rPr>
            <w:sz w:val="20"/>
            <w:szCs w:val="20"/>
          </w:rPr>
          <w:t>Oracle</w:t>
        </w:r>
        <w:bookmarkEnd w:id="309"/>
        <w:proofErr w:type="spellEnd"/>
      </w:ins>
    </w:p>
    <w:p w14:paraId="40F9BF05" w14:textId="77777777" w:rsidR="00A14192" w:rsidRPr="000B1410" w:rsidRDefault="00A14192" w:rsidP="000B1410">
      <w:pPr>
        <w:pStyle w:val="Odstavecseseznamem"/>
        <w:numPr>
          <w:ilvl w:val="0"/>
          <w:numId w:val="18"/>
        </w:numPr>
        <w:rPr>
          <w:ins w:id="315" w:author="Autor"/>
          <w:rFonts w:ascii="Arial" w:hAnsi="Arial" w:cs="Arial"/>
          <w:sz w:val="20"/>
          <w:szCs w:val="20"/>
        </w:rPr>
      </w:pPr>
      <w:ins w:id="316" w:author="Autor">
        <w:r w:rsidRPr="000B1410">
          <w:rPr>
            <w:rFonts w:ascii="Arial" w:hAnsi="Arial" w:cs="Arial"/>
            <w:sz w:val="20"/>
            <w:szCs w:val="20"/>
          </w:rPr>
          <w:t>je odpovědný za instalace DB,</w:t>
        </w:r>
      </w:ins>
    </w:p>
    <w:p w14:paraId="40F9BF06" w14:textId="77777777" w:rsidR="00A14192" w:rsidRPr="000B1410" w:rsidRDefault="00A14192" w:rsidP="00042B58">
      <w:pPr>
        <w:pStyle w:val="Odstavecseseznamem"/>
        <w:numPr>
          <w:ilvl w:val="0"/>
          <w:numId w:val="18"/>
        </w:numPr>
        <w:rPr>
          <w:ins w:id="317" w:author="Autor"/>
          <w:rFonts w:ascii="Arial" w:hAnsi="Arial" w:cs="Arial"/>
          <w:sz w:val="20"/>
          <w:szCs w:val="20"/>
        </w:rPr>
      </w:pPr>
      <w:ins w:id="318" w:author="Autor">
        <w:r w:rsidRPr="000B1410">
          <w:rPr>
            <w:rFonts w:ascii="Arial" w:hAnsi="Arial" w:cs="Arial"/>
            <w:sz w:val="20"/>
            <w:szCs w:val="20"/>
          </w:rPr>
          <w:t xml:space="preserve">zajišťuje instalace oprav, </w:t>
        </w:r>
      </w:ins>
    </w:p>
    <w:p w14:paraId="40F9BF07" w14:textId="77777777" w:rsidR="00A14192" w:rsidRPr="000B1410" w:rsidRDefault="00A14192" w:rsidP="00042B58">
      <w:pPr>
        <w:pStyle w:val="Odstavecseseznamem"/>
        <w:numPr>
          <w:ilvl w:val="0"/>
          <w:numId w:val="18"/>
        </w:numPr>
        <w:rPr>
          <w:ins w:id="319" w:author="Autor"/>
          <w:rFonts w:ascii="Arial" w:hAnsi="Arial" w:cs="Arial"/>
          <w:sz w:val="20"/>
          <w:szCs w:val="20"/>
        </w:rPr>
      </w:pPr>
      <w:ins w:id="320" w:author="Autor">
        <w:r w:rsidRPr="000B1410">
          <w:rPr>
            <w:rFonts w:ascii="Arial" w:hAnsi="Arial" w:cs="Arial"/>
            <w:sz w:val="20"/>
            <w:szCs w:val="20"/>
          </w:rPr>
          <w:t xml:space="preserve">provádí nastavení a kontrolu zálohování, </w:t>
        </w:r>
      </w:ins>
    </w:p>
    <w:p w14:paraId="40F9BF08" w14:textId="2B0AAC99" w:rsidR="00A14192" w:rsidRPr="000B1410" w:rsidRDefault="00A14192" w:rsidP="00042B58">
      <w:pPr>
        <w:pStyle w:val="Odstavecseseznamem"/>
        <w:numPr>
          <w:ilvl w:val="0"/>
          <w:numId w:val="18"/>
        </w:numPr>
        <w:rPr>
          <w:ins w:id="321" w:author="Autor"/>
          <w:rFonts w:ascii="Arial" w:hAnsi="Arial" w:cs="Arial"/>
          <w:sz w:val="20"/>
          <w:szCs w:val="20"/>
        </w:rPr>
      </w:pPr>
      <w:ins w:id="322" w:author="Autor">
        <w:r w:rsidRPr="000B1410">
          <w:rPr>
            <w:rFonts w:ascii="Arial" w:hAnsi="Arial" w:cs="Arial"/>
            <w:sz w:val="20"/>
            <w:szCs w:val="20"/>
          </w:rPr>
          <w:t>provádí audity, řeší odstranění vad a incidentů</w:t>
        </w:r>
        <w:r w:rsidR="00F10B5F" w:rsidRPr="000B1410">
          <w:rPr>
            <w:rFonts w:ascii="Arial" w:hAnsi="Arial" w:cs="Arial"/>
            <w:sz w:val="20"/>
            <w:szCs w:val="20"/>
          </w:rPr>
          <w:t>,</w:t>
        </w:r>
      </w:ins>
    </w:p>
    <w:p w14:paraId="40F9BF09" w14:textId="77777777" w:rsidR="00A14192" w:rsidRPr="000B1410" w:rsidRDefault="00A14192" w:rsidP="00042B58">
      <w:pPr>
        <w:pStyle w:val="Odstavecseseznamem"/>
        <w:numPr>
          <w:ilvl w:val="0"/>
          <w:numId w:val="18"/>
        </w:numPr>
        <w:rPr>
          <w:ins w:id="323" w:author="Autor"/>
          <w:rFonts w:ascii="Arial" w:hAnsi="Arial" w:cs="Arial"/>
          <w:sz w:val="20"/>
          <w:szCs w:val="20"/>
        </w:rPr>
      </w:pPr>
      <w:ins w:id="324" w:author="Autor">
        <w:r w:rsidRPr="000B1410">
          <w:rPr>
            <w:rFonts w:ascii="Arial" w:hAnsi="Arial" w:cs="Arial"/>
            <w:sz w:val="20"/>
            <w:szCs w:val="20"/>
          </w:rPr>
          <w:t>řídí provoz databáze (spouštění, zastavení) a spolupracuje se specialistou OS,</w:t>
        </w:r>
      </w:ins>
    </w:p>
    <w:p w14:paraId="40F9BF0A" w14:textId="77777777" w:rsidR="00A14192" w:rsidRPr="000B1410" w:rsidRDefault="00A14192" w:rsidP="00042B58">
      <w:pPr>
        <w:pStyle w:val="Odstavecseseznamem"/>
        <w:numPr>
          <w:ilvl w:val="0"/>
          <w:numId w:val="18"/>
        </w:numPr>
        <w:rPr>
          <w:ins w:id="325" w:author="Autor"/>
          <w:rFonts w:ascii="Arial" w:hAnsi="Arial" w:cs="Arial"/>
          <w:sz w:val="20"/>
          <w:szCs w:val="20"/>
        </w:rPr>
      </w:pPr>
      <w:ins w:id="326" w:author="Autor">
        <w:r w:rsidRPr="000B1410">
          <w:rPr>
            <w:rFonts w:ascii="Arial" w:hAnsi="Arial" w:cs="Arial"/>
            <w:sz w:val="20"/>
            <w:szCs w:val="20"/>
          </w:rPr>
          <w:t>připravuje návrhy optimalizace na základě jím řízeného monitoringu</w:t>
        </w:r>
        <w:r w:rsidR="00F10B5F" w:rsidRPr="000B1410">
          <w:rPr>
            <w:rFonts w:ascii="Arial" w:hAnsi="Arial" w:cs="Arial"/>
            <w:sz w:val="20"/>
            <w:szCs w:val="20"/>
          </w:rPr>
          <w:t>,</w:t>
        </w:r>
      </w:ins>
    </w:p>
    <w:p w14:paraId="40F9BF0B" w14:textId="63F3D313" w:rsidR="00C339C9" w:rsidRPr="000B1410" w:rsidRDefault="00F10B5F" w:rsidP="00042B58">
      <w:pPr>
        <w:pStyle w:val="Odstavecseseznamem"/>
        <w:numPr>
          <w:ilvl w:val="0"/>
          <w:numId w:val="18"/>
        </w:numPr>
        <w:rPr>
          <w:ins w:id="327" w:author="Autor"/>
          <w:rFonts w:ascii="Arial" w:hAnsi="Arial" w:cs="Arial"/>
          <w:sz w:val="20"/>
          <w:szCs w:val="20"/>
        </w:rPr>
      </w:pPr>
      <w:ins w:id="328" w:author="Autor">
        <w:r w:rsidRPr="000B1410">
          <w:rPr>
            <w:rFonts w:ascii="Arial" w:hAnsi="Arial" w:cs="Arial"/>
            <w:sz w:val="20"/>
            <w:szCs w:val="20"/>
          </w:rPr>
          <w:t>znalost</w:t>
        </w:r>
        <w:r w:rsidR="00C339C9" w:rsidRPr="000B1410">
          <w:rPr>
            <w:rFonts w:ascii="Arial" w:hAnsi="Arial" w:cs="Arial"/>
            <w:sz w:val="20"/>
            <w:szCs w:val="20"/>
          </w:rPr>
          <w:t xml:space="preserve"> platformy </w:t>
        </w:r>
        <w:proofErr w:type="spellStart"/>
        <w:r w:rsidR="00C339C9" w:rsidRPr="000B1410">
          <w:rPr>
            <w:rFonts w:ascii="Arial" w:hAnsi="Arial" w:cs="Arial"/>
            <w:sz w:val="20"/>
            <w:szCs w:val="20"/>
          </w:rPr>
          <w:t>Oracle</w:t>
        </w:r>
        <w:proofErr w:type="spellEnd"/>
        <w:r w:rsidR="00C339C9" w:rsidRPr="000B1410">
          <w:rPr>
            <w:rFonts w:ascii="Arial" w:hAnsi="Arial" w:cs="Arial"/>
            <w:sz w:val="20"/>
            <w:szCs w:val="20"/>
          </w:rPr>
          <w:t xml:space="preserve"> DB</w:t>
        </w:r>
        <w:r w:rsidRPr="000B1410">
          <w:rPr>
            <w:rFonts w:ascii="Arial" w:hAnsi="Arial" w:cs="Arial"/>
            <w:sz w:val="20"/>
            <w:szCs w:val="20"/>
          </w:rPr>
          <w:t>.</w:t>
        </w:r>
      </w:ins>
    </w:p>
    <w:p w14:paraId="40F9BF0C" w14:textId="77777777"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329" w:name="_Toc471316317"/>
      <w:bookmarkStart w:id="330" w:name="_Toc467680810"/>
      <w:r w:rsidRPr="000B1410">
        <w:rPr>
          <w:sz w:val="20"/>
          <w:szCs w:val="20"/>
        </w:rPr>
        <w:t>Specialista MS</w:t>
      </w:r>
      <w:bookmarkEnd w:id="329"/>
      <w:bookmarkEnd w:id="330"/>
    </w:p>
    <w:p w14:paraId="40F9BF0D"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plní roli konzultanta při přípravě a realizaci řešení na technologii MS,  </w:t>
      </w:r>
    </w:p>
    <w:p w14:paraId="40F9BF0E"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monitoruje servisní a implementační činnosti výkonných rolí na systémech využívajících technologii MS,</w:t>
      </w:r>
    </w:p>
    <w:p w14:paraId="40F9BF0F"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plní roli konzultanta při návrhu a instalaci HW pro využití MS technologií </w:t>
      </w:r>
    </w:p>
    <w:p w14:paraId="40F9BF10"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pomáhá definovat návrhy a implementaci infrastrukturních technologií na platformě Microsoft,</w:t>
      </w:r>
    </w:p>
    <w:p w14:paraId="40F9BF11"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 xml:space="preserve">komunikuje s odpovědnými pracovníky Zadavatele a mapuje požadavky na rozvoj využití MS technologií, </w:t>
      </w:r>
    </w:p>
    <w:p w14:paraId="40F9BF12"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spolupodílí se v roli konzultanta na vytvoření návrhů, technické a funkční specifikaci řešení na platformě MS,</w:t>
      </w:r>
    </w:p>
    <w:p w14:paraId="40F9BF13"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metodicky sleduje podporu aplikací, serverů a řešení na platformě Microsoft,</w:t>
      </w:r>
    </w:p>
    <w:p w14:paraId="40F9BF14" w14:textId="77777777" w:rsidR="006009AE" w:rsidRPr="000B1410" w:rsidRDefault="006009AE" w:rsidP="00042B58">
      <w:pPr>
        <w:pStyle w:val="Odstavecseseznamem"/>
        <w:numPr>
          <w:ilvl w:val="0"/>
          <w:numId w:val="18"/>
        </w:numPr>
        <w:rPr>
          <w:rFonts w:ascii="Arial" w:hAnsi="Arial" w:cs="Arial"/>
          <w:sz w:val="20"/>
          <w:szCs w:val="20"/>
        </w:rPr>
      </w:pPr>
      <w:r w:rsidRPr="000B1410">
        <w:rPr>
          <w:rFonts w:ascii="Arial" w:hAnsi="Arial" w:cs="Arial"/>
          <w:sz w:val="20"/>
          <w:szCs w:val="20"/>
        </w:rPr>
        <w:t>kontroluje dokumentaci aplikačních řešení u Zadavatele realizovaných na platformě MS a navrhuje kroky vedoucí k odstranění nedostatků v této oblasti,</w:t>
      </w:r>
    </w:p>
    <w:p w14:paraId="45974D38" w14:textId="3CADF353" w:rsidR="000B1410" w:rsidRPr="000B1410" w:rsidRDefault="009F7892" w:rsidP="000B1410">
      <w:pPr>
        <w:pStyle w:val="Odstavecseseznamem"/>
        <w:numPr>
          <w:ilvl w:val="0"/>
          <w:numId w:val="18"/>
        </w:numPr>
        <w:rPr>
          <w:rFonts w:ascii="Arial" w:hAnsi="Arial" w:cs="Arial"/>
          <w:sz w:val="20"/>
          <w:szCs w:val="20"/>
        </w:rPr>
      </w:pPr>
      <w:r w:rsidRPr="000B1410">
        <w:rPr>
          <w:rFonts w:ascii="Arial" w:hAnsi="Arial" w:cs="Arial"/>
          <w:sz w:val="20"/>
          <w:szCs w:val="20"/>
        </w:rPr>
        <w:t>aktivně</w:t>
      </w:r>
      <w:r w:rsidR="006009AE" w:rsidRPr="000B1410">
        <w:rPr>
          <w:rFonts w:ascii="Arial" w:hAnsi="Arial" w:cs="Arial"/>
          <w:sz w:val="20"/>
          <w:szCs w:val="20"/>
        </w:rPr>
        <w:t xml:space="preserve"> se účastní oponentních řízení.</w:t>
      </w:r>
    </w:p>
    <w:p w14:paraId="40F9BF16" w14:textId="77777777" w:rsidR="00AA62BC" w:rsidRPr="000B1410" w:rsidRDefault="00AA62BC" w:rsidP="00AA62BC">
      <w:pPr>
        <w:pStyle w:val="Nadpis21"/>
        <w:keepNext/>
        <w:widowControl w:val="0"/>
        <w:numPr>
          <w:ilvl w:val="2"/>
          <w:numId w:val="7"/>
        </w:numPr>
        <w:tabs>
          <w:tab w:val="num" w:pos="0"/>
          <w:tab w:val="num" w:pos="907"/>
        </w:tabs>
        <w:spacing w:before="360" w:after="80" w:line="280" w:lineRule="atLeast"/>
        <w:jc w:val="both"/>
        <w:rPr>
          <w:sz w:val="20"/>
          <w:szCs w:val="20"/>
        </w:rPr>
      </w:pPr>
      <w:bookmarkStart w:id="331" w:name="_Toc471316318"/>
      <w:bookmarkStart w:id="332" w:name="_Toc467680811"/>
      <w:r w:rsidRPr="000B1410">
        <w:rPr>
          <w:sz w:val="20"/>
          <w:szCs w:val="20"/>
        </w:rPr>
        <w:t>Specialista SAP</w:t>
      </w:r>
      <w:bookmarkEnd w:id="331"/>
      <w:bookmarkEnd w:id="332"/>
    </w:p>
    <w:p w14:paraId="40F9BF17"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provádí/spolupracuje při  analýze požadavků a definici procesů</w:t>
      </w:r>
      <w:r w:rsidR="00F10B5F" w:rsidRPr="000B1410">
        <w:rPr>
          <w:rFonts w:ascii="Arial" w:hAnsi="Arial" w:cs="Arial"/>
          <w:sz w:val="20"/>
          <w:szCs w:val="20"/>
        </w:rPr>
        <w:t>,</w:t>
      </w:r>
    </w:p>
    <w:p w14:paraId="40F9BF18"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provádí nastavení a údržbu v prostředí systému SAP</w:t>
      </w:r>
      <w:r w:rsidR="00F10B5F" w:rsidRPr="000B1410">
        <w:rPr>
          <w:rFonts w:ascii="Arial" w:hAnsi="Arial" w:cs="Arial"/>
          <w:sz w:val="20"/>
          <w:szCs w:val="20"/>
        </w:rPr>
        <w:t>,</w:t>
      </w:r>
    </w:p>
    <w:p w14:paraId="40F9BF19"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připravuje testovací scénáře a provádí testování systému</w:t>
      </w:r>
      <w:r w:rsidR="00F10B5F" w:rsidRPr="000B1410">
        <w:rPr>
          <w:rFonts w:ascii="Arial" w:hAnsi="Arial" w:cs="Arial"/>
          <w:sz w:val="20"/>
          <w:szCs w:val="20"/>
        </w:rPr>
        <w:t>,</w:t>
      </w:r>
    </w:p>
    <w:p w14:paraId="40F9BF1A"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provádí dokumentaci řešení</w:t>
      </w:r>
      <w:r w:rsidR="00F10B5F" w:rsidRPr="000B1410">
        <w:rPr>
          <w:rFonts w:ascii="Arial" w:hAnsi="Arial" w:cs="Arial"/>
          <w:sz w:val="20"/>
          <w:szCs w:val="20"/>
        </w:rPr>
        <w:t>,</w:t>
      </w:r>
    </w:p>
    <w:p w14:paraId="40F9BF1B" w14:textId="77777777" w:rsidR="00A14192" w:rsidRPr="000B1410" w:rsidRDefault="00A14192" w:rsidP="00042B58">
      <w:pPr>
        <w:pStyle w:val="Odstavecseseznamem"/>
        <w:numPr>
          <w:ilvl w:val="0"/>
          <w:numId w:val="18"/>
        </w:numPr>
        <w:rPr>
          <w:rFonts w:ascii="Arial" w:hAnsi="Arial" w:cs="Arial"/>
          <w:sz w:val="20"/>
          <w:szCs w:val="20"/>
        </w:rPr>
      </w:pPr>
      <w:r w:rsidRPr="000B1410">
        <w:rPr>
          <w:rFonts w:ascii="Arial" w:hAnsi="Arial" w:cs="Arial"/>
          <w:sz w:val="20"/>
          <w:szCs w:val="20"/>
        </w:rPr>
        <w:t>podporuje koncové uživatele</w:t>
      </w:r>
      <w:r w:rsidR="00F10B5F" w:rsidRPr="000B1410">
        <w:rPr>
          <w:rFonts w:ascii="Arial" w:hAnsi="Arial" w:cs="Arial"/>
          <w:sz w:val="20"/>
          <w:szCs w:val="20"/>
        </w:rPr>
        <w:t>,</w:t>
      </w:r>
      <w:r w:rsidRPr="000B1410">
        <w:rPr>
          <w:rFonts w:ascii="Arial" w:hAnsi="Arial" w:cs="Arial"/>
          <w:sz w:val="20"/>
          <w:szCs w:val="20"/>
        </w:rPr>
        <w:t xml:space="preserve"> </w:t>
      </w:r>
    </w:p>
    <w:p w14:paraId="79740B0F" w14:textId="03DE2D52" w:rsidR="009F7892" w:rsidRPr="000B1410" w:rsidRDefault="00A14192" w:rsidP="000B1410">
      <w:pPr>
        <w:pStyle w:val="Odstavecseseznamem"/>
        <w:numPr>
          <w:ilvl w:val="0"/>
          <w:numId w:val="18"/>
        </w:numPr>
        <w:rPr>
          <w:rFonts w:ascii="Arial" w:hAnsi="Arial" w:cs="Arial"/>
          <w:sz w:val="20"/>
          <w:szCs w:val="20"/>
        </w:rPr>
      </w:pPr>
      <w:r w:rsidRPr="000B1410">
        <w:rPr>
          <w:rFonts w:ascii="Arial" w:hAnsi="Arial" w:cs="Arial"/>
          <w:sz w:val="20"/>
          <w:szCs w:val="20"/>
        </w:rPr>
        <w:t>komunikuje v rámci implementačního týmu</w:t>
      </w:r>
      <w:r w:rsidR="00F10B5F" w:rsidRPr="000B1410">
        <w:rPr>
          <w:rFonts w:ascii="Arial" w:hAnsi="Arial" w:cs="Arial"/>
          <w:sz w:val="20"/>
          <w:szCs w:val="20"/>
        </w:rPr>
        <w:t>.</w:t>
      </w:r>
    </w:p>
    <w:p w14:paraId="40F9BF1E" w14:textId="77777777" w:rsidR="000A0887" w:rsidRPr="000B1410" w:rsidRDefault="00405385" w:rsidP="000B1410">
      <w:pPr>
        <w:pStyle w:val="Nadpis21"/>
        <w:keepNext/>
        <w:widowControl w:val="0"/>
        <w:tabs>
          <w:tab w:val="num" w:pos="907"/>
        </w:tabs>
        <w:spacing w:before="360" w:after="80" w:line="280" w:lineRule="atLeast"/>
        <w:ind w:left="907" w:hanging="907"/>
        <w:rPr>
          <w:sz w:val="20"/>
          <w:szCs w:val="20"/>
        </w:rPr>
      </w:pPr>
      <w:bookmarkStart w:id="333" w:name="_Toc471316319"/>
      <w:bookmarkStart w:id="334" w:name="_Toc467680812"/>
      <w:r w:rsidRPr="000B1410">
        <w:rPr>
          <w:sz w:val="20"/>
          <w:szCs w:val="20"/>
        </w:rPr>
        <w:t>Související p</w:t>
      </w:r>
      <w:r w:rsidR="000A0887" w:rsidRPr="000B1410">
        <w:rPr>
          <w:sz w:val="20"/>
          <w:szCs w:val="20"/>
        </w:rPr>
        <w:t xml:space="preserve">ožadavky na </w:t>
      </w:r>
      <w:r w:rsidRPr="000B1410">
        <w:rPr>
          <w:sz w:val="20"/>
          <w:szCs w:val="20"/>
        </w:rPr>
        <w:t>poskytování služeb</w:t>
      </w:r>
      <w:r w:rsidR="003B5FC7" w:rsidRPr="000B1410">
        <w:rPr>
          <w:sz w:val="20"/>
          <w:szCs w:val="20"/>
        </w:rPr>
        <w:t xml:space="preserve"> systémové integrace</w:t>
      </w:r>
      <w:bookmarkEnd w:id="333"/>
      <w:bookmarkEnd w:id="334"/>
    </w:p>
    <w:p w14:paraId="40F9BF1F" w14:textId="467B3536" w:rsidR="00477387" w:rsidRPr="000B1410" w:rsidRDefault="00F72D13" w:rsidP="002E64F9">
      <w:pPr>
        <w:ind w:firstLine="0"/>
        <w:jc w:val="both"/>
        <w:rPr>
          <w:rFonts w:ascii="Arial" w:hAnsi="Arial" w:cs="Arial"/>
          <w:sz w:val="20"/>
          <w:szCs w:val="20"/>
        </w:rPr>
      </w:pPr>
      <w:r w:rsidRPr="000B1410">
        <w:rPr>
          <w:rFonts w:ascii="Arial" w:hAnsi="Arial" w:cs="Arial"/>
          <w:sz w:val="20"/>
          <w:szCs w:val="20"/>
        </w:rPr>
        <w:t>Zadavatel</w:t>
      </w:r>
      <w:r w:rsidR="004354FD" w:rsidRPr="000B1410">
        <w:rPr>
          <w:rFonts w:ascii="Arial" w:hAnsi="Arial" w:cs="Arial"/>
          <w:sz w:val="20"/>
          <w:szCs w:val="20"/>
        </w:rPr>
        <w:t xml:space="preserve"> předpokládá proaktivní přístup a zajištění</w:t>
      </w:r>
      <w:r w:rsidR="00121BFC" w:rsidRPr="000B1410">
        <w:rPr>
          <w:rFonts w:ascii="Arial" w:hAnsi="Arial" w:cs="Arial"/>
          <w:sz w:val="20"/>
          <w:szCs w:val="20"/>
        </w:rPr>
        <w:t xml:space="preserve"> procesů/služeb včetně </w:t>
      </w:r>
      <w:r w:rsidR="004354FD" w:rsidRPr="000B1410">
        <w:rPr>
          <w:rFonts w:ascii="Arial" w:hAnsi="Arial" w:cs="Arial"/>
          <w:sz w:val="20"/>
          <w:szCs w:val="20"/>
        </w:rPr>
        <w:t xml:space="preserve">stabilního týmu </w:t>
      </w:r>
      <w:r w:rsidR="00434A29" w:rsidRPr="000B1410">
        <w:rPr>
          <w:rFonts w:ascii="Arial" w:hAnsi="Arial" w:cs="Arial"/>
          <w:sz w:val="20"/>
          <w:szCs w:val="20"/>
        </w:rPr>
        <w:t xml:space="preserve">dle nabídky </w:t>
      </w:r>
      <w:r w:rsidR="005525AC" w:rsidRPr="000B1410">
        <w:rPr>
          <w:rFonts w:ascii="Arial" w:hAnsi="Arial" w:cs="Arial"/>
          <w:sz w:val="20"/>
          <w:szCs w:val="20"/>
        </w:rPr>
        <w:t>dodavatele</w:t>
      </w:r>
      <w:r w:rsidR="00434A29" w:rsidRPr="000B1410">
        <w:rPr>
          <w:rFonts w:ascii="Arial" w:hAnsi="Arial" w:cs="Arial"/>
          <w:sz w:val="20"/>
          <w:szCs w:val="20"/>
        </w:rPr>
        <w:t>.</w:t>
      </w:r>
      <w:r w:rsidR="004354FD" w:rsidRPr="000B1410">
        <w:rPr>
          <w:rFonts w:ascii="Arial" w:hAnsi="Arial" w:cs="Arial"/>
          <w:sz w:val="20"/>
          <w:szCs w:val="20"/>
        </w:rPr>
        <w:t xml:space="preserve"> </w:t>
      </w:r>
      <w:r w:rsidR="0007789C" w:rsidRPr="000B1410">
        <w:rPr>
          <w:rFonts w:ascii="Arial" w:hAnsi="Arial" w:cs="Arial"/>
          <w:sz w:val="20"/>
          <w:szCs w:val="20"/>
        </w:rPr>
        <w:t xml:space="preserve">Služby </w:t>
      </w:r>
      <w:r w:rsidR="0022687F" w:rsidRPr="000B1410">
        <w:rPr>
          <w:rFonts w:ascii="Arial" w:hAnsi="Arial" w:cs="Arial"/>
          <w:sz w:val="20"/>
          <w:szCs w:val="20"/>
        </w:rPr>
        <w:t xml:space="preserve">dodávané </w:t>
      </w:r>
      <w:r w:rsidR="003A1F7A">
        <w:rPr>
          <w:rFonts w:ascii="Arial" w:hAnsi="Arial" w:cs="Arial"/>
          <w:sz w:val="20"/>
          <w:szCs w:val="20"/>
        </w:rPr>
        <w:t>dodavatelem</w:t>
      </w:r>
      <w:r w:rsidR="003A1F7A" w:rsidRPr="000B1410">
        <w:rPr>
          <w:rFonts w:ascii="Arial" w:hAnsi="Arial" w:cs="Arial"/>
          <w:sz w:val="20"/>
          <w:szCs w:val="20"/>
        </w:rPr>
        <w:t xml:space="preserve"> </w:t>
      </w:r>
      <w:r w:rsidR="0007789C" w:rsidRPr="000B1410">
        <w:rPr>
          <w:rFonts w:ascii="Arial" w:hAnsi="Arial" w:cs="Arial"/>
          <w:sz w:val="20"/>
          <w:szCs w:val="20"/>
        </w:rPr>
        <w:t xml:space="preserve">budou odebírány v prostředí </w:t>
      </w:r>
      <w:r w:rsidR="00E220E1" w:rsidRPr="000B1410">
        <w:rPr>
          <w:rFonts w:ascii="Arial" w:hAnsi="Arial" w:cs="Arial"/>
          <w:sz w:val="20"/>
          <w:szCs w:val="20"/>
        </w:rPr>
        <w:t>z</w:t>
      </w:r>
      <w:r w:rsidRPr="000B1410">
        <w:rPr>
          <w:rFonts w:ascii="Arial" w:hAnsi="Arial" w:cs="Arial"/>
          <w:sz w:val="20"/>
          <w:szCs w:val="20"/>
        </w:rPr>
        <w:t>adavatel</w:t>
      </w:r>
      <w:r w:rsidR="0007789C" w:rsidRPr="000B1410">
        <w:rPr>
          <w:rFonts w:ascii="Arial" w:hAnsi="Arial" w:cs="Arial"/>
          <w:sz w:val="20"/>
          <w:szCs w:val="20"/>
        </w:rPr>
        <w:t xml:space="preserve">e, který </w:t>
      </w:r>
      <w:r w:rsidR="009F7892" w:rsidRPr="000B1410">
        <w:rPr>
          <w:rFonts w:ascii="Arial" w:hAnsi="Arial" w:cs="Arial"/>
          <w:sz w:val="20"/>
          <w:szCs w:val="20"/>
        </w:rPr>
        <w:t>zajistí přiměřené</w:t>
      </w:r>
      <w:r w:rsidR="0022687F" w:rsidRPr="000B1410">
        <w:rPr>
          <w:rFonts w:ascii="Arial" w:hAnsi="Arial" w:cs="Arial"/>
          <w:sz w:val="20"/>
          <w:szCs w:val="20"/>
        </w:rPr>
        <w:t xml:space="preserve"> </w:t>
      </w:r>
      <w:r w:rsidR="0007789C" w:rsidRPr="000B1410">
        <w:rPr>
          <w:rFonts w:ascii="Arial" w:hAnsi="Arial" w:cs="Arial"/>
          <w:sz w:val="20"/>
          <w:szCs w:val="20"/>
        </w:rPr>
        <w:t>prostory pro výkon činností.</w:t>
      </w:r>
      <w:r w:rsidR="0022687F" w:rsidRPr="000B1410">
        <w:rPr>
          <w:rFonts w:ascii="Arial" w:hAnsi="Arial" w:cs="Arial"/>
          <w:sz w:val="20"/>
          <w:szCs w:val="20"/>
        </w:rPr>
        <w:t xml:space="preserve"> V těchto prostor</w:t>
      </w:r>
      <w:r w:rsidR="00EE0D2A" w:rsidRPr="000B1410">
        <w:rPr>
          <w:rFonts w:ascii="Arial" w:hAnsi="Arial" w:cs="Arial"/>
          <w:sz w:val="20"/>
          <w:szCs w:val="20"/>
        </w:rPr>
        <w:t>ách</w:t>
      </w:r>
      <w:r w:rsidR="0022687F" w:rsidRPr="000B1410">
        <w:rPr>
          <w:rFonts w:ascii="Arial" w:hAnsi="Arial" w:cs="Arial"/>
          <w:sz w:val="20"/>
          <w:szCs w:val="20"/>
        </w:rPr>
        <w:t xml:space="preserve"> bude instalována jedna síťová </w:t>
      </w:r>
      <w:r w:rsidR="009F7892" w:rsidRPr="000B1410">
        <w:rPr>
          <w:rFonts w:ascii="Arial" w:hAnsi="Arial" w:cs="Arial"/>
          <w:sz w:val="20"/>
          <w:szCs w:val="20"/>
        </w:rPr>
        <w:t>tiskárna dodaná</w:t>
      </w:r>
      <w:r w:rsidR="0022687F" w:rsidRPr="000B1410">
        <w:rPr>
          <w:rFonts w:ascii="Arial" w:hAnsi="Arial" w:cs="Arial"/>
          <w:sz w:val="20"/>
          <w:szCs w:val="20"/>
        </w:rPr>
        <w:t xml:space="preserve"> </w:t>
      </w:r>
      <w:r w:rsidR="00E220E1" w:rsidRPr="000B1410">
        <w:rPr>
          <w:rFonts w:ascii="Arial" w:hAnsi="Arial" w:cs="Arial"/>
          <w:sz w:val="20"/>
          <w:szCs w:val="20"/>
        </w:rPr>
        <w:t>z</w:t>
      </w:r>
      <w:r w:rsidRPr="000B1410">
        <w:rPr>
          <w:rFonts w:ascii="Arial" w:hAnsi="Arial" w:cs="Arial"/>
          <w:sz w:val="20"/>
          <w:szCs w:val="20"/>
        </w:rPr>
        <w:t>adavatel</w:t>
      </w:r>
      <w:r w:rsidR="0022687F" w:rsidRPr="000B1410">
        <w:rPr>
          <w:rFonts w:ascii="Arial" w:hAnsi="Arial" w:cs="Arial"/>
          <w:sz w:val="20"/>
          <w:szCs w:val="20"/>
        </w:rPr>
        <w:t xml:space="preserve">em. Připojení k této tiskárně zajistí </w:t>
      </w:r>
      <w:r w:rsidR="00E220E1" w:rsidRPr="000B1410">
        <w:rPr>
          <w:rFonts w:ascii="Arial" w:hAnsi="Arial" w:cs="Arial"/>
          <w:sz w:val="20"/>
          <w:szCs w:val="20"/>
        </w:rPr>
        <w:t>z</w:t>
      </w:r>
      <w:r w:rsidRPr="000B1410">
        <w:rPr>
          <w:rFonts w:ascii="Arial" w:hAnsi="Arial" w:cs="Arial"/>
          <w:sz w:val="20"/>
          <w:szCs w:val="20"/>
        </w:rPr>
        <w:t>adavatel</w:t>
      </w:r>
      <w:r w:rsidR="0022687F" w:rsidRPr="000B1410">
        <w:rPr>
          <w:rFonts w:ascii="Arial" w:hAnsi="Arial" w:cs="Arial"/>
          <w:sz w:val="20"/>
          <w:szCs w:val="20"/>
        </w:rPr>
        <w:t xml:space="preserve">. Provozní náklady této tiskárny v přiměřeném a obvyklém množství hradí </w:t>
      </w:r>
      <w:r w:rsidR="00E220E1" w:rsidRPr="000B1410">
        <w:rPr>
          <w:rFonts w:ascii="Arial" w:hAnsi="Arial" w:cs="Arial"/>
          <w:sz w:val="20"/>
          <w:szCs w:val="20"/>
        </w:rPr>
        <w:t>z</w:t>
      </w:r>
      <w:r w:rsidRPr="000B1410">
        <w:rPr>
          <w:rFonts w:ascii="Arial" w:hAnsi="Arial" w:cs="Arial"/>
          <w:sz w:val="20"/>
          <w:szCs w:val="20"/>
        </w:rPr>
        <w:t>adavatel</w:t>
      </w:r>
      <w:r w:rsidR="0022687F" w:rsidRPr="000B1410">
        <w:rPr>
          <w:rFonts w:ascii="Arial" w:hAnsi="Arial" w:cs="Arial"/>
          <w:sz w:val="20"/>
          <w:szCs w:val="20"/>
        </w:rPr>
        <w:t>.</w:t>
      </w:r>
      <w:r w:rsidR="0060083A" w:rsidRPr="000B1410">
        <w:rPr>
          <w:rFonts w:ascii="Arial" w:hAnsi="Arial" w:cs="Arial"/>
          <w:sz w:val="20"/>
          <w:szCs w:val="20"/>
        </w:rPr>
        <w:t xml:space="preserve"> Prostory poskytnuté </w:t>
      </w:r>
      <w:r w:rsidR="00E220E1" w:rsidRPr="000B1410">
        <w:rPr>
          <w:rFonts w:ascii="Arial" w:hAnsi="Arial" w:cs="Arial"/>
          <w:sz w:val="20"/>
          <w:szCs w:val="20"/>
        </w:rPr>
        <w:t>z</w:t>
      </w:r>
      <w:r w:rsidRPr="000B1410">
        <w:rPr>
          <w:rFonts w:ascii="Arial" w:hAnsi="Arial" w:cs="Arial"/>
          <w:sz w:val="20"/>
          <w:szCs w:val="20"/>
        </w:rPr>
        <w:t>adavatel</w:t>
      </w:r>
      <w:r w:rsidR="0060083A" w:rsidRPr="000B1410">
        <w:rPr>
          <w:rFonts w:ascii="Arial" w:hAnsi="Arial" w:cs="Arial"/>
          <w:sz w:val="20"/>
          <w:szCs w:val="20"/>
        </w:rPr>
        <w:t>em budou vybavené běžným kancelář</w:t>
      </w:r>
      <w:r w:rsidR="0070428F" w:rsidRPr="000B1410">
        <w:rPr>
          <w:rFonts w:ascii="Arial" w:hAnsi="Arial" w:cs="Arial"/>
          <w:sz w:val="20"/>
          <w:szCs w:val="20"/>
        </w:rPr>
        <w:t xml:space="preserve">ským nábytkem, přívodem tepla, </w:t>
      </w:r>
      <w:r w:rsidR="0060083A" w:rsidRPr="000B1410">
        <w:rPr>
          <w:rFonts w:ascii="Arial" w:hAnsi="Arial" w:cs="Arial"/>
          <w:sz w:val="20"/>
          <w:szCs w:val="20"/>
        </w:rPr>
        <w:t>elektrické energie</w:t>
      </w:r>
      <w:r w:rsidR="0070428F" w:rsidRPr="000B1410">
        <w:rPr>
          <w:rFonts w:ascii="Arial" w:hAnsi="Arial" w:cs="Arial"/>
          <w:sz w:val="20"/>
          <w:szCs w:val="20"/>
        </w:rPr>
        <w:t xml:space="preserve"> a připojením k internetu</w:t>
      </w:r>
      <w:r w:rsidR="0060083A" w:rsidRPr="000B1410">
        <w:rPr>
          <w:rFonts w:ascii="Arial" w:hAnsi="Arial" w:cs="Arial"/>
          <w:sz w:val="20"/>
          <w:szCs w:val="20"/>
        </w:rPr>
        <w:t xml:space="preserve">. Přístup do těchto prostor bude zajištěn </w:t>
      </w:r>
      <w:r w:rsidR="00E220E1" w:rsidRPr="000B1410">
        <w:rPr>
          <w:rFonts w:ascii="Arial" w:hAnsi="Arial" w:cs="Arial"/>
          <w:sz w:val="20"/>
          <w:szCs w:val="20"/>
        </w:rPr>
        <w:t>z</w:t>
      </w:r>
      <w:r w:rsidRPr="000B1410">
        <w:rPr>
          <w:rFonts w:ascii="Arial" w:hAnsi="Arial" w:cs="Arial"/>
          <w:sz w:val="20"/>
          <w:szCs w:val="20"/>
        </w:rPr>
        <w:t>adavatel</w:t>
      </w:r>
      <w:r w:rsidR="0060083A" w:rsidRPr="000B1410">
        <w:rPr>
          <w:rFonts w:ascii="Arial" w:hAnsi="Arial" w:cs="Arial"/>
          <w:sz w:val="20"/>
          <w:szCs w:val="20"/>
        </w:rPr>
        <w:t>em</w:t>
      </w:r>
      <w:r w:rsidR="00477387" w:rsidRPr="000B1410">
        <w:rPr>
          <w:rFonts w:ascii="Arial" w:hAnsi="Arial" w:cs="Arial"/>
          <w:sz w:val="20"/>
          <w:szCs w:val="20"/>
        </w:rPr>
        <w:t>.</w:t>
      </w:r>
    </w:p>
    <w:p w14:paraId="40F9BF20" w14:textId="77777777" w:rsidR="0022687F" w:rsidRPr="000B1410" w:rsidRDefault="0070428F" w:rsidP="002E64F9">
      <w:pPr>
        <w:ind w:firstLine="0"/>
        <w:jc w:val="both"/>
        <w:rPr>
          <w:rFonts w:ascii="Arial" w:hAnsi="Arial" w:cs="Arial"/>
          <w:sz w:val="20"/>
          <w:szCs w:val="20"/>
        </w:rPr>
      </w:pPr>
      <w:r w:rsidRPr="000B1410">
        <w:rPr>
          <w:rFonts w:ascii="Arial" w:hAnsi="Arial" w:cs="Arial"/>
          <w:sz w:val="20"/>
          <w:szCs w:val="20"/>
        </w:rPr>
        <w:t>Činnost systémové integrace</w:t>
      </w:r>
      <w:r w:rsidR="0022687F" w:rsidRPr="000B1410">
        <w:rPr>
          <w:rFonts w:ascii="Arial" w:hAnsi="Arial" w:cs="Arial"/>
          <w:sz w:val="20"/>
          <w:szCs w:val="20"/>
        </w:rPr>
        <w:t xml:space="preserve"> bude realizován</w:t>
      </w:r>
      <w:r w:rsidRPr="000B1410">
        <w:rPr>
          <w:rFonts w:ascii="Arial" w:hAnsi="Arial" w:cs="Arial"/>
          <w:sz w:val="20"/>
          <w:szCs w:val="20"/>
        </w:rPr>
        <w:t>a</w:t>
      </w:r>
      <w:r w:rsidR="0022687F" w:rsidRPr="000B1410">
        <w:rPr>
          <w:rFonts w:ascii="Arial" w:hAnsi="Arial" w:cs="Arial"/>
          <w:sz w:val="20"/>
          <w:szCs w:val="20"/>
        </w:rPr>
        <w:t xml:space="preserve"> </w:t>
      </w:r>
      <w:r w:rsidR="001D2767" w:rsidRPr="000B1410">
        <w:rPr>
          <w:rFonts w:ascii="Arial" w:hAnsi="Arial" w:cs="Arial"/>
          <w:sz w:val="20"/>
          <w:szCs w:val="20"/>
        </w:rPr>
        <w:t>dle týmů SI v budovách</w:t>
      </w:r>
      <w:r w:rsidR="0022687F" w:rsidRPr="000B1410">
        <w:rPr>
          <w:rFonts w:ascii="Arial" w:hAnsi="Arial" w:cs="Arial"/>
          <w:sz w:val="20"/>
          <w:szCs w:val="20"/>
        </w:rPr>
        <w:t xml:space="preserve"> </w:t>
      </w:r>
      <w:r w:rsidR="00E220E1" w:rsidRPr="000B1410">
        <w:rPr>
          <w:rFonts w:ascii="Arial" w:hAnsi="Arial" w:cs="Arial"/>
          <w:sz w:val="20"/>
          <w:szCs w:val="20"/>
        </w:rPr>
        <w:t>z</w:t>
      </w:r>
      <w:r w:rsidR="00F72D13" w:rsidRPr="000B1410">
        <w:rPr>
          <w:rFonts w:ascii="Arial" w:hAnsi="Arial" w:cs="Arial"/>
          <w:sz w:val="20"/>
          <w:szCs w:val="20"/>
        </w:rPr>
        <w:t>adavatel</w:t>
      </w:r>
      <w:r w:rsidR="0022687F" w:rsidRPr="000B1410">
        <w:rPr>
          <w:rFonts w:ascii="Arial" w:hAnsi="Arial" w:cs="Arial"/>
          <w:sz w:val="20"/>
          <w:szCs w:val="20"/>
        </w:rPr>
        <w:t>e (</w:t>
      </w:r>
      <w:r w:rsidR="001D2767" w:rsidRPr="000B1410">
        <w:rPr>
          <w:rFonts w:ascii="Arial" w:hAnsi="Arial" w:cs="Arial"/>
          <w:sz w:val="20"/>
          <w:szCs w:val="20"/>
        </w:rPr>
        <w:t xml:space="preserve">ČSSZ, MPSV, ÚP, </w:t>
      </w:r>
      <w:r w:rsidR="0022687F" w:rsidRPr="000B1410">
        <w:rPr>
          <w:rFonts w:ascii="Arial" w:hAnsi="Arial" w:cs="Arial"/>
          <w:sz w:val="20"/>
          <w:szCs w:val="20"/>
        </w:rPr>
        <w:t>popř. jím určených lokací</w:t>
      </w:r>
      <w:r w:rsidR="00126A67" w:rsidRPr="000B1410">
        <w:rPr>
          <w:rFonts w:ascii="Arial" w:hAnsi="Arial" w:cs="Arial"/>
          <w:sz w:val="20"/>
          <w:szCs w:val="20"/>
        </w:rPr>
        <w:t>ch</w:t>
      </w:r>
      <w:r w:rsidR="0022687F" w:rsidRPr="000B1410">
        <w:rPr>
          <w:rFonts w:ascii="Arial" w:hAnsi="Arial" w:cs="Arial"/>
          <w:sz w:val="20"/>
          <w:szCs w:val="20"/>
        </w:rPr>
        <w:t xml:space="preserve">). Je </w:t>
      </w:r>
      <w:r w:rsidR="00AD64BA" w:rsidRPr="000B1410">
        <w:rPr>
          <w:rFonts w:ascii="Arial" w:hAnsi="Arial" w:cs="Arial"/>
          <w:sz w:val="20"/>
          <w:szCs w:val="20"/>
        </w:rPr>
        <w:t xml:space="preserve">výjimečně </w:t>
      </w:r>
      <w:r w:rsidR="0022687F" w:rsidRPr="000B1410">
        <w:rPr>
          <w:rFonts w:ascii="Arial" w:hAnsi="Arial" w:cs="Arial"/>
          <w:sz w:val="20"/>
          <w:szCs w:val="20"/>
        </w:rPr>
        <w:t xml:space="preserve">možné, že v rámci výkonu služeb budou požadovány krátkodobé pracovní cesty v rámci území České republiky do lokalit </w:t>
      </w:r>
      <w:r w:rsidR="00F752F1" w:rsidRPr="000B1410">
        <w:rPr>
          <w:rFonts w:ascii="Arial" w:hAnsi="Arial" w:cs="Arial"/>
          <w:sz w:val="20"/>
          <w:szCs w:val="20"/>
        </w:rPr>
        <w:t>resort</w:t>
      </w:r>
      <w:r w:rsidR="0022687F" w:rsidRPr="000B1410">
        <w:rPr>
          <w:rFonts w:ascii="Arial" w:hAnsi="Arial" w:cs="Arial"/>
          <w:sz w:val="20"/>
          <w:szCs w:val="20"/>
        </w:rPr>
        <w:t>ních složek</w:t>
      </w:r>
      <w:r w:rsidR="00EE0D2A" w:rsidRPr="000B1410">
        <w:rPr>
          <w:rFonts w:ascii="Arial" w:hAnsi="Arial" w:cs="Arial"/>
          <w:sz w:val="20"/>
          <w:szCs w:val="20"/>
        </w:rPr>
        <w:t xml:space="preserve"> MPSV</w:t>
      </w:r>
      <w:r w:rsidR="0022687F" w:rsidRPr="000B1410">
        <w:rPr>
          <w:rFonts w:ascii="Arial" w:hAnsi="Arial" w:cs="Arial"/>
          <w:sz w:val="20"/>
          <w:szCs w:val="20"/>
        </w:rPr>
        <w:t xml:space="preserve">, pro které </w:t>
      </w:r>
      <w:r w:rsidR="001D2767" w:rsidRPr="000B1410">
        <w:rPr>
          <w:rFonts w:ascii="Arial" w:hAnsi="Arial" w:cs="Arial"/>
          <w:sz w:val="20"/>
          <w:szCs w:val="20"/>
        </w:rPr>
        <w:t>je oblast systémové integrace zajišťována</w:t>
      </w:r>
      <w:r w:rsidR="0022687F" w:rsidRPr="000B1410">
        <w:rPr>
          <w:rFonts w:ascii="Arial" w:hAnsi="Arial" w:cs="Arial"/>
          <w:sz w:val="20"/>
          <w:szCs w:val="20"/>
        </w:rPr>
        <w:t xml:space="preserve">. </w:t>
      </w:r>
    </w:p>
    <w:p w14:paraId="40F9BF21" w14:textId="5173AF20" w:rsidR="0022687F" w:rsidRPr="000B1410" w:rsidRDefault="0060083A" w:rsidP="002E64F9">
      <w:pPr>
        <w:ind w:firstLine="0"/>
        <w:jc w:val="both"/>
        <w:rPr>
          <w:rFonts w:ascii="Arial" w:hAnsi="Arial" w:cs="Arial"/>
          <w:sz w:val="20"/>
          <w:szCs w:val="20"/>
        </w:rPr>
      </w:pPr>
      <w:r w:rsidRPr="000B1410">
        <w:rPr>
          <w:rFonts w:ascii="Arial" w:hAnsi="Arial" w:cs="Arial"/>
          <w:sz w:val="20"/>
          <w:szCs w:val="20"/>
        </w:rPr>
        <w:t xml:space="preserve">Pro </w:t>
      </w:r>
      <w:r w:rsidR="003A1F7A">
        <w:rPr>
          <w:rFonts w:ascii="Arial" w:hAnsi="Arial" w:cs="Arial"/>
          <w:sz w:val="20"/>
          <w:szCs w:val="20"/>
        </w:rPr>
        <w:t>dodavatele</w:t>
      </w:r>
      <w:r w:rsidR="003A1F7A" w:rsidRPr="000B1410">
        <w:rPr>
          <w:rFonts w:ascii="Arial" w:hAnsi="Arial" w:cs="Arial"/>
          <w:sz w:val="20"/>
          <w:szCs w:val="20"/>
        </w:rPr>
        <w:t xml:space="preserve"> </w:t>
      </w:r>
      <w:r w:rsidRPr="000B1410">
        <w:rPr>
          <w:rFonts w:ascii="Arial" w:hAnsi="Arial" w:cs="Arial"/>
          <w:sz w:val="20"/>
          <w:szCs w:val="20"/>
        </w:rPr>
        <w:t xml:space="preserve">zajistí </w:t>
      </w:r>
      <w:r w:rsidR="00E220E1" w:rsidRPr="000B1410">
        <w:rPr>
          <w:rFonts w:ascii="Arial" w:hAnsi="Arial" w:cs="Arial"/>
          <w:sz w:val="20"/>
          <w:szCs w:val="20"/>
        </w:rPr>
        <w:t>z</w:t>
      </w:r>
      <w:r w:rsidR="00F72D13" w:rsidRPr="000B1410">
        <w:rPr>
          <w:rFonts w:ascii="Arial" w:hAnsi="Arial" w:cs="Arial"/>
          <w:sz w:val="20"/>
          <w:szCs w:val="20"/>
        </w:rPr>
        <w:t>adavatel</w:t>
      </w:r>
      <w:r w:rsidRPr="000B1410">
        <w:rPr>
          <w:rFonts w:ascii="Arial" w:hAnsi="Arial" w:cs="Arial"/>
          <w:sz w:val="20"/>
          <w:szCs w:val="20"/>
        </w:rPr>
        <w:t xml:space="preserve"> vzdálený zabezpečený přístup k síťovým zdrojům </w:t>
      </w:r>
      <w:r w:rsidR="001D2767" w:rsidRPr="000B1410">
        <w:rPr>
          <w:rFonts w:ascii="Arial" w:hAnsi="Arial" w:cs="Arial"/>
          <w:sz w:val="20"/>
          <w:szCs w:val="20"/>
        </w:rPr>
        <w:t xml:space="preserve">rezortu MPSV dle postupů v bezpečnostních </w:t>
      </w:r>
      <w:r w:rsidR="009F7892" w:rsidRPr="000B1410">
        <w:rPr>
          <w:rFonts w:ascii="Arial" w:hAnsi="Arial" w:cs="Arial"/>
          <w:sz w:val="20"/>
          <w:szCs w:val="20"/>
        </w:rPr>
        <w:t>dokumentacích</w:t>
      </w:r>
      <w:r w:rsidR="001D2767" w:rsidRPr="000B1410">
        <w:rPr>
          <w:rFonts w:ascii="Arial" w:hAnsi="Arial" w:cs="Arial"/>
          <w:sz w:val="20"/>
          <w:szCs w:val="20"/>
        </w:rPr>
        <w:t xml:space="preserve"> jednotlivých složek rezortu ke </w:t>
      </w:r>
      <w:r w:rsidR="009F7892" w:rsidRPr="000B1410">
        <w:rPr>
          <w:rFonts w:ascii="Arial" w:hAnsi="Arial" w:cs="Arial"/>
          <w:sz w:val="20"/>
          <w:szCs w:val="20"/>
        </w:rPr>
        <w:t>kterým budou</w:t>
      </w:r>
      <w:r w:rsidR="00424772" w:rsidRPr="000B1410">
        <w:rPr>
          <w:rFonts w:ascii="Arial" w:hAnsi="Arial" w:cs="Arial"/>
          <w:sz w:val="20"/>
          <w:szCs w:val="20"/>
        </w:rPr>
        <w:t xml:space="preserve"> zaměstnanci systémové </w:t>
      </w:r>
      <w:r w:rsidR="009F7892" w:rsidRPr="000B1410">
        <w:rPr>
          <w:rFonts w:ascii="Arial" w:hAnsi="Arial" w:cs="Arial"/>
          <w:sz w:val="20"/>
          <w:szCs w:val="20"/>
        </w:rPr>
        <w:t>integrace vzdáleně</w:t>
      </w:r>
      <w:r w:rsidR="001D2767" w:rsidRPr="000B1410">
        <w:rPr>
          <w:rFonts w:ascii="Arial" w:hAnsi="Arial" w:cs="Arial"/>
          <w:sz w:val="20"/>
          <w:szCs w:val="20"/>
        </w:rPr>
        <w:t xml:space="preserve"> přistupovat.</w:t>
      </w:r>
    </w:p>
    <w:p w14:paraId="40F9BF22" w14:textId="0B5E8F32" w:rsidR="0060083A" w:rsidRPr="000B1410" w:rsidRDefault="0060083A" w:rsidP="002E64F9">
      <w:pPr>
        <w:ind w:firstLine="0"/>
        <w:jc w:val="both"/>
        <w:rPr>
          <w:rFonts w:ascii="Arial" w:hAnsi="Arial" w:cs="Arial"/>
          <w:sz w:val="20"/>
          <w:szCs w:val="20"/>
        </w:rPr>
      </w:pPr>
      <w:r w:rsidRPr="000B1410">
        <w:rPr>
          <w:rFonts w:ascii="Arial" w:hAnsi="Arial" w:cs="Arial"/>
          <w:sz w:val="20"/>
          <w:szCs w:val="20"/>
        </w:rPr>
        <w:t xml:space="preserve">Vzdálený přístup </w:t>
      </w:r>
      <w:r w:rsidR="003A1F7A">
        <w:rPr>
          <w:rFonts w:ascii="Arial" w:hAnsi="Arial" w:cs="Arial"/>
          <w:sz w:val="20"/>
          <w:szCs w:val="20"/>
        </w:rPr>
        <w:t>dodavatel</w:t>
      </w:r>
      <w:r w:rsidR="00743AA3">
        <w:rPr>
          <w:rFonts w:ascii="Arial" w:hAnsi="Arial" w:cs="Arial"/>
          <w:sz w:val="20"/>
          <w:szCs w:val="20"/>
        </w:rPr>
        <w:t>i</w:t>
      </w:r>
      <w:r w:rsidR="003A1F7A" w:rsidRPr="000B1410">
        <w:rPr>
          <w:rFonts w:ascii="Arial" w:hAnsi="Arial" w:cs="Arial"/>
          <w:sz w:val="20"/>
          <w:szCs w:val="20"/>
        </w:rPr>
        <w:t xml:space="preserve"> </w:t>
      </w:r>
      <w:r w:rsidR="00E220E1" w:rsidRPr="000B1410">
        <w:rPr>
          <w:rFonts w:ascii="Arial" w:hAnsi="Arial" w:cs="Arial"/>
          <w:sz w:val="20"/>
          <w:szCs w:val="20"/>
        </w:rPr>
        <w:t>z</w:t>
      </w:r>
      <w:r w:rsidR="00F72D13" w:rsidRPr="000B1410">
        <w:rPr>
          <w:rFonts w:ascii="Arial" w:hAnsi="Arial" w:cs="Arial"/>
          <w:sz w:val="20"/>
          <w:szCs w:val="20"/>
        </w:rPr>
        <w:t>adavatel</w:t>
      </w:r>
      <w:r w:rsidRPr="000B1410">
        <w:rPr>
          <w:rFonts w:ascii="Arial" w:hAnsi="Arial" w:cs="Arial"/>
          <w:sz w:val="20"/>
          <w:szCs w:val="20"/>
        </w:rPr>
        <w:t xml:space="preserve"> vytvoří po podpisu </w:t>
      </w:r>
      <w:r w:rsidR="001D764A" w:rsidRPr="000B1410">
        <w:rPr>
          <w:rFonts w:ascii="Arial" w:hAnsi="Arial" w:cs="Arial"/>
          <w:sz w:val="20"/>
          <w:szCs w:val="20"/>
        </w:rPr>
        <w:t>prohlášení o mlčenlivosti, které podepíše každá osoba takto vzdáleně přistupující. Vzor tohoto prohlášení tvoří</w:t>
      </w:r>
      <w:r w:rsidR="009F7892" w:rsidRPr="000B1410">
        <w:rPr>
          <w:rFonts w:ascii="Arial" w:hAnsi="Arial" w:cs="Arial"/>
          <w:sz w:val="20"/>
          <w:szCs w:val="20"/>
        </w:rPr>
        <w:t xml:space="preserve"> </w:t>
      </w:r>
      <w:r w:rsidR="001D764A" w:rsidRPr="000B1410">
        <w:rPr>
          <w:rFonts w:ascii="Arial" w:hAnsi="Arial" w:cs="Arial"/>
          <w:sz w:val="20"/>
          <w:szCs w:val="20"/>
        </w:rPr>
        <w:t>Přílohu č. 8 zadávací dokumentace.</w:t>
      </w:r>
    </w:p>
    <w:p w14:paraId="40F9BF24" w14:textId="592000FF" w:rsidR="0026589D" w:rsidRPr="000B1410" w:rsidRDefault="00F27C60" w:rsidP="000B1410">
      <w:pPr>
        <w:ind w:firstLine="0"/>
        <w:jc w:val="both"/>
        <w:rPr>
          <w:rStyle w:val="caps"/>
          <w:rFonts w:ascii="Arial" w:hAnsi="Arial" w:cs="Arial"/>
          <w:sz w:val="20"/>
          <w:szCs w:val="20"/>
        </w:rPr>
      </w:pPr>
      <w:r w:rsidRPr="000B1410">
        <w:rPr>
          <w:rFonts w:ascii="Arial" w:hAnsi="Arial" w:cs="Arial"/>
          <w:sz w:val="20"/>
          <w:szCs w:val="20"/>
        </w:rPr>
        <w:t xml:space="preserve">Se zajištěním PC, notebooků, mobilních telefonů či jiné kancelářské či výpočetní techniky </w:t>
      </w:r>
      <w:r w:rsidR="00E220E1" w:rsidRPr="000B1410">
        <w:rPr>
          <w:rFonts w:ascii="Arial" w:hAnsi="Arial" w:cs="Arial"/>
          <w:sz w:val="20"/>
          <w:szCs w:val="20"/>
        </w:rPr>
        <w:t>z</w:t>
      </w:r>
      <w:r w:rsidR="00F72D13" w:rsidRPr="000B1410">
        <w:rPr>
          <w:rFonts w:ascii="Arial" w:hAnsi="Arial" w:cs="Arial"/>
          <w:sz w:val="20"/>
          <w:szCs w:val="20"/>
        </w:rPr>
        <w:t>adavatel</w:t>
      </w:r>
      <w:r w:rsidR="0007789C" w:rsidRPr="000B1410">
        <w:rPr>
          <w:rFonts w:ascii="Arial" w:hAnsi="Arial" w:cs="Arial"/>
          <w:sz w:val="20"/>
          <w:szCs w:val="20"/>
        </w:rPr>
        <w:t xml:space="preserve"> nepočítá</w:t>
      </w:r>
      <w:r w:rsidRPr="000B1410">
        <w:rPr>
          <w:rFonts w:ascii="Arial" w:hAnsi="Arial" w:cs="Arial"/>
          <w:sz w:val="20"/>
          <w:szCs w:val="20"/>
        </w:rPr>
        <w:t>.</w:t>
      </w:r>
    </w:p>
    <w:sectPr w:rsidR="0026589D" w:rsidRPr="000B1410" w:rsidSect="00224060">
      <w:headerReference w:type="default" r:id="rId18"/>
      <w:footerReference w:type="even" r:id="rId19"/>
      <w:footerReference w:type="default" r:id="rId20"/>
      <w:headerReference w:type="first" r:id="rId21"/>
      <w:type w:val="continuous"/>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8011C9" w14:textId="77777777" w:rsidR="006E52F1" w:rsidRDefault="006E52F1">
      <w:r>
        <w:separator/>
      </w:r>
    </w:p>
  </w:endnote>
  <w:endnote w:type="continuationSeparator" w:id="0">
    <w:p w14:paraId="5EA35263" w14:textId="77777777" w:rsidR="006E52F1" w:rsidRDefault="006E52F1">
      <w:r>
        <w:continuationSeparator/>
      </w:r>
    </w:p>
  </w:endnote>
  <w:endnote w:type="continuationNotice" w:id="1">
    <w:p w14:paraId="244F3397" w14:textId="77777777" w:rsidR="006E52F1" w:rsidRDefault="006E52F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Wingdings 2">
    <w:panose1 w:val="05020102010507070707"/>
    <w:charset w:val="02"/>
    <w:family w:val="roman"/>
    <w:pitch w:val="variable"/>
    <w:sig w:usb0="00000000" w:usb1="10000000" w:usb2="00000000" w:usb3="00000000" w:csb0="80000000"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Helvetica">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Futura Bk">
    <w:altName w:val="Segoe UI"/>
    <w:charset w:val="EE"/>
    <w:family w:val="swiss"/>
    <w:pitch w:val="variable"/>
    <w:sig w:usb0="00000001"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9BF32" w14:textId="77777777" w:rsidR="00002995" w:rsidRDefault="00002995">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304</w:t>
    </w:r>
    <w:r>
      <w:rPr>
        <w:rStyle w:val="slostrnky"/>
      </w:rPr>
      <w:fldChar w:fldCharType="end"/>
    </w:r>
  </w:p>
  <w:p w14:paraId="40F9BF33" w14:textId="77777777" w:rsidR="00002995" w:rsidRDefault="00002995">
    <w:pPr>
      <w:pStyle w:val="Zpat"/>
      <w:ind w:right="360"/>
    </w:pPr>
  </w:p>
  <w:p w14:paraId="40F9BF34" w14:textId="77777777" w:rsidR="00002995" w:rsidRDefault="00002995"/>
  <w:p w14:paraId="40F9BF35" w14:textId="77777777" w:rsidR="00002995" w:rsidRDefault="0000299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666010" w14:textId="77777777" w:rsidR="00853A03" w:rsidRDefault="00853A03">
    <w:pPr>
      <w:pStyle w:val="Zpat"/>
      <w:ind w:right="360"/>
      <w:rPr>
        <w:del w:id="339" w:author="Autor"/>
      </w:rPr>
    </w:pPr>
  </w:p>
  <w:p w14:paraId="40F9BF37" w14:textId="2A800F05" w:rsidR="00002995" w:rsidRPr="00753F02" w:rsidRDefault="00002995" w:rsidP="00913021">
    <w:pPr>
      <w:pStyle w:val="Zpat"/>
      <w:framePr w:wrap="around" w:vAnchor="text" w:hAnchor="page" w:x="9817" w:y="38"/>
      <w:ind w:firstLine="0"/>
      <w:rPr>
        <w:rStyle w:val="slostrnky"/>
        <w:rFonts w:cs="Arial"/>
        <w:sz w:val="20"/>
        <w:szCs w:val="20"/>
      </w:rPr>
    </w:pPr>
    <w:r w:rsidRPr="00753F02">
      <w:rPr>
        <w:rStyle w:val="slostrnky"/>
        <w:rFonts w:cs="Arial"/>
        <w:sz w:val="20"/>
        <w:szCs w:val="20"/>
      </w:rPr>
      <w:fldChar w:fldCharType="begin"/>
    </w:r>
    <w:r w:rsidRPr="00753F02">
      <w:rPr>
        <w:rStyle w:val="slostrnky"/>
        <w:rFonts w:cs="Arial"/>
        <w:sz w:val="20"/>
        <w:szCs w:val="20"/>
      </w:rPr>
      <w:instrText xml:space="preserve">PAGE  </w:instrText>
    </w:r>
    <w:r w:rsidRPr="00753F02">
      <w:rPr>
        <w:rStyle w:val="slostrnky"/>
        <w:rFonts w:cs="Arial"/>
        <w:sz w:val="20"/>
        <w:szCs w:val="20"/>
      </w:rPr>
      <w:fldChar w:fldCharType="separate"/>
    </w:r>
    <w:r w:rsidR="00BE5D8E">
      <w:rPr>
        <w:rStyle w:val="slostrnky"/>
        <w:rFonts w:cs="Arial"/>
        <w:noProof/>
        <w:sz w:val="20"/>
        <w:szCs w:val="20"/>
      </w:rPr>
      <w:t>12</w:t>
    </w:r>
    <w:r w:rsidRPr="00753F02">
      <w:rPr>
        <w:rStyle w:val="slostrnky"/>
        <w:rFonts w:cs="Arial"/>
        <w:sz w:val="20"/>
        <w:szCs w:val="20"/>
      </w:rPr>
      <w:fldChar w:fldCharType="end"/>
    </w:r>
    <w:r w:rsidRPr="00753F02">
      <w:rPr>
        <w:rStyle w:val="slostrnky"/>
        <w:rFonts w:cs="Arial"/>
        <w:sz w:val="20"/>
        <w:szCs w:val="20"/>
      </w:rPr>
      <w:t>/</w:t>
    </w:r>
    <w:r w:rsidRPr="00753F02">
      <w:rPr>
        <w:rStyle w:val="slostrnky"/>
        <w:rFonts w:cs="Arial"/>
        <w:sz w:val="20"/>
        <w:szCs w:val="20"/>
      </w:rPr>
      <w:fldChar w:fldCharType="begin"/>
    </w:r>
    <w:r w:rsidRPr="00753F02">
      <w:rPr>
        <w:rStyle w:val="slostrnky"/>
        <w:rFonts w:cs="Arial"/>
        <w:sz w:val="20"/>
        <w:szCs w:val="20"/>
      </w:rPr>
      <w:instrText xml:space="preserve"> NUMPAGES </w:instrText>
    </w:r>
    <w:r w:rsidRPr="00753F02">
      <w:rPr>
        <w:rStyle w:val="slostrnky"/>
        <w:rFonts w:cs="Arial"/>
        <w:sz w:val="20"/>
        <w:szCs w:val="20"/>
      </w:rPr>
      <w:fldChar w:fldCharType="separate"/>
    </w:r>
    <w:r w:rsidR="00BE5D8E">
      <w:rPr>
        <w:rStyle w:val="slostrnky"/>
        <w:rFonts w:cs="Arial"/>
        <w:noProof/>
        <w:sz w:val="20"/>
        <w:szCs w:val="20"/>
      </w:rPr>
      <w:t>12</w:t>
    </w:r>
    <w:r w:rsidRPr="00753F02">
      <w:rPr>
        <w:rStyle w:val="slostrnky"/>
        <w:rFonts w:cs="Arial"/>
        <w:sz w:val="20"/>
        <w:szCs w:val="20"/>
      </w:rPr>
      <w:fldChar w:fldCharType="end"/>
    </w:r>
  </w:p>
  <w:p w14:paraId="0DCCF80E" w14:textId="77777777" w:rsidR="00853A03" w:rsidRDefault="00853A03" w:rsidP="006E52F1">
    <w:pPr>
      <w:rPr>
        <w:del w:id="340" w:author="Autor"/>
      </w:rPr>
    </w:pPr>
  </w:p>
  <w:p w14:paraId="40F9BF39" w14:textId="77777777" w:rsidR="00002995" w:rsidRDefault="00002995">
    <w:pPr>
      <w:ind w:firstLine="0"/>
      <w:pPrChange w:id="341" w:author="Autor">
        <w:pPr/>
      </w:pPrChan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41333F" w14:textId="77777777" w:rsidR="006E52F1" w:rsidRDefault="006E52F1">
      <w:r>
        <w:separator/>
      </w:r>
    </w:p>
  </w:footnote>
  <w:footnote w:type="continuationSeparator" w:id="0">
    <w:p w14:paraId="62DCCEDE" w14:textId="77777777" w:rsidR="006E52F1" w:rsidRDefault="006E52F1">
      <w:r>
        <w:continuationSeparator/>
      </w:r>
    </w:p>
  </w:footnote>
  <w:footnote w:type="continuationNotice" w:id="1">
    <w:p w14:paraId="2AFB97BC" w14:textId="77777777" w:rsidR="006E52F1" w:rsidRDefault="006E52F1"/>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022C6C" w14:textId="77777777" w:rsidR="00853A03" w:rsidRDefault="00853A03" w:rsidP="006E52F1">
    <w:pPr>
      <w:pStyle w:val="Zhlav"/>
      <w:tabs>
        <w:tab w:val="clear" w:pos="4536"/>
        <w:tab w:val="clear" w:pos="9072"/>
        <w:tab w:val="left" w:pos="6820"/>
      </w:tabs>
      <w:jc w:val="right"/>
      <w:rPr>
        <w:del w:id="335" w:author="Autor"/>
        <w:noProof/>
      </w:rPr>
    </w:pPr>
  </w:p>
  <w:p w14:paraId="466F0BBE" w14:textId="77777777" w:rsidR="00853A03" w:rsidRPr="00CB3734" w:rsidRDefault="00853A03" w:rsidP="006E52F1">
    <w:pPr>
      <w:pStyle w:val="Zhlav"/>
      <w:tabs>
        <w:tab w:val="clear" w:pos="4536"/>
        <w:tab w:val="clear" w:pos="9072"/>
        <w:tab w:val="left" w:pos="6820"/>
      </w:tabs>
      <w:rPr>
        <w:del w:id="336" w:author="Autor"/>
        <w:lang w:val="cs-CZ"/>
      </w:rPr>
    </w:pPr>
  </w:p>
  <w:p w14:paraId="2D225011" w14:textId="77777777" w:rsidR="00853A03" w:rsidRDefault="00853A03" w:rsidP="006E52F1">
    <w:pPr>
      <w:rPr>
        <w:del w:id="337" w:author="Autor"/>
      </w:rPr>
    </w:pPr>
  </w:p>
  <w:p w14:paraId="40F9BF2E" w14:textId="77777777" w:rsidR="00002995" w:rsidRDefault="00002995">
    <w:pPr>
      <w:pStyle w:val="Zhlav"/>
      <w:tabs>
        <w:tab w:val="clear" w:pos="4536"/>
        <w:tab w:val="clear" w:pos="9072"/>
        <w:tab w:val="left" w:pos="6820"/>
      </w:tabs>
      <w:jc w:val="right"/>
      <w:rPr>
        <w:noProof/>
      </w:rPr>
      <w:pPrChange w:id="338" w:author="Autor">
        <w:pPr/>
      </w:pPrChang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F9BF3A" w14:textId="77777777" w:rsidR="00002995" w:rsidRPr="006E29D2" w:rsidRDefault="00002995">
    <w:pPr>
      <w:pStyle w:val="Zhlav"/>
      <w:rPr>
        <w:lang w:val="cs-CZ"/>
      </w:rPr>
    </w:pPr>
    <w:r>
      <w:rPr>
        <w:lang w:val="cs-CZ"/>
      </w:rPr>
      <w:t>Příloha č. 5 zadávací dokumentace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3E5E2026"/>
    <w:lvl w:ilvl="0">
      <w:start w:val="1"/>
      <w:numFmt w:val="bullet"/>
      <w:pStyle w:val="Seznamsodrkami2"/>
      <w:lvlText w:val=""/>
      <w:lvlJc w:val="left"/>
      <w:pPr>
        <w:tabs>
          <w:tab w:val="num" w:pos="643"/>
        </w:tabs>
        <w:ind w:left="643" w:hanging="360"/>
      </w:pPr>
      <w:rPr>
        <w:rFonts w:ascii="Symbol" w:hAnsi="Symbol" w:hint="default"/>
      </w:rPr>
    </w:lvl>
  </w:abstractNum>
  <w:abstractNum w:abstractNumId="1">
    <w:nsid w:val="00000001"/>
    <w:multiLevelType w:val="multilevel"/>
    <w:tmpl w:val="98CEA714"/>
    <w:name w:val="WW8Num3"/>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11"/>
    <w:multiLevelType w:val="multilevel"/>
    <w:tmpl w:val="4EDA7912"/>
    <w:name w:val="WW8Num11"/>
    <w:lvl w:ilvl="0">
      <w:start w:val="1"/>
      <w:numFmt w:val="bullet"/>
      <w:lvlText w:val=""/>
      <w:lvlJc w:val="left"/>
      <w:pPr>
        <w:tabs>
          <w:tab w:val="num" w:pos="420"/>
        </w:tabs>
        <w:ind w:left="420" w:hanging="420"/>
      </w:pPr>
      <w:rPr>
        <w:rFonts w:ascii="Symbol" w:hAnsi="Symbol" w:cs="OpenSymbol"/>
      </w:rPr>
    </w:lvl>
    <w:lvl w:ilvl="1">
      <w:start w:val="1"/>
      <w:numFmt w:val="decimal"/>
      <w:lvlText w:val="%2."/>
      <w:lvlJc w:val="left"/>
      <w:pPr>
        <w:tabs>
          <w:tab w:val="num" w:pos="780"/>
        </w:tabs>
        <w:ind w:left="780" w:hanging="360"/>
      </w:pPr>
    </w:lvl>
    <w:lvl w:ilvl="2">
      <w:start w:val="1"/>
      <w:numFmt w:val="bullet"/>
      <w:lvlText w:val="▪"/>
      <w:lvlJc w:val="left"/>
      <w:pPr>
        <w:tabs>
          <w:tab w:val="num" w:pos="1260"/>
        </w:tabs>
        <w:ind w:left="1260" w:hanging="420"/>
      </w:pPr>
      <w:rPr>
        <w:rFonts w:ascii="OpenSymbol" w:hAnsi="OpenSymbol" w:cs="OpenSymbol"/>
      </w:rPr>
    </w:lvl>
    <w:lvl w:ilvl="3">
      <w:start w:val="1"/>
      <w:numFmt w:val="bullet"/>
      <w:lvlText w:val=""/>
      <w:lvlJc w:val="left"/>
      <w:pPr>
        <w:tabs>
          <w:tab w:val="num" w:pos="1680"/>
        </w:tabs>
        <w:ind w:left="1680" w:hanging="420"/>
      </w:pPr>
      <w:rPr>
        <w:rFonts w:ascii="Symbol" w:hAnsi="Symbol" w:cs="OpenSymbol"/>
      </w:rPr>
    </w:lvl>
    <w:lvl w:ilvl="4">
      <w:start w:val="1"/>
      <w:numFmt w:val="bullet"/>
      <w:lvlText w:val="◦"/>
      <w:lvlJc w:val="left"/>
      <w:pPr>
        <w:tabs>
          <w:tab w:val="num" w:pos="2100"/>
        </w:tabs>
        <w:ind w:left="2100" w:hanging="420"/>
      </w:pPr>
      <w:rPr>
        <w:rFonts w:ascii="OpenSymbol" w:hAnsi="OpenSymbol" w:cs="OpenSymbol"/>
      </w:rPr>
    </w:lvl>
    <w:lvl w:ilvl="5">
      <w:start w:val="1"/>
      <w:numFmt w:val="bullet"/>
      <w:lvlText w:val="▪"/>
      <w:lvlJc w:val="left"/>
      <w:pPr>
        <w:tabs>
          <w:tab w:val="num" w:pos="2520"/>
        </w:tabs>
        <w:ind w:left="2520" w:hanging="420"/>
      </w:pPr>
      <w:rPr>
        <w:rFonts w:ascii="OpenSymbol" w:hAnsi="OpenSymbol" w:cs="OpenSymbol"/>
      </w:rPr>
    </w:lvl>
    <w:lvl w:ilvl="6">
      <w:start w:val="1"/>
      <w:numFmt w:val="bullet"/>
      <w:lvlText w:val=""/>
      <w:lvlJc w:val="left"/>
      <w:pPr>
        <w:tabs>
          <w:tab w:val="num" w:pos="2940"/>
        </w:tabs>
        <w:ind w:left="2940" w:hanging="420"/>
      </w:pPr>
      <w:rPr>
        <w:rFonts w:ascii="Symbol" w:hAnsi="Symbol" w:cs="OpenSymbol"/>
      </w:rPr>
    </w:lvl>
    <w:lvl w:ilvl="7">
      <w:start w:val="1"/>
      <w:numFmt w:val="bullet"/>
      <w:lvlText w:val="◦"/>
      <w:lvlJc w:val="left"/>
      <w:pPr>
        <w:tabs>
          <w:tab w:val="num" w:pos="3360"/>
        </w:tabs>
        <w:ind w:left="3360" w:hanging="420"/>
      </w:pPr>
      <w:rPr>
        <w:rFonts w:ascii="OpenSymbol" w:hAnsi="OpenSymbol" w:cs="OpenSymbol"/>
      </w:rPr>
    </w:lvl>
    <w:lvl w:ilvl="8">
      <w:start w:val="1"/>
      <w:numFmt w:val="bullet"/>
      <w:lvlText w:val="▪"/>
      <w:lvlJc w:val="left"/>
      <w:pPr>
        <w:tabs>
          <w:tab w:val="num" w:pos="3780"/>
        </w:tabs>
        <w:ind w:left="3780" w:hanging="420"/>
      </w:pPr>
      <w:rPr>
        <w:rFonts w:ascii="OpenSymbol" w:hAnsi="OpenSymbol" w:cs="OpenSymbol"/>
      </w:rPr>
    </w:lvl>
  </w:abstractNum>
  <w:abstractNum w:abstractNumId="3">
    <w:nsid w:val="0000001A"/>
    <w:multiLevelType w:val="multilevel"/>
    <w:tmpl w:val="B3AEC72C"/>
    <w:lvl w:ilvl="0">
      <w:start w:val="1"/>
      <w:numFmt w:val="decimal"/>
      <w:pStyle w:val="Nadpis1"/>
      <w:lvlText w:val="%1."/>
      <w:lvlJc w:val="left"/>
      <w:pPr>
        <w:tabs>
          <w:tab w:val="num" w:pos="360"/>
        </w:tabs>
        <w:ind w:left="360" w:hanging="360"/>
      </w:pPr>
      <w:rPr>
        <w:rFonts w:ascii="Times New Roman" w:hAnsi="Times New Roman" w:cs="Times New Roman" w:hint="default"/>
      </w:rPr>
    </w:lvl>
    <w:lvl w:ilvl="1">
      <w:start w:val="1"/>
      <w:numFmt w:val="decimal"/>
      <w:pStyle w:val="Nadpis2"/>
      <w:isLgl/>
      <w:lvlText w:val="%1.%2"/>
      <w:lvlJc w:val="left"/>
      <w:pPr>
        <w:tabs>
          <w:tab w:val="num" w:pos="435"/>
        </w:tabs>
        <w:ind w:left="435" w:hanging="435"/>
      </w:pPr>
      <w:rPr>
        <w:rFonts w:asciiTheme="minorHAnsi" w:hAnsiTheme="minorHAnsi" w:cstheme="minorHAnsi" w:hint="default"/>
        <w:sz w:val="40"/>
        <w:szCs w:val="40"/>
      </w:rPr>
    </w:lvl>
    <w:lvl w:ilvl="2">
      <w:start w:val="1"/>
      <w:numFmt w:val="decimal"/>
      <w:pStyle w:val="Nadpis1"/>
      <w:isLgl/>
      <w:lvlText w:val="%1.%2.%3"/>
      <w:lvlJc w:val="left"/>
      <w:pPr>
        <w:tabs>
          <w:tab w:val="num" w:pos="720"/>
        </w:tabs>
        <w:ind w:left="720" w:hanging="720"/>
      </w:pPr>
      <w:rPr>
        <w:rFonts w:ascii="Times New Roman" w:hAnsi="Times New Roman" w:cs="Times New Roman" w:hint="default"/>
      </w:rPr>
    </w:lvl>
    <w:lvl w:ilvl="3">
      <w:start w:val="1"/>
      <w:numFmt w:val="decimal"/>
      <w:pStyle w:val="Nadpis3"/>
      <w:isLgl/>
      <w:lvlText w:val="%1.%2.%3.%4"/>
      <w:lvlJc w:val="left"/>
      <w:pPr>
        <w:tabs>
          <w:tab w:val="num" w:pos="1080"/>
        </w:tabs>
        <w:ind w:left="1080" w:hanging="1080"/>
      </w:pPr>
      <w:rPr>
        <w:rFonts w:ascii="Times New Roman" w:hAnsi="Times New Roman" w:cs="Times New Roman" w:hint="default"/>
      </w:rPr>
    </w:lvl>
    <w:lvl w:ilvl="4">
      <w:start w:val="1"/>
      <w:numFmt w:val="decimal"/>
      <w:pStyle w:val="Nadpis4"/>
      <w:isLgl/>
      <w:lvlText w:val="%1.%2.%3.%4.%5"/>
      <w:lvlJc w:val="left"/>
      <w:pPr>
        <w:tabs>
          <w:tab w:val="num" w:pos="1080"/>
        </w:tabs>
        <w:ind w:left="1080" w:hanging="1080"/>
      </w:pPr>
      <w:rPr>
        <w:rFonts w:ascii="Times New Roman" w:hAnsi="Times New Roman" w:cs="Times New Roman" w:hint="default"/>
      </w:rPr>
    </w:lvl>
    <w:lvl w:ilvl="5">
      <w:start w:val="1"/>
      <w:numFmt w:val="decimal"/>
      <w:pStyle w:val="Nadpis5"/>
      <w:isLgl/>
      <w:lvlText w:val="%1.%2.%3.%4.%5.%6"/>
      <w:lvlJc w:val="left"/>
      <w:pPr>
        <w:tabs>
          <w:tab w:val="num" w:pos="1440"/>
        </w:tabs>
        <w:ind w:left="1440" w:hanging="1440"/>
      </w:pPr>
      <w:rPr>
        <w:rFonts w:ascii="Times New Roman" w:hAnsi="Times New Roman" w:cs="Times New Roman" w:hint="default"/>
      </w:rPr>
    </w:lvl>
    <w:lvl w:ilvl="6">
      <w:start w:val="1"/>
      <w:numFmt w:val="decimal"/>
      <w:isLgl/>
      <w:lvlText w:val="%1.%2.%3.%4.%5.%6.%7"/>
      <w:lvlJc w:val="left"/>
      <w:pPr>
        <w:tabs>
          <w:tab w:val="num" w:pos="1440"/>
        </w:tabs>
        <w:ind w:left="1440" w:hanging="1440"/>
      </w:pPr>
      <w:rPr>
        <w:rFonts w:ascii="Times New Roman" w:hAnsi="Times New Roman" w:cs="Times New Roman" w:hint="default"/>
      </w:rPr>
    </w:lvl>
    <w:lvl w:ilvl="7">
      <w:start w:val="1"/>
      <w:numFmt w:val="decimal"/>
      <w:isLgl/>
      <w:lvlText w:val="%1.%2.%3.%4.%5.%6.%7.%8"/>
      <w:lvlJc w:val="left"/>
      <w:pPr>
        <w:tabs>
          <w:tab w:val="num" w:pos="1800"/>
        </w:tabs>
        <w:ind w:left="1800" w:hanging="1800"/>
      </w:pPr>
      <w:rPr>
        <w:rFonts w:ascii="Times New Roman" w:hAnsi="Times New Roman" w:cs="Times New Roman" w:hint="default"/>
      </w:rPr>
    </w:lvl>
    <w:lvl w:ilvl="8">
      <w:start w:val="1"/>
      <w:numFmt w:val="decimal"/>
      <w:isLgl/>
      <w:lvlText w:val="%1.%2.%3.%4.%5.%6.%7.%8.%9"/>
      <w:lvlJc w:val="left"/>
      <w:pPr>
        <w:tabs>
          <w:tab w:val="num" w:pos="2160"/>
        </w:tabs>
        <w:ind w:left="2160" w:hanging="2160"/>
      </w:pPr>
      <w:rPr>
        <w:rFonts w:ascii="Times New Roman" w:hAnsi="Times New Roman" w:cs="Times New Roman" w:hint="default"/>
      </w:rPr>
    </w:lvl>
  </w:abstractNum>
  <w:abstractNum w:abstractNumId="4">
    <w:nsid w:val="024C3F56"/>
    <w:multiLevelType w:val="hybridMultilevel"/>
    <w:tmpl w:val="2EE0980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4774ACEC">
      <w:start w:val="6"/>
      <w:numFmt w:val="bullet"/>
      <w:lvlText w:val="-"/>
      <w:lvlJc w:val="left"/>
      <w:pPr>
        <w:ind w:left="2880" w:hanging="360"/>
      </w:pPr>
      <w:rPr>
        <w:rFonts w:ascii="Times New Roman" w:eastAsia="Times New Roman" w:hAnsi="Times New Roman" w:cs="Times New Roman"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04555438"/>
    <w:multiLevelType w:val="hybridMultilevel"/>
    <w:tmpl w:val="840422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nsid w:val="0AA050E7"/>
    <w:multiLevelType w:val="multilevel"/>
    <w:tmpl w:val="EBF496E4"/>
    <w:lvl w:ilvl="0">
      <w:start w:val="7"/>
      <w:numFmt w:val="decimal"/>
      <w:pStyle w:val="NADPIS1X"/>
      <w:lvlText w:val="%1."/>
      <w:lvlJc w:val="left"/>
      <w:pPr>
        <w:tabs>
          <w:tab w:val="num" w:pos="360"/>
        </w:tabs>
        <w:ind w:left="360" w:hanging="360"/>
      </w:pPr>
      <w:rPr>
        <w:rFonts w:ascii="Arial" w:hAnsi="Arial" w:hint="default"/>
        <w:b/>
        <w:i w:val="0"/>
        <w:sz w:val="20"/>
        <w:szCs w:val="20"/>
      </w:rPr>
    </w:lvl>
    <w:lvl w:ilvl="1">
      <w:start w:val="4"/>
      <w:numFmt w:val="decimal"/>
      <w:pStyle w:val="NADPIS20"/>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7">
    <w:nsid w:val="0C960F4E"/>
    <w:multiLevelType w:val="hybridMultilevel"/>
    <w:tmpl w:val="4C2A6582"/>
    <w:lvl w:ilvl="0" w:tplc="0405000B">
      <w:start w:val="1"/>
      <w:numFmt w:val="bullet"/>
      <w:pStyle w:val="Odrky0"/>
      <w:lvlText w:val=""/>
      <w:lvlJc w:val="left"/>
      <w:pPr>
        <w:tabs>
          <w:tab w:val="num" w:pos="720"/>
        </w:tabs>
        <w:ind w:left="720" w:hanging="360"/>
      </w:pPr>
      <w:rPr>
        <w:rFonts w:ascii="Wingdings" w:hAnsi="Wingdings" w:hint="default"/>
      </w:rPr>
    </w:lvl>
    <w:lvl w:ilvl="1" w:tplc="BFF25B4C">
      <w:start w:val="1"/>
      <w:numFmt w:val="bullet"/>
      <w:pStyle w:val="Odrky2"/>
      <w:lvlText w:val=""/>
      <w:lvlJc w:val="left"/>
      <w:pPr>
        <w:tabs>
          <w:tab w:val="num" w:pos="1440"/>
        </w:tabs>
        <w:ind w:left="1440" w:hanging="360"/>
      </w:pPr>
      <w:rPr>
        <w:rFonts w:ascii="Wingdings" w:hAnsi="Wingdings" w:hint="default"/>
      </w:rPr>
    </w:lvl>
    <w:lvl w:ilvl="2" w:tplc="B37C35C4">
      <w:start w:val="1"/>
      <w:numFmt w:val="bullet"/>
      <w:pStyle w:val="Odrky0"/>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3E2CA388">
      <w:start w:val="7"/>
      <w:numFmt w:val="bullet"/>
      <w:lvlText w:val="-"/>
      <w:lvlJc w:val="left"/>
      <w:pPr>
        <w:tabs>
          <w:tab w:val="num" w:pos="3600"/>
        </w:tabs>
        <w:ind w:left="3600" w:hanging="360"/>
      </w:pPr>
      <w:rPr>
        <w:rFonts w:ascii="Times New Roman" w:eastAsia="Times New Roman" w:hAnsi="Times New Roman" w:hint="default"/>
      </w:rPr>
    </w:lvl>
    <w:lvl w:ilvl="5" w:tplc="04050005">
      <w:start w:val="1"/>
      <w:numFmt w:val="bullet"/>
      <w:lvlText w:val=""/>
      <w:lvlJc w:val="left"/>
      <w:pPr>
        <w:tabs>
          <w:tab w:val="num" w:pos="4320"/>
        </w:tabs>
        <w:ind w:left="4320" w:hanging="360"/>
      </w:pPr>
      <w:rPr>
        <w:rFonts w:ascii="Wingdings" w:hAnsi="Wingdings" w:hint="default"/>
      </w:rPr>
    </w:lvl>
    <w:lvl w:ilvl="6" w:tplc="04050001">
      <w:start w:val="1"/>
      <w:numFmt w:val="bullet"/>
      <w:lvlText w:val=""/>
      <w:lvlJc w:val="left"/>
      <w:pPr>
        <w:tabs>
          <w:tab w:val="num" w:pos="5040"/>
        </w:tabs>
        <w:ind w:left="5040" w:hanging="360"/>
      </w:pPr>
      <w:rPr>
        <w:rFonts w:ascii="Symbol" w:hAnsi="Symbol" w:hint="default"/>
      </w:rPr>
    </w:lvl>
    <w:lvl w:ilvl="7" w:tplc="04050003">
      <w:start w:val="1"/>
      <w:numFmt w:val="bullet"/>
      <w:lvlText w:val="o"/>
      <w:lvlJc w:val="left"/>
      <w:pPr>
        <w:tabs>
          <w:tab w:val="num" w:pos="5760"/>
        </w:tabs>
        <w:ind w:left="5760" w:hanging="360"/>
      </w:pPr>
      <w:rPr>
        <w:rFonts w:ascii="Courier New" w:hAnsi="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8">
    <w:nsid w:val="1BB06EBE"/>
    <w:multiLevelType w:val="hybridMultilevel"/>
    <w:tmpl w:val="B6C412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5B30619"/>
    <w:multiLevelType w:val="multilevel"/>
    <w:tmpl w:val="CF8E0CEE"/>
    <w:lvl w:ilvl="0">
      <w:start w:val="1"/>
      <w:numFmt w:val="upperLetter"/>
      <w:pStyle w:val="Ploha1"/>
      <w:lvlText w:val="Příloha %1"/>
      <w:lvlJc w:val="left"/>
      <w:pPr>
        <w:tabs>
          <w:tab w:val="num" w:pos="851"/>
        </w:tabs>
        <w:ind w:left="851" w:hanging="851"/>
      </w:pPr>
      <w:rPr>
        <w:rFonts w:cs="Times New Roman" w:hint="default"/>
        <w:sz w:val="28"/>
        <w:szCs w:val="28"/>
      </w:rPr>
    </w:lvl>
    <w:lvl w:ilvl="1">
      <w:start w:val="1"/>
      <w:numFmt w:val="decimal"/>
      <w:pStyle w:val="Ploha2"/>
      <w:lvlText w:val="%1.%2"/>
      <w:lvlJc w:val="left"/>
      <w:pPr>
        <w:tabs>
          <w:tab w:val="num" w:pos="1419"/>
        </w:tabs>
        <w:ind w:left="1419" w:hanging="851"/>
      </w:pPr>
      <w:rPr>
        <w:rFonts w:cs="Times New Roman" w:hint="default"/>
      </w:rPr>
    </w:lvl>
    <w:lvl w:ilvl="2">
      <w:start w:val="1"/>
      <w:numFmt w:val="decimal"/>
      <w:pStyle w:val="Ploha3"/>
      <w:lvlText w:val="%1.%2.%3"/>
      <w:lvlJc w:val="left"/>
      <w:pPr>
        <w:tabs>
          <w:tab w:val="num" w:pos="1561"/>
        </w:tabs>
        <w:ind w:left="1561" w:hanging="851"/>
      </w:pPr>
      <w:rPr>
        <w:rFonts w:cs="Times New Roman" w:hint="default"/>
      </w:rPr>
    </w:lvl>
    <w:lvl w:ilvl="3">
      <w:start w:val="1"/>
      <w:numFmt w:val="decimal"/>
      <w:pStyle w:val="Ploha4"/>
      <w:lvlText w:val="%1.%2.%3.%4"/>
      <w:lvlJc w:val="left"/>
      <w:pPr>
        <w:tabs>
          <w:tab w:val="num" w:pos="851"/>
        </w:tabs>
        <w:ind w:left="851"/>
      </w:pPr>
      <w:rPr>
        <w:rFonts w:cs="Times New Roman" w:hint="default"/>
      </w:rPr>
    </w:lvl>
    <w:lvl w:ilvl="4">
      <w:start w:val="1"/>
      <w:numFmt w:val="none"/>
      <w:lvlText w:val=""/>
      <w:lvlJc w:val="left"/>
      <w:pPr>
        <w:tabs>
          <w:tab w:val="num" w:pos="851"/>
        </w:tabs>
        <w:ind w:left="851" w:hanging="851"/>
      </w:pPr>
      <w:rPr>
        <w:rFonts w:cs="Times New Roman" w:hint="default"/>
      </w:rPr>
    </w:lvl>
    <w:lvl w:ilvl="5">
      <w:start w:val="1"/>
      <w:numFmt w:val="upperRoman"/>
      <w:lvlText w:val="%6"/>
      <w:lvlJc w:val="left"/>
      <w:pPr>
        <w:tabs>
          <w:tab w:val="num" w:pos="1418"/>
        </w:tabs>
        <w:ind w:left="1418" w:hanging="567"/>
      </w:pPr>
      <w:rPr>
        <w:rFonts w:cs="Times New Roman" w:hint="default"/>
      </w:rPr>
    </w:lvl>
    <w:lvl w:ilvl="6">
      <w:start w:val="1"/>
      <w:numFmt w:val="lowerLetter"/>
      <w:lvlText w:val="%6.%7"/>
      <w:lvlJc w:val="left"/>
      <w:pPr>
        <w:tabs>
          <w:tab w:val="num" w:pos="1418"/>
        </w:tabs>
        <w:ind w:left="1418" w:hanging="567"/>
      </w:pPr>
      <w:rPr>
        <w:rFonts w:cs="Times New Roman" w:hint="default"/>
      </w:rPr>
    </w:lvl>
    <w:lvl w:ilvl="7">
      <w:start w:val="1"/>
      <w:numFmt w:val="none"/>
      <w:lvlText w:val=""/>
      <w:lvlJc w:val="left"/>
      <w:pPr>
        <w:tabs>
          <w:tab w:val="num" w:pos="851"/>
        </w:tabs>
        <w:ind w:left="851" w:hanging="851"/>
      </w:pPr>
      <w:rPr>
        <w:rFonts w:cs="Times New Roman" w:hint="default"/>
      </w:rPr>
    </w:lvl>
    <w:lvl w:ilvl="8">
      <w:start w:val="1"/>
      <w:numFmt w:val="none"/>
      <w:lvlText w:val=""/>
      <w:lvlJc w:val="left"/>
      <w:pPr>
        <w:tabs>
          <w:tab w:val="num" w:pos="851"/>
        </w:tabs>
        <w:ind w:left="851" w:hanging="851"/>
      </w:pPr>
      <w:rPr>
        <w:rFonts w:cs="Times New Roman" w:hint="default"/>
      </w:rPr>
    </w:lvl>
  </w:abstractNum>
  <w:abstractNum w:abstractNumId="10">
    <w:nsid w:val="25CF20C9"/>
    <w:multiLevelType w:val="hybridMultilevel"/>
    <w:tmpl w:val="10529D0C"/>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8CE137F"/>
    <w:multiLevelType w:val="hybridMultilevel"/>
    <w:tmpl w:val="3866FEB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298B01B9"/>
    <w:multiLevelType w:val="singleLevel"/>
    <w:tmpl w:val="C9C62D96"/>
    <w:lvl w:ilvl="0">
      <w:start w:val="1"/>
      <w:numFmt w:val="bullet"/>
      <w:pStyle w:val="Odrky4"/>
      <w:lvlText w:val=""/>
      <w:lvlJc w:val="left"/>
      <w:pPr>
        <w:tabs>
          <w:tab w:val="num" w:pos="360"/>
        </w:tabs>
        <w:ind w:left="360" w:hanging="360"/>
      </w:pPr>
      <w:rPr>
        <w:rFonts w:ascii="Symbol" w:hAnsi="Symbol" w:hint="default"/>
      </w:rPr>
    </w:lvl>
  </w:abstractNum>
  <w:abstractNum w:abstractNumId="13">
    <w:nsid w:val="362C6FCD"/>
    <w:multiLevelType w:val="multilevel"/>
    <w:tmpl w:val="A90CCA60"/>
    <w:lvl w:ilvl="0">
      <w:start w:val="1"/>
      <w:numFmt w:val="decimal"/>
      <w:pStyle w:val="RLlneksmlouvy"/>
      <w:lvlText w:val="%1."/>
      <w:lvlJc w:val="left"/>
      <w:pPr>
        <w:tabs>
          <w:tab w:val="num" w:pos="737"/>
        </w:tabs>
        <w:ind w:left="737" w:hanging="737"/>
      </w:pPr>
      <w:rPr>
        <w:b/>
        <w:i w:val="0"/>
        <w:caps/>
        <w:strike w:val="0"/>
        <w:dstrike w:val="0"/>
        <w:vanish w:val="0"/>
        <w:webHidden w:val="0"/>
        <w:color w:val="000000"/>
        <w:sz w:val="22"/>
        <w:szCs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RLTextlnkuslovan"/>
      <w:lvlText w:val="%1.%2"/>
      <w:lvlJc w:val="left"/>
      <w:pPr>
        <w:tabs>
          <w:tab w:val="num" w:pos="1474"/>
        </w:tabs>
        <w:ind w:left="1474" w:hanging="737"/>
      </w:pPr>
    </w:lvl>
    <w:lvl w:ilvl="2">
      <w:start w:val="1"/>
      <w:numFmt w:val="decimal"/>
      <w:lvlText w:val="%1.%2.%3"/>
      <w:lvlJc w:val="left"/>
      <w:pPr>
        <w:tabs>
          <w:tab w:val="num" w:pos="2155"/>
        </w:tabs>
        <w:ind w:left="2155" w:hanging="737"/>
      </w:pPr>
      <w:rPr>
        <w:rFonts w:ascii="Arial" w:hAnsi="Arial" w:cs="Arial" w:hint="default"/>
        <w:sz w:val="20"/>
        <w:szCs w:val="20"/>
      </w:rPr>
    </w:lvl>
    <w:lvl w:ilvl="3">
      <w:start w:val="1"/>
      <w:numFmt w:val="lowerLetter"/>
      <w:lvlText w:val="%4)"/>
      <w:lvlJc w:val="left"/>
      <w:pPr>
        <w:tabs>
          <w:tab w:val="num" w:pos="2552"/>
        </w:tabs>
        <w:ind w:left="2552" w:hanging="341"/>
      </w:pPr>
    </w:lvl>
    <w:lvl w:ilvl="4">
      <w:start w:val="1"/>
      <w:numFmt w:val="decimal"/>
      <w:lvlText w:val="%1.%2.%3.%4.%5"/>
      <w:lvlJc w:val="left"/>
      <w:pPr>
        <w:tabs>
          <w:tab w:val="num" w:pos="3799"/>
        </w:tabs>
        <w:ind w:left="3799" w:hanging="737"/>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4">
    <w:nsid w:val="3E4A5D26"/>
    <w:multiLevelType w:val="multilevel"/>
    <w:tmpl w:val="801C1548"/>
    <w:lvl w:ilvl="0">
      <w:start w:val="1"/>
      <w:numFmt w:val="decimal"/>
      <w:pStyle w:val="RLNadpis1"/>
      <w:lvlText w:val="%1."/>
      <w:lvlJc w:val="left"/>
      <w:pPr>
        <w:tabs>
          <w:tab w:val="num" w:pos="420"/>
        </w:tabs>
        <w:ind w:left="420" w:hanging="420"/>
      </w:pPr>
      <w:rPr>
        <w:rFonts w:asciiTheme="minorHAnsi" w:hAnsiTheme="minorHAnsi" w:cs="Arial" w:hint="default"/>
        <w:b/>
        <w:i w:val="0"/>
        <w:caps/>
        <w:strike w:val="0"/>
        <w:dstrike w:val="0"/>
        <w:vanish w:val="0"/>
        <w:sz w:val="22"/>
        <w:szCs w:val="22"/>
        <w:u w:val="none"/>
        <w:effect w:val="none"/>
        <w:vertAlign w:val="baseline"/>
      </w:rPr>
    </w:lvl>
    <w:lvl w:ilvl="1">
      <w:start w:val="1"/>
      <w:numFmt w:val="decimal"/>
      <w:pStyle w:val="RLNadpis2"/>
      <w:lvlText w:val="%1.%2."/>
      <w:lvlJc w:val="left"/>
      <w:pPr>
        <w:tabs>
          <w:tab w:val="num" w:pos="420"/>
        </w:tabs>
        <w:ind w:left="420" w:hanging="420"/>
      </w:pPr>
      <w:rPr>
        <w:rFonts w:cs="Times New Roman" w:hint="default"/>
        <w:b/>
      </w:rPr>
    </w:lvl>
    <w:lvl w:ilvl="2">
      <w:start w:val="1"/>
      <w:numFmt w:val="decimal"/>
      <w:pStyle w:val="RLNadpis3"/>
      <w:lvlText w:val="%1.%2.%3."/>
      <w:lvlJc w:val="left"/>
      <w:pPr>
        <w:tabs>
          <w:tab w:val="num" w:pos="720"/>
        </w:tabs>
        <w:ind w:left="720" w:hanging="720"/>
      </w:pPr>
      <w:rPr>
        <w:rFonts w:cs="Times New Roman" w:hint="default"/>
      </w:rPr>
    </w:lvl>
    <w:lvl w:ilvl="3">
      <w:start w:val="1"/>
      <w:numFmt w:val="decimal"/>
      <w:pStyle w:val="RLNadpis4"/>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5">
    <w:nsid w:val="3FEB6E4E"/>
    <w:multiLevelType w:val="hybridMultilevel"/>
    <w:tmpl w:val="FB7A2688"/>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8B63E4A"/>
    <w:multiLevelType w:val="hybridMultilevel"/>
    <w:tmpl w:val="D8B8B94A"/>
    <w:lvl w:ilvl="0" w:tplc="04050017">
      <w:start w:val="1"/>
      <w:numFmt w:val="lowerLetter"/>
      <w:lvlText w:val="%1)"/>
      <w:lvlJc w:val="left"/>
      <w:pPr>
        <w:ind w:left="927"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DDB15A7"/>
    <w:multiLevelType w:val="hybridMultilevel"/>
    <w:tmpl w:val="B6C412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50BE5EFF"/>
    <w:multiLevelType w:val="multilevel"/>
    <w:tmpl w:val="66D6C0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2943A2C"/>
    <w:multiLevelType w:val="hybridMultilevel"/>
    <w:tmpl w:val="EC54161E"/>
    <w:lvl w:ilvl="0" w:tplc="C7E29BE0">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nsid w:val="56110425"/>
    <w:multiLevelType w:val="hybridMultilevel"/>
    <w:tmpl w:val="37D4332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58940050"/>
    <w:multiLevelType w:val="hybridMultilevel"/>
    <w:tmpl w:val="4BB6DD06"/>
    <w:lvl w:ilvl="0" w:tplc="39024A44">
      <w:start w:val="1"/>
      <w:numFmt w:val="bullet"/>
      <w:lvlText w:val="­"/>
      <w:lvlJc w:val="left"/>
      <w:pPr>
        <w:ind w:left="786" w:hanging="360"/>
      </w:pPr>
      <w:rPr>
        <w:rFonts w:ascii="Courier New" w:hAnsi="Courier New"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CBC6B04"/>
    <w:multiLevelType w:val="hybridMultilevel"/>
    <w:tmpl w:val="9C062DA4"/>
    <w:lvl w:ilvl="0" w:tplc="04050017">
      <w:start w:val="1"/>
      <w:numFmt w:val="lowerLetter"/>
      <w:lvlText w:val="%1)"/>
      <w:lvlJc w:val="left"/>
      <w:pPr>
        <w:ind w:left="785"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7AF6565"/>
    <w:multiLevelType w:val="multilevel"/>
    <w:tmpl w:val="3B1ABFD8"/>
    <w:lvl w:ilvl="0">
      <w:start w:val="1"/>
      <w:numFmt w:val="decimal"/>
      <w:pStyle w:val="nadpiskapitoly"/>
      <w:lvlText w:val="%1"/>
      <w:lvlJc w:val="left"/>
      <w:pPr>
        <w:ind w:left="432" w:hanging="432"/>
      </w:pPr>
    </w:lvl>
    <w:lvl w:ilvl="1">
      <w:start w:val="1"/>
      <w:numFmt w:val="decimal"/>
      <w:pStyle w:val="Nadpis21"/>
      <w:lvlText w:val="%1.%2"/>
      <w:lvlJc w:val="left"/>
      <w:pPr>
        <w:ind w:left="718" w:hanging="576"/>
      </w:pPr>
    </w:lvl>
    <w:lvl w:ilvl="2">
      <w:start w:val="1"/>
      <w:numFmt w:val="decimal"/>
      <w:lvlText w:val="%1.%2.%3"/>
      <w:lvlJc w:val="left"/>
      <w:pPr>
        <w:ind w:left="720" w:hanging="720"/>
      </w:pPr>
      <w:rPr>
        <w:b/>
        <w:sz w:val="20"/>
        <w:szCs w:val="20"/>
      </w:rPr>
    </w:lvl>
    <w:lvl w:ilvl="3">
      <w:start w:val="1"/>
      <w:numFmt w:val="decimal"/>
      <w:pStyle w:val="Nadpis40"/>
      <w:lvlText w:val="%1.%2.%3.%4"/>
      <w:lvlJc w:val="left"/>
      <w:pPr>
        <w:ind w:left="864" w:hanging="864"/>
      </w:pPr>
      <w:rPr>
        <w:b/>
      </w:rPr>
    </w:lvl>
    <w:lvl w:ilvl="4">
      <w:start w:val="1"/>
      <w:numFmt w:val="decimal"/>
      <w:pStyle w:val="Nadpis50"/>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24">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lvlText w:val="%9."/>
      <w:lvlJc w:val="left"/>
      <w:pPr>
        <w:tabs>
          <w:tab w:val="num" w:pos="3175"/>
        </w:tabs>
        <w:ind w:left="2815" w:hanging="360"/>
      </w:pPr>
    </w:lvl>
  </w:abstractNum>
  <w:abstractNum w:abstractNumId="25">
    <w:nsid w:val="6C275B65"/>
    <w:multiLevelType w:val="hybridMultilevel"/>
    <w:tmpl w:val="D958AA3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6D1B69EB"/>
    <w:multiLevelType w:val="hybridMultilevel"/>
    <w:tmpl w:val="2F5AF5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73AF55D3"/>
    <w:multiLevelType w:val="hybridMultilevel"/>
    <w:tmpl w:val="B6C4122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nsid w:val="767424D6"/>
    <w:multiLevelType w:val="hybridMultilevel"/>
    <w:tmpl w:val="ED8EDE22"/>
    <w:lvl w:ilvl="0" w:tplc="D40EA83E">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7BD029C3"/>
    <w:multiLevelType w:val="hybridMultilevel"/>
    <w:tmpl w:val="D0EA410C"/>
    <w:lvl w:ilvl="0" w:tplc="9B908C6E">
      <w:start w:val="1"/>
      <w:numFmt w:val="decimal"/>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num w:numId="1">
    <w:abstractNumId w:val="24"/>
  </w:num>
  <w:num w:numId="2">
    <w:abstractNumId w:val="6"/>
  </w:num>
  <w:num w:numId="3">
    <w:abstractNumId w:val="0"/>
  </w:num>
  <w:num w:numId="4">
    <w:abstractNumId w:val="3"/>
  </w:num>
  <w:num w:numId="5">
    <w:abstractNumId w:val="7"/>
  </w:num>
  <w:num w:numId="6">
    <w:abstractNumId w:val="12"/>
  </w:num>
  <w:num w:numId="7">
    <w:abstractNumId w:val="2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9"/>
  </w:num>
  <w:num w:numId="11">
    <w:abstractNumId w:val="19"/>
  </w:num>
  <w:num w:numId="12">
    <w:abstractNumId w:val="22"/>
  </w:num>
  <w:num w:numId="13">
    <w:abstractNumId w:val="17"/>
  </w:num>
  <w:num w:numId="14">
    <w:abstractNumId w:val="20"/>
  </w:num>
  <w:num w:numId="15">
    <w:abstractNumId w:val="16"/>
  </w:num>
  <w:num w:numId="16">
    <w:abstractNumId w:val="11"/>
  </w:num>
  <w:num w:numId="17">
    <w:abstractNumId w:val="28"/>
  </w:num>
  <w:num w:numId="18">
    <w:abstractNumId w:val="21"/>
  </w:num>
  <w:num w:numId="19">
    <w:abstractNumId w:val="4"/>
  </w:num>
  <w:num w:numId="20">
    <w:abstractNumId w:val="15"/>
  </w:num>
  <w:num w:numId="21">
    <w:abstractNumId w:val="27"/>
  </w:num>
  <w:num w:numId="22">
    <w:abstractNumId w:val="8"/>
  </w:num>
  <w:num w:numId="23">
    <w:abstractNumId w:val="25"/>
  </w:num>
  <w:num w:numId="24">
    <w:abstractNumId w:val="18"/>
  </w:num>
  <w:num w:numId="25">
    <w:abstractNumId w:val="5"/>
  </w:num>
  <w:num w:numId="26">
    <w:abstractNumId w:val="26"/>
  </w:num>
  <w:num w:numId="27">
    <w:abstractNumId w:val="10"/>
  </w:num>
  <w:num w:numId="28">
    <w:abstractNumId w:val="23"/>
  </w:num>
  <w:num w:numId="29">
    <w:abstractNumId w:val="23"/>
  </w:num>
  <w:num w:numId="30">
    <w:abstractNumId w:val="23"/>
  </w:num>
  <w:num w:numId="31">
    <w:abstractNumId w:val="29"/>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709"/>
  <w:hyphenationZone w:val="425"/>
  <w:noPunctuationKerning/>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3FAB"/>
    <w:rsid w:val="00001112"/>
    <w:rsid w:val="00001889"/>
    <w:rsid w:val="00001A35"/>
    <w:rsid w:val="0000206C"/>
    <w:rsid w:val="00002867"/>
    <w:rsid w:val="00002995"/>
    <w:rsid w:val="000036FE"/>
    <w:rsid w:val="00003F38"/>
    <w:rsid w:val="000040F0"/>
    <w:rsid w:val="00004BB9"/>
    <w:rsid w:val="00004C59"/>
    <w:rsid w:val="00004D44"/>
    <w:rsid w:val="00004D88"/>
    <w:rsid w:val="000050AC"/>
    <w:rsid w:val="000062D2"/>
    <w:rsid w:val="0000636B"/>
    <w:rsid w:val="00007911"/>
    <w:rsid w:val="00010112"/>
    <w:rsid w:val="000105B3"/>
    <w:rsid w:val="000115FD"/>
    <w:rsid w:val="00011B9A"/>
    <w:rsid w:val="00011EEE"/>
    <w:rsid w:val="0001221D"/>
    <w:rsid w:val="00012335"/>
    <w:rsid w:val="0001263B"/>
    <w:rsid w:val="00014FCE"/>
    <w:rsid w:val="00015C05"/>
    <w:rsid w:val="00015D53"/>
    <w:rsid w:val="000166EC"/>
    <w:rsid w:val="00016855"/>
    <w:rsid w:val="00016FC0"/>
    <w:rsid w:val="0002007A"/>
    <w:rsid w:val="00021C4C"/>
    <w:rsid w:val="00022702"/>
    <w:rsid w:val="00025D91"/>
    <w:rsid w:val="0002609B"/>
    <w:rsid w:val="00026298"/>
    <w:rsid w:val="0002663E"/>
    <w:rsid w:val="0002763B"/>
    <w:rsid w:val="00030465"/>
    <w:rsid w:val="00031103"/>
    <w:rsid w:val="000318D0"/>
    <w:rsid w:val="0003276A"/>
    <w:rsid w:val="00032F9C"/>
    <w:rsid w:val="00033218"/>
    <w:rsid w:val="00033790"/>
    <w:rsid w:val="00033C7D"/>
    <w:rsid w:val="00035530"/>
    <w:rsid w:val="000361AB"/>
    <w:rsid w:val="00036A40"/>
    <w:rsid w:val="000373B3"/>
    <w:rsid w:val="000376B5"/>
    <w:rsid w:val="0003784E"/>
    <w:rsid w:val="00037FF5"/>
    <w:rsid w:val="00041772"/>
    <w:rsid w:val="000428C5"/>
    <w:rsid w:val="000428FC"/>
    <w:rsid w:val="00042A03"/>
    <w:rsid w:val="00042A0C"/>
    <w:rsid w:val="00042B58"/>
    <w:rsid w:val="000433FC"/>
    <w:rsid w:val="00044CAE"/>
    <w:rsid w:val="00045620"/>
    <w:rsid w:val="00046FBF"/>
    <w:rsid w:val="00051BC4"/>
    <w:rsid w:val="00052EC2"/>
    <w:rsid w:val="00053184"/>
    <w:rsid w:val="00055C4C"/>
    <w:rsid w:val="00055F86"/>
    <w:rsid w:val="00055FE7"/>
    <w:rsid w:val="00056425"/>
    <w:rsid w:val="000565D2"/>
    <w:rsid w:val="00060159"/>
    <w:rsid w:val="0006198F"/>
    <w:rsid w:val="00061F95"/>
    <w:rsid w:val="00062E5D"/>
    <w:rsid w:val="00063447"/>
    <w:rsid w:val="00063B41"/>
    <w:rsid w:val="0006405A"/>
    <w:rsid w:val="00064C5D"/>
    <w:rsid w:val="00065A74"/>
    <w:rsid w:val="0006777F"/>
    <w:rsid w:val="00067A36"/>
    <w:rsid w:val="00067A68"/>
    <w:rsid w:val="0007050F"/>
    <w:rsid w:val="00070539"/>
    <w:rsid w:val="0007062A"/>
    <w:rsid w:val="00070750"/>
    <w:rsid w:val="00070DF4"/>
    <w:rsid w:val="00071739"/>
    <w:rsid w:val="00071F3E"/>
    <w:rsid w:val="00072205"/>
    <w:rsid w:val="00073022"/>
    <w:rsid w:val="00074323"/>
    <w:rsid w:val="000744AF"/>
    <w:rsid w:val="00074FDE"/>
    <w:rsid w:val="00075987"/>
    <w:rsid w:val="00076CE7"/>
    <w:rsid w:val="000772E9"/>
    <w:rsid w:val="0007789C"/>
    <w:rsid w:val="00077A34"/>
    <w:rsid w:val="000800C9"/>
    <w:rsid w:val="00080397"/>
    <w:rsid w:val="00080745"/>
    <w:rsid w:val="00080DD8"/>
    <w:rsid w:val="00081E01"/>
    <w:rsid w:val="00081EFC"/>
    <w:rsid w:val="000825CF"/>
    <w:rsid w:val="0008486A"/>
    <w:rsid w:val="00084A30"/>
    <w:rsid w:val="000858E1"/>
    <w:rsid w:val="00085E92"/>
    <w:rsid w:val="00085F2A"/>
    <w:rsid w:val="00087374"/>
    <w:rsid w:val="00087412"/>
    <w:rsid w:val="0008741D"/>
    <w:rsid w:val="000902FC"/>
    <w:rsid w:val="000904E7"/>
    <w:rsid w:val="00090B8E"/>
    <w:rsid w:val="00090DCB"/>
    <w:rsid w:val="00090F01"/>
    <w:rsid w:val="000912DA"/>
    <w:rsid w:val="00091C5A"/>
    <w:rsid w:val="000921D1"/>
    <w:rsid w:val="00092294"/>
    <w:rsid w:val="00092933"/>
    <w:rsid w:val="000929FA"/>
    <w:rsid w:val="00092E46"/>
    <w:rsid w:val="00092FE9"/>
    <w:rsid w:val="00093385"/>
    <w:rsid w:val="000957FB"/>
    <w:rsid w:val="00095A10"/>
    <w:rsid w:val="00095D93"/>
    <w:rsid w:val="00096D6C"/>
    <w:rsid w:val="00097E0E"/>
    <w:rsid w:val="000A0887"/>
    <w:rsid w:val="000A0EDA"/>
    <w:rsid w:val="000A1AEC"/>
    <w:rsid w:val="000A2431"/>
    <w:rsid w:val="000A25A8"/>
    <w:rsid w:val="000A3128"/>
    <w:rsid w:val="000A423D"/>
    <w:rsid w:val="000A474C"/>
    <w:rsid w:val="000A4EB9"/>
    <w:rsid w:val="000A56DE"/>
    <w:rsid w:val="000A5B10"/>
    <w:rsid w:val="000A64A1"/>
    <w:rsid w:val="000A77F0"/>
    <w:rsid w:val="000A7B62"/>
    <w:rsid w:val="000B0F8F"/>
    <w:rsid w:val="000B1410"/>
    <w:rsid w:val="000B1A2B"/>
    <w:rsid w:val="000B24BE"/>
    <w:rsid w:val="000B2662"/>
    <w:rsid w:val="000B2A87"/>
    <w:rsid w:val="000B2D20"/>
    <w:rsid w:val="000B3645"/>
    <w:rsid w:val="000B50BB"/>
    <w:rsid w:val="000B5207"/>
    <w:rsid w:val="000B667E"/>
    <w:rsid w:val="000B7538"/>
    <w:rsid w:val="000B7C8C"/>
    <w:rsid w:val="000C0238"/>
    <w:rsid w:val="000C043F"/>
    <w:rsid w:val="000C0DF7"/>
    <w:rsid w:val="000C18C1"/>
    <w:rsid w:val="000C238C"/>
    <w:rsid w:val="000C2A3E"/>
    <w:rsid w:val="000C404D"/>
    <w:rsid w:val="000C4C10"/>
    <w:rsid w:val="000C58AA"/>
    <w:rsid w:val="000C5C2D"/>
    <w:rsid w:val="000C667C"/>
    <w:rsid w:val="000D03EA"/>
    <w:rsid w:val="000D040F"/>
    <w:rsid w:val="000D08A4"/>
    <w:rsid w:val="000D0C52"/>
    <w:rsid w:val="000D141A"/>
    <w:rsid w:val="000D19F1"/>
    <w:rsid w:val="000D1DCA"/>
    <w:rsid w:val="000D22DF"/>
    <w:rsid w:val="000D2A4B"/>
    <w:rsid w:val="000D3D5B"/>
    <w:rsid w:val="000D3F10"/>
    <w:rsid w:val="000D5F05"/>
    <w:rsid w:val="000D617A"/>
    <w:rsid w:val="000D65B9"/>
    <w:rsid w:val="000D68C6"/>
    <w:rsid w:val="000D69EA"/>
    <w:rsid w:val="000D7947"/>
    <w:rsid w:val="000D7EF4"/>
    <w:rsid w:val="000D7F89"/>
    <w:rsid w:val="000E00D3"/>
    <w:rsid w:val="000E12F6"/>
    <w:rsid w:val="000E135F"/>
    <w:rsid w:val="000E2C38"/>
    <w:rsid w:val="000E3554"/>
    <w:rsid w:val="000E4580"/>
    <w:rsid w:val="000E45E0"/>
    <w:rsid w:val="000E4C4E"/>
    <w:rsid w:val="000E515D"/>
    <w:rsid w:val="000E5A92"/>
    <w:rsid w:val="000E61A6"/>
    <w:rsid w:val="000E6222"/>
    <w:rsid w:val="000E6B5B"/>
    <w:rsid w:val="000E77C4"/>
    <w:rsid w:val="000E7AB4"/>
    <w:rsid w:val="000E7E5D"/>
    <w:rsid w:val="000F017D"/>
    <w:rsid w:val="000F021B"/>
    <w:rsid w:val="000F0E4E"/>
    <w:rsid w:val="000F14B5"/>
    <w:rsid w:val="000F1525"/>
    <w:rsid w:val="000F2313"/>
    <w:rsid w:val="000F23F4"/>
    <w:rsid w:val="000F2758"/>
    <w:rsid w:val="000F2C6E"/>
    <w:rsid w:val="000F2D68"/>
    <w:rsid w:val="000F4268"/>
    <w:rsid w:val="000F43CA"/>
    <w:rsid w:val="000F44C6"/>
    <w:rsid w:val="000F4D7E"/>
    <w:rsid w:val="000F51A5"/>
    <w:rsid w:val="000F7129"/>
    <w:rsid w:val="000F749C"/>
    <w:rsid w:val="000F7AF9"/>
    <w:rsid w:val="000F7C1C"/>
    <w:rsid w:val="001000D6"/>
    <w:rsid w:val="0010092A"/>
    <w:rsid w:val="00102853"/>
    <w:rsid w:val="00102CAE"/>
    <w:rsid w:val="001037D2"/>
    <w:rsid w:val="00103B0F"/>
    <w:rsid w:val="0010585F"/>
    <w:rsid w:val="00105C9E"/>
    <w:rsid w:val="00105E45"/>
    <w:rsid w:val="00106ADB"/>
    <w:rsid w:val="00106F44"/>
    <w:rsid w:val="00107F46"/>
    <w:rsid w:val="00111576"/>
    <w:rsid w:val="00111606"/>
    <w:rsid w:val="001122C2"/>
    <w:rsid w:val="00112A0A"/>
    <w:rsid w:val="00112E34"/>
    <w:rsid w:val="00113DCE"/>
    <w:rsid w:val="00114071"/>
    <w:rsid w:val="00114E99"/>
    <w:rsid w:val="00115090"/>
    <w:rsid w:val="00115620"/>
    <w:rsid w:val="00115FFE"/>
    <w:rsid w:val="00117914"/>
    <w:rsid w:val="00120A74"/>
    <w:rsid w:val="001211B6"/>
    <w:rsid w:val="00121BFC"/>
    <w:rsid w:val="00121FF5"/>
    <w:rsid w:val="0012226B"/>
    <w:rsid w:val="001224C6"/>
    <w:rsid w:val="00122505"/>
    <w:rsid w:val="001232BB"/>
    <w:rsid w:val="0012388F"/>
    <w:rsid w:val="00124B19"/>
    <w:rsid w:val="00125A2A"/>
    <w:rsid w:val="00126A67"/>
    <w:rsid w:val="0013053C"/>
    <w:rsid w:val="0013073D"/>
    <w:rsid w:val="00130AF4"/>
    <w:rsid w:val="00131187"/>
    <w:rsid w:val="001314DF"/>
    <w:rsid w:val="001323C6"/>
    <w:rsid w:val="001329F3"/>
    <w:rsid w:val="00133748"/>
    <w:rsid w:val="0013388B"/>
    <w:rsid w:val="001341A3"/>
    <w:rsid w:val="001346A4"/>
    <w:rsid w:val="00135199"/>
    <w:rsid w:val="0013671E"/>
    <w:rsid w:val="001372CD"/>
    <w:rsid w:val="001373B0"/>
    <w:rsid w:val="00140EB6"/>
    <w:rsid w:val="001417CA"/>
    <w:rsid w:val="00141D72"/>
    <w:rsid w:val="00142D1A"/>
    <w:rsid w:val="001430CF"/>
    <w:rsid w:val="00143666"/>
    <w:rsid w:val="00145135"/>
    <w:rsid w:val="00145853"/>
    <w:rsid w:val="00145889"/>
    <w:rsid w:val="00145970"/>
    <w:rsid w:val="00146751"/>
    <w:rsid w:val="001467A5"/>
    <w:rsid w:val="00150D20"/>
    <w:rsid w:val="00150E79"/>
    <w:rsid w:val="00150ED8"/>
    <w:rsid w:val="001519C9"/>
    <w:rsid w:val="00151D37"/>
    <w:rsid w:val="0015335F"/>
    <w:rsid w:val="00155133"/>
    <w:rsid w:val="001561DF"/>
    <w:rsid w:val="0015673B"/>
    <w:rsid w:val="00157246"/>
    <w:rsid w:val="001572EA"/>
    <w:rsid w:val="00157B7E"/>
    <w:rsid w:val="00157E0A"/>
    <w:rsid w:val="0016000E"/>
    <w:rsid w:val="0016232B"/>
    <w:rsid w:val="001638B2"/>
    <w:rsid w:val="00163920"/>
    <w:rsid w:val="00163F42"/>
    <w:rsid w:val="001648EB"/>
    <w:rsid w:val="001654D1"/>
    <w:rsid w:val="00165702"/>
    <w:rsid w:val="001664F7"/>
    <w:rsid w:val="001671E8"/>
    <w:rsid w:val="00167DF0"/>
    <w:rsid w:val="00171521"/>
    <w:rsid w:val="0017164B"/>
    <w:rsid w:val="001718BD"/>
    <w:rsid w:val="00172ED7"/>
    <w:rsid w:val="0017305C"/>
    <w:rsid w:val="001733F5"/>
    <w:rsid w:val="00173ADF"/>
    <w:rsid w:val="00174079"/>
    <w:rsid w:val="00174192"/>
    <w:rsid w:val="0017504B"/>
    <w:rsid w:val="00175DEF"/>
    <w:rsid w:val="00176743"/>
    <w:rsid w:val="001772A5"/>
    <w:rsid w:val="00177778"/>
    <w:rsid w:val="0018225B"/>
    <w:rsid w:val="00182351"/>
    <w:rsid w:val="001825F8"/>
    <w:rsid w:val="00186762"/>
    <w:rsid w:val="001903E3"/>
    <w:rsid w:val="001906D1"/>
    <w:rsid w:val="00191509"/>
    <w:rsid w:val="00191B13"/>
    <w:rsid w:val="001923A5"/>
    <w:rsid w:val="001929DE"/>
    <w:rsid w:val="00192C84"/>
    <w:rsid w:val="00192E75"/>
    <w:rsid w:val="001935C3"/>
    <w:rsid w:val="001946C7"/>
    <w:rsid w:val="00194D42"/>
    <w:rsid w:val="00195045"/>
    <w:rsid w:val="00195BEE"/>
    <w:rsid w:val="00195C7C"/>
    <w:rsid w:val="00195D36"/>
    <w:rsid w:val="00196D63"/>
    <w:rsid w:val="00196DDA"/>
    <w:rsid w:val="0019794C"/>
    <w:rsid w:val="00197AC7"/>
    <w:rsid w:val="001A04DE"/>
    <w:rsid w:val="001A0D69"/>
    <w:rsid w:val="001A201B"/>
    <w:rsid w:val="001A33AB"/>
    <w:rsid w:val="001A41B3"/>
    <w:rsid w:val="001A437E"/>
    <w:rsid w:val="001A572B"/>
    <w:rsid w:val="001A5B6D"/>
    <w:rsid w:val="001A6BC5"/>
    <w:rsid w:val="001A7EA1"/>
    <w:rsid w:val="001B0269"/>
    <w:rsid w:val="001B0642"/>
    <w:rsid w:val="001B14A6"/>
    <w:rsid w:val="001B1D63"/>
    <w:rsid w:val="001B21DD"/>
    <w:rsid w:val="001B288B"/>
    <w:rsid w:val="001B2924"/>
    <w:rsid w:val="001B2C9D"/>
    <w:rsid w:val="001B346B"/>
    <w:rsid w:val="001B40F2"/>
    <w:rsid w:val="001B4294"/>
    <w:rsid w:val="001B56F5"/>
    <w:rsid w:val="001B5D25"/>
    <w:rsid w:val="001B606A"/>
    <w:rsid w:val="001B6ED0"/>
    <w:rsid w:val="001B71AF"/>
    <w:rsid w:val="001B74F0"/>
    <w:rsid w:val="001C073A"/>
    <w:rsid w:val="001C095C"/>
    <w:rsid w:val="001C0A62"/>
    <w:rsid w:val="001C1F14"/>
    <w:rsid w:val="001C344B"/>
    <w:rsid w:val="001C3D20"/>
    <w:rsid w:val="001C436E"/>
    <w:rsid w:val="001C4AB9"/>
    <w:rsid w:val="001C4C02"/>
    <w:rsid w:val="001C4EBC"/>
    <w:rsid w:val="001C5030"/>
    <w:rsid w:val="001C6644"/>
    <w:rsid w:val="001C6EC1"/>
    <w:rsid w:val="001C780F"/>
    <w:rsid w:val="001D00FC"/>
    <w:rsid w:val="001D05A6"/>
    <w:rsid w:val="001D2598"/>
    <w:rsid w:val="001D2767"/>
    <w:rsid w:val="001D2C3C"/>
    <w:rsid w:val="001D2FE3"/>
    <w:rsid w:val="001D3093"/>
    <w:rsid w:val="001D40E8"/>
    <w:rsid w:val="001D4FB7"/>
    <w:rsid w:val="001D5758"/>
    <w:rsid w:val="001D654B"/>
    <w:rsid w:val="001D70D5"/>
    <w:rsid w:val="001D764A"/>
    <w:rsid w:val="001D7BD8"/>
    <w:rsid w:val="001D7D3D"/>
    <w:rsid w:val="001E0E3D"/>
    <w:rsid w:val="001E0F6C"/>
    <w:rsid w:val="001E1156"/>
    <w:rsid w:val="001E14FB"/>
    <w:rsid w:val="001E196E"/>
    <w:rsid w:val="001E1AB2"/>
    <w:rsid w:val="001E2D70"/>
    <w:rsid w:val="001E3246"/>
    <w:rsid w:val="001E33BC"/>
    <w:rsid w:val="001E3B6B"/>
    <w:rsid w:val="001E413D"/>
    <w:rsid w:val="001E4CE8"/>
    <w:rsid w:val="001E516A"/>
    <w:rsid w:val="001E592D"/>
    <w:rsid w:val="001E6A1B"/>
    <w:rsid w:val="001F0C85"/>
    <w:rsid w:val="001F0E98"/>
    <w:rsid w:val="001F0FD2"/>
    <w:rsid w:val="001F14CF"/>
    <w:rsid w:val="001F16C1"/>
    <w:rsid w:val="001F284F"/>
    <w:rsid w:val="001F45E7"/>
    <w:rsid w:val="001F4650"/>
    <w:rsid w:val="001F500A"/>
    <w:rsid w:val="001F6217"/>
    <w:rsid w:val="001F648C"/>
    <w:rsid w:val="001F739D"/>
    <w:rsid w:val="001F74DA"/>
    <w:rsid w:val="001F76D5"/>
    <w:rsid w:val="001F7AAC"/>
    <w:rsid w:val="001F7C46"/>
    <w:rsid w:val="001F7D27"/>
    <w:rsid w:val="001F7D75"/>
    <w:rsid w:val="00200592"/>
    <w:rsid w:val="002007C4"/>
    <w:rsid w:val="00200D0B"/>
    <w:rsid w:val="00200F50"/>
    <w:rsid w:val="00202882"/>
    <w:rsid w:val="00203002"/>
    <w:rsid w:val="002031C8"/>
    <w:rsid w:val="00204C8E"/>
    <w:rsid w:val="00204E4F"/>
    <w:rsid w:val="00204EE0"/>
    <w:rsid w:val="0020570B"/>
    <w:rsid w:val="00206A15"/>
    <w:rsid w:val="00206B56"/>
    <w:rsid w:val="00206EAC"/>
    <w:rsid w:val="00207081"/>
    <w:rsid w:val="0020733C"/>
    <w:rsid w:val="00210E04"/>
    <w:rsid w:val="00211128"/>
    <w:rsid w:val="00212176"/>
    <w:rsid w:val="00212B8F"/>
    <w:rsid w:val="00212E03"/>
    <w:rsid w:val="00212EBE"/>
    <w:rsid w:val="00212ECB"/>
    <w:rsid w:val="00213A87"/>
    <w:rsid w:val="0021505A"/>
    <w:rsid w:val="00215C45"/>
    <w:rsid w:val="0021713C"/>
    <w:rsid w:val="00217884"/>
    <w:rsid w:val="00217DA4"/>
    <w:rsid w:val="00221042"/>
    <w:rsid w:val="00223B1C"/>
    <w:rsid w:val="00224060"/>
    <w:rsid w:val="00224A94"/>
    <w:rsid w:val="00225045"/>
    <w:rsid w:val="00225135"/>
    <w:rsid w:val="00225826"/>
    <w:rsid w:val="00225A3E"/>
    <w:rsid w:val="0022687F"/>
    <w:rsid w:val="00226A23"/>
    <w:rsid w:val="002302A5"/>
    <w:rsid w:val="002305B8"/>
    <w:rsid w:val="0023160A"/>
    <w:rsid w:val="002320E0"/>
    <w:rsid w:val="00232C3D"/>
    <w:rsid w:val="00232FE2"/>
    <w:rsid w:val="00233866"/>
    <w:rsid w:val="00235D48"/>
    <w:rsid w:val="00235D6A"/>
    <w:rsid w:val="00236420"/>
    <w:rsid w:val="00236D6E"/>
    <w:rsid w:val="00236E25"/>
    <w:rsid w:val="002410F9"/>
    <w:rsid w:val="002427A3"/>
    <w:rsid w:val="00242995"/>
    <w:rsid w:val="00242E0D"/>
    <w:rsid w:val="00243021"/>
    <w:rsid w:val="0024305E"/>
    <w:rsid w:val="002430C7"/>
    <w:rsid w:val="00243E4E"/>
    <w:rsid w:val="00244288"/>
    <w:rsid w:val="00244B1F"/>
    <w:rsid w:val="00245188"/>
    <w:rsid w:val="00245347"/>
    <w:rsid w:val="002455DA"/>
    <w:rsid w:val="0024696A"/>
    <w:rsid w:val="00246C3F"/>
    <w:rsid w:val="0024737E"/>
    <w:rsid w:val="00247EE7"/>
    <w:rsid w:val="00250476"/>
    <w:rsid w:val="002509C6"/>
    <w:rsid w:val="002513EA"/>
    <w:rsid w:val="0025188D"/>
    <w:rsid w:val="00251C70"/>
    <w:rsid w:val="002523AC"/>
    <w:rsid w:val="00253225"/>
    <w:rsid w:val="002532CA"/>
    <w:rsid w:val="002532DE"/>
    <w:rsid w:val="00253E9B"/>
    <w:rsid w:val="0025417F"/>
    <w:rsid w:val="002542F4"/>
    <w:rsid w:val="00254879"/>
    <w:rsid w:val="00254EAD"/>
    <w:rsid w:val="00256DD0"/>
    <w:rsid w:val="002572C6"/>
    <w:rsid w:val="00260157"/>
    <w:rsid w:val="0026247C"/>
    <w:rsid w:val="002635FF"/>
    <w:rsid w:val="00264446"/>
    <w:rsid w:val="002652A9"/>
    <w:rsid w:val="00265331"/>
    <w:rsid w:val="002653A8"/>
    <w:rsid w:val="002653FD"/>
    <w:rsid w:val="0026589D"/>
    <w:rsid w:val="00266716"/>
    <w:rsid w:val="00267EC2"/>
    <w:rsid w:val="00267EE1"/>
    <w:rsid w:val="0027004F"/>
    <w:rsid w:val="00270393"/>
    <w:rsid w:val="002705FD"/>
    <w:rsid w:val="0027063B"/>
    <w:rsid w:val="0027142A"/>
    <w:rsid w:val="002714F2"/>
    <w:rsid w:val="00271789"/>
    <w:rsid w:val="00272123"/>
    <w:rsid w:val="00272187"/>
    <w:rsid w:val="0027273C"/>
    <w:rsid w:val="002730FA"/>
    <w:rsid w:val="00273101"/>
    <w:rsid w:val="00273334"/>
    <w:rsid w:val="002733C8"/>
    <w:rsid w:val="00274B15"/>
    <w:rsid w:val="0027690F"/>
    <w:rsid w:val="00277FC1"/>
    <w:rsid w:val="00280CA8"/>
    <w:rsid w:val="00281228"/>
    <w:rsid w:val="00281669"/>
    <w:rsid w:val="00281B9E"/>
    <w:rsid w:val="00282900"/>
    <w:rsid w:val="00282AF3"/>
    <w:rsid w:val="002838DA"/>
    <w:rsid w:val="00283B4F"/>
    <w:rsid w:val="00283FBD"/>
    <w:rsid w:val="00284106"/>
    <w:rsid w:val="00284563"/>
    <w:rsid w:val="002845A6"/>
    <w:rsid w:val="00284A7A"/>
    <w:rsid w:val="0028502C"/>
    <w:rsid w:val="00285082"/>
    <w:rsid w:val="002855F4"/>
    <w:rsid w:val="002861BE"/>
    <w:rsid w:val="0028698B"/>
    <w:rsid w:val="00286BA1"/>
    <w:rsid w:val="00287671"/>
    <w:rsid w:val="00287CB4"/>
    <w:rsid w:val="00287CE6"/>
    <w:rsid w:val="00290333"/>
    <w:rsid w:val="00290595"/>
    <w:rsid w:val="0029237C"/>
    <w:rsid w:val="0029247C"/>
    <w:rsid w:val="00293492"/>
    <w:rsid w:val="00293CEF"/>
    <w:rsid w:val="00295B47"/>
    <w:rsid w:val="00295B5A"/>
    <w:rsid w:val="002964A1"/>
    <w:rsid w:val="00296FB2"/>
    <w:rsid w:val="002970C0"/>
    <w:rsid w:val="002A0079"/>
    <w:rsid w:val="002A0135"/>
    <w:rsid w:val="002A042E"/>
    <w:rsid w:val="002A110B"/>
    <w:rsid w:val="002A38AA"/>
    <w:rsid w:val="002A4785"/>
    <w:rsid w:val="002A60A5"/>
    <w:rsid w:val="002A6C51"/>
    <w:rsid w:val="002B0123"/>
    <w:rsid w:val="002B06F8"/>
    <w:rsid w:val="002B0965"/>
    <w:rsid w:val="002B1CAA"/>
    <w:rsid w:val="002B2B5B"/>
    <w:rsid w:val="002B3042"/>
    <w:rsid w:val="002B304F"/>
    <w:rsid w:val="002B377C"/>
    <w:rsid w:val="002B381E"/>
    <w:rsid w:val="002B390E"/>
    <w:rsid w:val="002B5BDF"/>
    <w:rsid w:val="002B62E5"/>
    <w:rsid w:val="002B681B"/>
    <w:rsid w:val="002B69A0"/>
    <w:rsid w:val="002C0508"/>
    <w:rsid w:val="002C09BA"/>
    <w:rsid w:val="002C1ACF"/>
    <w:rsid w:val="002C2462"/>
    <w:rsid w:val="002C274F"/>
    <w:rsid w:val="002C3019"/>
    <w:rsid w:val="002C3B0B"/>
    <w:rsid w:val="002C44DD"/>
    <w:rsid w:val="002C489E"/>
    <w:rsid w:val="002C4C41"/>
    <w:rsid w:val="002C5F71"/>
    <w:rsid w:val="002C6AD5"/>
    <w:rsid w:val="002C7D2F"/>
    <w:rsid w:val="002D09D7"/>
    <w:rsid w:val="002D0A50"/>
    <w:rsid w:val="002D1B94"/>
    <w:rsid w:val="002D1EE2"/>
    <w:rsid w:val="002D2796"/>
    <w:rsid w:val="002D27B8"/>
    <w:rsid w:val="002D2B89"/>
    <w:rsid w:val="002D3413"/>
    <w:rsid w:val="002D4DB5"/>
    <w:rsid w:val="002D503B"/>
    <w:rsid w:val="002D5F70"/>
    <w:rsid w:val="002D75C0"/>
    <w:rsid w:val="002E1939"/>
    <w:rsid w:val="002E2836"/>
    <w:rsid w:val="002E2901"/>
    <w:rsid w:val="002E383D"/>
    <w:rsid w:val="002E43B1"/>
    <w:rsid w:val="002E4C13"/>
    <w:rsid w:val="002E4C77"/>
    <w:rsid w:val="002E5A10"/>
    <w:rsid w:val="002E5A28"/>
    <w:rsid w:val="002E64F9"/>
    <w:rsid w:val="002E70BF"/>
    <w:rsid w:val="002E70C6"/>
    <w:rsid w:val="002E7415"/>
    <w:rsid w:val="002E74E1"/>
    <w:rsid w:val="002F091D"/>
    <w:rsid w:val="002F298C"/>
    <w:rsid w:val="002F3BCE"/>
    <w:rsid w:val="002F3E48"/>
    <w:rsid w:val="002F433E"/>
    <w:rsid w:val="002F4DC7"/>
    <w:rsid w:val="002F5093"/>
    <w:rsid w:val="002F5912"/>
    <w:rsid w:val="002F5CEB"/>
    <w:rsid w:val="002F6174"/>
    <w:rsid w:val="002F61BA"/>
    <w:rsid w:val="002F6BE6"/>
    <w:rsid w:val="002F6BEA"/>
    <w:rsid w:val="00300568"/>
    <w:rsid w:val="003006D7"/>
    <w:rsid w:val="003015C7"/>
    <w:rsid w:val="0030211C"/>
    <w:rsid w:val="00302740"/>
    <w:rsid w:val="00303B61"/>
    <w:rsid w:val="003058E9"/>
    <w:rsid w:val="00305E2F"/>
    <w:rsid w:val="003061D7"/>
    <w:rsid w:val="00307873"/>
    <w:rsid w:val="0031174B"/>
    <w:rsid w:val="00311756"/>
    <w:rsid w:val="00311E88"/>
    <w:rsid w:val="00312AB9"/>
    <w:rsid w:val="00316C1D"/>
    <w:rsid w:val="0032003A"/>
    <w:rsid w:val="003207A9"/>
    <w:rsid w:val="00321785"/>
    <w:rsid w:val="003217AD"/>
    <w:rsid w:val="00321F42"/>
    <w:rsid w:val="00322F94"/>
    <w:rsid w:val="00323545"/>
    <w:rsid w:val="003236FD"/>
    <w:rsid w:val="00323F4D"/>
    <w:rsid w:val="0032458F"/>
    <w:rsid w:val="00326A09"/>
    <w:rsid w:val="00326F1A"/>
    <w:rsid w:val="00327619"/>
    <w:rsid w:val="00327C5F"/>
    <w:rsid w:val="00327DE1"/>
    <w:rsid w:val="00331671"/>
    <w:rsid w:val="00331A85"/>
    <w:rsid w:val="00332A85"/>
    <w:rsid w:val="0033358E"/>
    <w:rsid w:val="00333E33"/>
    <w:rsid w:val="00335E79"/>
    <w:rsid w:val="00336590"/>
    <w:rsid w:val="00336663"/>
    <w:rsid w:val="003425B6"/>
    <w:rsid w:val="00342719"/>
    <w:rsid w:val="00342B41"/>
    <w:rsid w:val="00343240"/>
    <w:rsid w:val="0034325E"/>
    <w:rsid w:val="003439B3"/>
    <w:rsid w:val="00343E99"/>
    <w:rsid w:val="003445A9"/>
    <w:rsid w:val="00344660"/>
    <w:rsid w:val="00344D14"/>
    <w:rsid w:val="00345054"/>
    <w:rsid w:val="00346031"/>
    <w:rsid w:val="00346324"/>
    <w:rsid w:val="00346452"/>
    <w:rsid w:val="00347A80"/>
    <w:rsid w:val="00347D9F"/>
    <w:rsid w:val="00350DED"/>
    <w:rsid w:val="003515F7"/>
    <w:rsid w:val="00352BB0"/>
    <w:rsid w:val="003538E2"/>
    <w:rsid w:val="00353B65"/>
    <w:rsid w:val="00353D12"/>
    <w:rsid w:val="00353E73"/>
    <w:rsid w:val="00356355"/>
    <w:rsid w:val="00357259"/>
    <w:rsid w:val="00357B88"/>
    <w:rsid w:val="00360B26"/>
    <w:rsid w:val="00360F5D"/>
    <w:rsid w:val="0036244E"/>
    <w:rsid w:val="00363ACD"/>
    <w:rsid w:val="003653E8"/>
    <w:rsid w:val="00366622"/>
    <w:rsid w:val="00367ABF"/>
    <w:rsid w:val="00367EA4"/>
    <w:rsid w:val="00370432"/>
    <w:rsid w:val="00370BD7"/>
    <w:rsid w:val="0037105B"/>
    <w:rsid w:val="00372086"/>
    <w:rsid w:val="003723D0"/>
    <w:rsid w:val="003724A4"/>
    <w:rsid w:val="00373AF1"/>
    <w:rsid w:val="00374138"/>
    <w:rsid w:val="00375205"/>
    <w:rsid w:val="00375578"/>
    <w:rsid w:val="00375A2C"/>
    <w:rsid w:val="00375E56"/>
    <w:rsid w:val="00376338"/>
    <w:rsid w:val="0037668A"/>
    <w:rsid w:val="003766F6"/>
    <w:rsid w:val="00376A95"/>
    <w:rsid w:val="00376ACD"/>
    <w:rsid w:val="00376E14"/>
    <w:rsid w:val="00377359"/>
    <w:rsid w:val="003774BA"/>
    <w:rsid w:val="00381702"/>
    <w:rsid w:val="003817CA"/>
    <w:rsid w:val="00382211"/>
    <w:rsid w:val="00382F2C"/>
    <w:rsid w:val="00385807"/>
    <w:rsid w:val="0038790A"/>
    <w:rsid w:val="00390416"/>
    <w:rsid w:val="003907EC"/>
    <w:rsid w:val="00392E46"/>
    <w:rsid w:val="0039442E"/>
    <w:rsid w:val="00395725"/>
    <w:rsid w:val="00396616"/>
    <w:rsid w:val="00396D5F"/>
    <w:rsid w:val="00397893"/>
    <w:rsid w:val="00397F38"/>
    <w:rsid w:val="003A0005"/>
    <w:rsid w:val="003A19D9"/>
    <w:rsid w:val="003A19FF"/>
    <w:rsid w:val="003A1C61"/>
    <w:rsid w:val="003A1F7A"/>
    <w:rsid w:val="003A201B"/>
    <w:rsid w:val="003A21F8"/>
    <w:rsid w:val="003A354E"/>
    <w:rsid w:val="003A4DFB"/>
    <w:rsid w:val="003A605A"/>
    <w:rsid w:val="003A6EF8"/>
    <w:rsid w:val="003B003F"/>
    <w:rsid w:val="003B06BC"/>
    <w:rsid w:val="003B0FD9"/>
    <w:rsid w:val="003B1C80"/>
    <w:rsid w:val="003B21AF"/>
    <w:rsid w:val="003B22F8"/>
    <w:rsid w:val="003B3631"/>
    <w:rsid w:val="003B3AD2"/>
    <w:rsid w:val="003B4504"/>
    <w:rsid w:val="003B5212"/>
    <w:rsid w:val="003B5279"/>
    <w:rsid w:val="003B5FC7"/>
    <w:rsid w:val="003B6310"/>
    <w:rsid w:val="003B7222"/>
    <w:rsid w:val="003B7AF7"/>
    <w:rsid w:val="003B7BF5"/>
    <w:rsid w:val="003C01F0"/>
    <w:rsid w:val="003C157B"/>
    <w:rsid w:val="003C1E8C"/>
    <w:rsid w:val="003C3663"/>
    <w:rsid w:val="003C385F"/>
    <w:rsid w:val="003C3E90"/>
    <w:rsid w:val="003C4772"/>
    <w:rsid w:val="003C561E"/>
    <w:rsid w:val="003C57B9"/>
    <w:rsid w:val="003C5EAA"/>
    <w:rsid w:val="003C64D5"/>
    <w:rsid w:val="003C69C6"/>
    <w:rsid w:val="003C6B8E"/>
    <w:rsid w:val="003C74FC"/>
    <w:rsid w:val="003D07A2"/>
    <w:rsid w:val="003D0B35"/>
    <w:rsid w:val="003D138C"/>
    <w:rsid w:val="003D1AB9"/>
    <w:rsid w:val="003D56A6"/>
    <w:rsid w:val="003D586D"/>
    <w:rsid w:val="003D652F"/>
    <w:rsid w:val="003D6919"/>
    <w:rsid w:val="003D75D2"/>
    <w:rsid w:val="003D7A67"/>
    <w:rsid w:val="003D7E53"/>
    <w:rsid w:val="003E0325"/>
    <w:rsid w:val="003E03ED"/>
    <w:rsid w:val="003E21C8"/>
    <w:rsid w:val="003E3117"/>
    <w:rsid w:val="003E3662"/>
    <w:rsid w:val="003E37E9"/>
    <w:rsid w:val="003E433B"/>
    <w:rsid w:val="003E4F85"/>
    <w:rsid w:val="003E50B5"/>
    <w:rsid w:val="003E51E9"/>
    <w:rsid w:val="003E55C7"/>
    <w:rsid w:val="003E5B72"/>
    <w:rsid w:val="003E5D72"/>
    <w:rsid w:val="003F03D2"/>
    <w:rsid w:val="003F0746"/>
    <w:rsid w:val="003F1CC4"/>
    <w:rsid w:val="003F24CE"/>
    <w:rsid w:val="003F26AF"/>
    <w:rsid w:val="003F5539"/>
    <w:rsid w:val="003F559B"/>
    <w:rsid w:val="003F5B12"/>
    <w:rsid w:val="003F61B8"/>
    <w:rsid w:val="00400103"/>
    <w:rsid w:val="00400326"/>
    <w:rsid w:val="004007FB"/>
    <w:rsid w:val="00400DDB"/>
    <w:rsid w:val="00401E6E"/>
    <w:rsid w:val="00402B3C"/>
    <w:rsid w:val="00403950"/>
    <w:rsid w:val="00403FB1"/>
    <w:rsid w:val="00404458"/>
    <w:rsid w:val="00405385"/>
    <w:rsid w:val="004059D9"/>
    <w:rsid w:val="00405F9E"/>
    <w:rsid w:val="00406891"/>
    <w:rsid w:val="00406A80"/>
    <w:rsid w:val="004079EE"/>
    <w:rsid w:val="00407F7D"/>
    <w:rsid w:val="00410190"/>
    <w:rsid w:val="00411637"/>
    <w:rsid w:val="00411C96"/>
    <w:rsid w:val="0041332D"/>
    <w:rsid w:val="00413353"/>
    <w:rsid w:val="00413F75"/>
    <w:rsid w:val="004142B1"/>
    <w:rsid w:val="004149F8"/>
    <w:rsid w:val="0041562D"/>
    <w:rsid w:val="00416372"/>
    <w:rsid w:val="00416FC7"/>
    <w:rsid w:val="00417253"/>
    <w:rsid w:val="00417D93"/>
    <w:rsid w:val="004209F1"/>
    <w:rsid w:val="004217ED"/>
    <w:rsid w:val="004217FA"/>
    <w:rsid w:val="00421BC2"/>
    <w:rsid w:val="00421F4B"/>
    <w:rsid w:val="00422308"/>
    <w:rsid w:val="004231EA"/>
    <w:rsid w:val="0042427C"/>
    <w:rsid w:val="004242F7"/>
    <w:rsid w:val="00424772"/>
    <w:rsid w:val="00425580"/>
    <w:rsid w:val="00425912"/>
    <w:rsid w:val="00426730"/>
    <w:rsid w:val="0042686F"/>
    <w:rsid w:val="004268BD"/>
    <w:rsid w:val="00427705"/>
    <w:rsid w:val="00427E08"/>
    <w:rsid w:val="00430611"/>
    <w:rsid w:val="0043078C"/>
    <w:rsid w:val="00431B51"/>
    <w:rsid w:val="00432436"/>
    <w:rsid w:val="00432BA0"/>
    <w:rsid w:val="004331A2"/>
    <w:rsid w:val="0043372F"/>
    <w:rsid w:val="00433BAA"/>
    <w:rsid w:val="00433D20"/>
    <w:rsid w:val="00434A29"/>
    <w:rsid w:val="004354FD"/>
    <w:rsid w:val="004355E6"/>
    <w:rsid w:val="00435D6C"/>
    <w:rsid w:val="004427E5"/>
    <w:rsid w:val="00442844"/>
    <w:rsid w:val="00444F8A"/>
    <w:rsid w:val="0044523D"/>
    <w:rsid w:val="004460A2"/>
    <w:rsid w:val="00446C02"/>
    <w:rsid w:val="0044768E"/>
    <w:rsid w:val="004478C7"/>
    <w:rsid w:val="0045115E"/>
    <w:rsid w:val="004511C8"/>
    <w:rsid w:val="00451A57"/>
    <w:rsid w:val="00452618"/>
    <w:rsid w:val="00453ABC"/>
    <w:rsid w:val="00454113"/>
    <w:rsid w:val="00456AE3"/>
    <w:rsid w:val="00456F78"/>
    <w:rsid w:val="0045724A"/>
    <w:rsid w:val="0046059A"/>
    <w:rsid w:val="004613AE"/>
    <w:rsid w:val="00461DEF"/>
    <w:rsid w:val="00463E23"/>
    <w:rsid w:val="00463EF0"/>
    <w:rsid w:val="00463F8D"/>
    <w:rsid w:val="004645BC"/>
    <w:rsid w:val="0046471C"/>
    <w:rsid w:val="00465A1D"/>
    <w:rsid w:val="004661DC"/>
    <w:rsid w:val="0046755B"/>
    <w:rsid w:val="00467B13"/>
    <w:rsid w:val="00470324"/>
    <w:rsid w:val="004703FA"/>
    <w:rsid w:val="004705D0"/>
    <w:rsid w:val="00470B02"/>
    <w:rsid w:val="004721AD"/>
    <w:rsid w:val="00473288"/>
    <w:rsid w:val="004737C3"/>
    <w:rsid w:val="004738E5"/>
    <w:rsid w:val="00473D8E"/>
    <w:rsid w:val="00473E93"/>
    <w:rsid w:val="00474596"/>
    <w:rsid w:val="004746CA"/>
    <w:rsid w:val="0047554B"/>
    <w:rsid w:val="00476E27"/>
    <w:rsid w:val="00477387"/>
    <w:rsid w:val="0048001B"/>
    <w:rsid w:val="004803D1"/>
    <w:rsid w:val="004821B2"/>
    <w:rsid w:val="00482A24"/>
    <w:rsid w:val="00482FBD"/>
    <w:rsid w:val="0048341E"/>
    <w:rsid w:val="004849B3"/>
    <w:rsid w:val="00485A07"/>
    <w:rsid w:val="00485DE7"/>
    <w:rsid w:val="004860D0"/>
    <w:rsid w:val="00486618"/>
    <w:rsid w:val="004868D3"/>
    <w:rsid w:val="0048765E"/>
    <w:rsid w:val="00487790"/>
    <w:rsid w:val="004878A8"/>
    <w:rsid w:val="00487DA8"/>
    <w:rsid w:val="00487DAE"/>
    <w:rsid w:val="00490B7C"/>
    <w:rsid w:val="004912B6"/>
    <w:rsid w:val="004915BF"/>
    <w:rsid w:val="00491CB8"/>
    <w:rsid w:val="00492B37"/>
    <w:rsid w:val="00494EFF"/>
    <w:rsid w:val="0049515F"/>
    <w:rsid w:val="0049651A"/>
    <w:rsid w:val="00496DD9"/>
    <w:rsid w:val="00497952"/>
    <w:rsid w:val="004A103C"/>
    <w:rsid w:val="004A1273"/>
    <w:rsid w:val="004A3504"/>
    <w:rsid w:val="004A3A00"/>
    <w:rsid w:val="004A4565"/>
    <w:rsid w:val="004A5A9D"/>
    <w:rsid w:val="004A5FFD"/>
    <w:rsid w:val="004A6480"/>
    <w:rsid w:val="004A75F3"/>
    <w:rsid w:val="004A7985"/>
    <w:rsid w:val="004B265E"/>
    <w:rsid w:val="004B31C8"/>
    <w:rsid w:val="004B3D0F"/>
    <w:rsid w:val="004B4E91"/>
    <w:rsid w:val="004B58F6"/>
    <w:rsid w:val="004B66D0"/>
    <w:rsid w:val="004B7482"/>
    <w:rsid w:val="004C08B6"/>
    <w:rsid w:val="004C10E4"/>
    <w:rsid w:val="004C1EE9"/>
    <w:rsid w:val="004C24F9"/>
    <w:rsid w:val="004C2719"/>
    <w:rsid w:val="004C2DCB"/>
    <w:rsid w:val="004C4AA3"/>
    <w:rsid w:val="004C4BCC"/>
    <w:rsid w:val="004C6846"/>
    <w:rsid w:val="004C79D0"/>
    <w:rsid w:val="004C7AD0"/>
    <w:rsid w:val="004D0B4C"/>
    <w:rsid w:val="004D267B"/>
    <w:rsid w:val="004D33D0"/>
    <w:rsid w:val="004D3787"/>
    <w:rsid w:val="004D401A"/>
    <w:rsid w:val="004D469F"/>
    <w:rsid w:val="004D478F"/>
    <w:rsid w:val="004D53B1"/>
    <w:rsid w:val="004D5514"/>
    <w:rsid w:val="004D6F3C"/>
    <w:rsid w:val="004D7ECB"/>
    <w:rsid w:val="004E00A6"/>
    <w:rsid w:val="004E0FF1"/>
    <w:rsid w:val="004E245E"/>
    <w:rsid w:val="004E2E79"/>
    <w:rsid w:val="004E30DB"/>
    <w:rsid w:val="004E36E1"/>
    <w:rsid w:val="004E43B4"/>
    <w:rsid w:val="004E4A0F"/>
    <w:rsid w:val="004E6559"/>
    <w:rsid w:val="004E65AE"/>
    <w:rsid w:val="004E6D35"/>
    <w:rsid w:val="004E7314"/>
    <w:rsid w:val="004E77EF"/>
    <w:rsid w:val="004E79A1"/>
    <w:rsid w:val="004F115A"/>
    <w:rsid w:val="004F1C79"/>
    <w:rsid w:val="004F1EC2"/>
    <w:rsid w:val="004F34A6"/>
    <w:rsid w:val="004F399A"/>
    <w:rsid w:val="004F45B9"/>
    <w:rsid w:val="004F49F4"/>
    <w:rsid w:val="004F52B0"/>
    <w:rsid w:val="004F5505"/>
    <w:rsid w:val="004F5818"/>
    <w:rsid w:val="004F6095"/>
    <w:rsid w:val="004F632A"/>
    <w:rsid w:val="004F63D1"/>
    <w:rsid w:val="004F66BA"/>
    <w:rsid w:val="004F752C"/>
    <w:rsid w:val="00500072"/>
    <w:rsid w:val="00502BF4"/>
    <w:rsid w:val="005040C4"/>
    <w:rsid w:val="00504522"/>
    <w:rsid w:val="00504B5B"/>
    <w:rsid w:val="00504DBD"/>
    <w:rsid w:val="0050603E"/>
    <w:rsid w:val="005060A3"/>
    <w:rsid w:val="00506ACF"/>
    <w:rsid w:val="00506CE2"/>
    <w:rsid w:val="00507007"/>
    <w:rsid w:val="00507544"/>
    <w:rsid w:val="00510497"/>
    <w:rsid w:val="00510DA5"/>
    <w:rsid w:val="00511FAE"/>
    <w:rsid w:val="0051251B"/>
    <w:rsid w:val="00512DD5"/>
    <w:rsid w:val="00515A5F"/>
    <w:rsid w:val="00516614"/>
    <w:rsid w:val="00517A3C"/>
    <w:rsid w:val="00517ACC"/>
    <w:rsid w:val="00520AA9"/>
    <w:rsid w:val="005212CF"/>
    <w:rsid w:val="00521437"/>
    <w:rsid w:val="00521DC4"/>
    <w:rsid w:val="0052201A"/>
    <w:rsid w:val="005224F3"/>
    <w:rsid w:val="0052255B"/>
    <w:rsid w:val="005232FE"/>
    <w:rsid w:val="005241E4"/>
    <w:rsid w:val="00525147"/>
    <w:rsid w:val="005262CB"/>
    <w:rsid w:val="00526ABE"/>
    <w:rsid w:val="00526F11"/>
    <w:rsid w:val="00527C98"/>
    <w:rsid w:val="005309AF"/>
    <w:rsid w:val="00530CFA"/>
    <w:rsid w:val="00533007"/>
    <w:rsid w:val="00533AD9"/>
    <w:rsid w:val="005344FB"/>
    <w:rsid w:val="00535533"/>
    <w:rsid w:val="005358D5"/>
    <w:rsid w:val="005359EF"/>
    <w:rsid w:val="00536DD3"/>
    <w:rsid w:val="005375A9"/>
    <w:rsid w:val="005379C4"/>
    <w:rsid w:val="00537B03"/>
    <w:rsid w:val="0054008E"/>
    <w:rsid w:val="00541226"/>
    <w:rsid w:val="005418A3"/>
    <w:rsid w:val="00541A05"/>
    <w:rsid w:val="00542241"/>
    <w:rsid w:val="00542A4F"/>
    <w:rsid w:val="00542E24"/>
    <w:rsid w:val="00543095"/>
    <w:rsid w:val="0054320C"/>
    <w:rsid w:val="00544750"/>
    <w:rsid w:val="00545069"/>
    <w:rsid w:val="0054585D"/>
    <w:rsid w:val="00546AD2"/>
    <w:rsid w:val="00546C80"/>
    <w:rsid w:val="0054762C"/>
    <w:rsid w:val="00547A80"/>
    <w:rsid w:val="00550B86"/>
    <w:rsid w:val="00551D4C"/>
    <w:rsid w:val="005525AC"/>
    <w:rsid w:val="00553E00"/>
    <w:rsid w:val="005541A1"/>
    <w:rsid w:val="00554D54"/>
    <w:rsid w:val="00554DE6"/>
    <w:rsid w:val="005571AA"/>
    <w:rsid w:val="005574DF"/>
    <w:rsid w:val="00557FE5"/>
    <w:rsid w:val="00560CD2"/>
    <w:rsid w:val="00562385"/>
    <w:rsid w:val="00562ED6"/>
    <w:rsid w:val="00563313"/>
    <w:rsid w:val="00563D04"/>
    <w:rsid w:val="00563D7C"/>
    <w:rsid w:val="005647F3"/>
    <w:rsid w:val="00564850"/>
    <w:rsid w:val="00564D76"/>
    <w:rsid w:val="00565409"/>
    <w:rsid w:val="005654F3"/>
    <w:rsid w:val="005668DF"/>
    <w:rsid w:val="00566D07"/>
    <w:rsid w:val="00567A2B"/>
    <w:rsid w:val="0057019F"/>
    <w:rsid w:val="0057059D"/>
    <w:rsid w:val="00570CF0"/>
    <w:rsid w:val="005711A1"/>
    <w:rsid w:val="005737AA"/>
    <w:rsid w:val="00574A74"/>
    <w:rsid w:val="00574F93"/>
    <w:rsid w:val="00575442"/>
    <w:rsid w:val="0057548F"/>
    <w:rsid w:val="005759CB"/>
    <w:rsid w:val="005765D9"/>
    <w:rsid w:val="005767EB"/>
    <w:rsid w:val="00577644"/>
    <w:rsid w:val="005808FC"/>
    <w:rsid w:val="00580C65"/>
    <w:rsid w:val="00581A7B"/>
    <w:rsid w:val="00582080"/>
    <w:rsid w:val="00582095"/>
    <w:rsid w:val="00582588"/>
    <w:rsid w:val="005844B4"/>
    <w:rsid w:val="0058466A"/>
    <w:rsid w:val="00584C62"/>
    <w:rsid w:val="00587936"/>
    <w:rsid w:val="00590BAD"/>
    <w:rsid w:val="00590F3D"/>
    <w:rsid w:val="00591BB9"/>
    <w:rsid w:val="0059229E"/>
    <w:rsid w:val="005928B5"/>
    <w:rsid w:val="00592F32"/>
    <w:rsid w:val="00594026"/>
    <w:rsid w:val="005943C4"/>
    <w:rsid w:val="0059452B"/>
    <w:rsid w:val="00594A9D"/>
    <w:rsid w:val="005960F4"/>
    <w:rsid w:val="005A0602"/>
    <w:rsid w:val="005A0FCE"/>
    <w:rsid w:val="005A22D7"/>
    <w:rsid w:val="005A2B2F"/>
    <w:rsid w:val="005A57D0"/>
    <w:rsid w:val="005A7186"/>
    <w:rsid w:val="005B027D"/>
    <w:rsid w:val="005B0798"/>
    <w:rsid w:val="005B1F33"/>
    <w:rsid w:val="005B3B16"/>
    <w:rsid w:val="005B42CE"/>
    <w:rsid w:val="005B4940"/>
    <w:rsid w:val="005B4F4D"/>
    <w:rsid w:val="005B5529"/>
    <w:rsid w:val="005B66FE"/>
    <w:rsid w:val="005B6AA8"/>
    <w:rsid w:val="005B73E2"/>
    <w:rsid w:val="005C06E0"/>
    <w:rsid w:val="005C0B94"/>
    <w:rsid w:val="005C170E"/>
    <w:rsid w:val="005C2358"/>
    <w:rsid w:val="005C2A5C"/>
    <w:rsid w:val="005C2BA6"/>
    <w:rsid w:val="005C3739"/>
    <w:rsid w:val="005C3DA8"/>
    <w:rsid w:val="005C53E9"/>
    <w:rsid w:val="005C5869"/>
    <w:rsid w:val="005C5889"/>
    <w:rsid w:val="005C5FF9"/>
    <w:rsid w:val="005C6838"/>
    <w:rsid w:val="005C6D8F"/>
    <w:rsid w:val="005C7575"/>
    <w:rsid w:val="005C76EF"/>
    <w:rsid w:val="005D007C"/>
    <w:rsid w:val="005D2588"/>
    <w:rsid w:val="005D59AB"/>
    <w:rsid w:val="005D5CCB"/>
    <w:rsid w:val="005D613D"/>
    <w:rsid w:val="005D651A"/>
    <w:rsid w:val="005D6560"/>
    <w:rsid w:val="005D6EA9"/>
    <w:rsid w:val="005D73CB"/>
    <w:rsid w:val="005D7F39"/>
    <w:rsid w:val="005E1202"/>
    <w:rsid w:val="005E2241"/>
    <w:rsid w:val="005E3BB8"/>
    <w:rsid w:val="005E42CD"/>
    <w:rsid w:val="005E4934"/>
    <w:rsid w:val="005E5091"/>
    <w:rsid w:val="005E7016"/>
    <w:rsid w:val="005E74C4"/>
    <w:rsid w:val="005E75AA"/>
    <w:rsid w:val="005F001F"/>
    <w:rsid w:val="005F0CC6"/>
    <w:rsid w:val="005F27E4"/>
    <w:rsid w:val="005F2A30"/>
    <w:rsid w:val="005F2D65"/>
    <w:rsid w:val="005F2DC2"/>
    <w:rsid w:val="005F2E15"/>
    <w:rsid w:val="005F4274"/>
    <w:rsid w:val="005F4A3F"/>
    <w:rsid w:val="005F4D35"/>
    <w:rsid w:val="005F57D2"/>
    <w:rsid w:val="005F6D73"/>
    <w:rsid w:val="005F78FB"/>
    <w:rsid w:val="00600395"/>
    <w:rsid w:val="0060083A"/>
    <w:rsid w:val="006009AE"/>
    <w:rsid w:val="00600AD2"/>
    <w:rsid w:val="006019BF"/>
    <w:rsid w:val="00602B3C"/>
    <w:rsid w:val="006036B5"/>
    <w:rsid w:val="00604E3D"/>
    <w:rsid w:val="00607F2C"/>
    <w:rsid w:val="006104D3"/>
    <w:rsid w:val="006104FF"/>
    <w:rsid w:val="00611A0D"/>
    <w:rsid w:val="00614427"/>
    <w:rsid w:val="006146E4"/>
    <w:rsid w:val="00614EE5"/>
    <w:rsid w:val="00616ACC"/>
    <w:rsid w:val="00616B6C"/>
    <w:rsid w:val="00616D24"/>
    <w:rsid w:val="00616FBD"/>
    <w:rsid w:val="00621409"/>
    <w:rsid w:val="00621852"/>
    <w:rsid w:val="00622257"/>
    <w:rsid w:val="006256A3"/>
    <w:rsid w:val="0062689B"/>
    <w:rsid w:val="00626BB9"/>
    <w:rsid w:val="00627580"/>
    <w:rsid w:val="00630AE0"/>
    <w:rsid w:val="00630CE0"/>
    <w:rsid w:val="0063105C"/>
    <w:rsid w:val="006317AC"/>
    <w:rsid w:val="00632DE5"/>
    <w:rsid w:val="00633467"/>
    <w:rsid w:val="006336DE"/>
    <w:rsid w:val="00633FE6"/>
    <w:rsid w:val="006349A6"/>
    <w:rsid w:val="00634DD8"/>
    <w:rsid w:val="00634E89"/>
    <w:rsid w:val="00635192"/>
    <w:rsid w:val="006407E5"/>
    <w:rsid w:val="00640814"/>
    <w:rsid w:val="006409F7"/>
    <w:rsid w:val="006409FF"/>
    <w:rsid w:val="00640EB6"/>
    <w:rsid w:val="00641A13"/>
    <w:rsid w:val="00641F37"/>
    <w:rsid w:val="00642D6D"/>
    <w:rsid w:val="006444F7"/>
    <w:rsid w:val="00645D4B"/>
    <w:rsid w:val="00646A68"/>
    <w:rsid w:val="00647B25"/>
    <w:rsid w:val="00647F99"/>
    <w:rsid w:val="00650FED"/>
    <w:rsid w:val="0065222D"/>
    <w:rsid w:val="00652409"/>
    <w:rsid w:val="00652F55"/>
    <w:rsid w:val="0065304B"/>
    <w:rsid w:val="00653717"/>
    <w:rsid w:val="00654588"/>
    <w:rsid w:val="006547C2"/>
    <w:rsid w:val="00655243"/>
    <w:rsid w:val="0065612A"/>
    <w:rsid w:val="00656C2C"/>
    <w:rsid w:val="00657B95"/>
    <w:rsid w:val="00660431"/>
    <w:rsid w:val="0066087E"/>
    <w:rsid w:val="00660CC6"/>
    <w:rsid w:val="006610FA"/>
    <w:rsid w:val="00661B31"/>
    <w:rsid w:val="00661D6E"/>
    <w:rsid w:val="00661F84"/>
    <w:rsid w:val="00662108"/>
    <w:rsid w:val="00663859"/>
    <w:rsid w:val="0066459A"/>
    <w:rsid w:val="006646E1"/>
    <w:rsid w:val="006660FB"/>
    <w:rsid w:val="006664B2"/>
    <w:rsid w:val="0066771D"/>
    <w:rsid w:val="0067188A"/>
    <w:rsid w:val="00671F23"/>
    <w:rsid w:val="0067413C"/>
    <w:rsid w:val="00675B69"/>
    <w:rsid w:val="00676EED"/>
    <w:rsid w:val="00677D97"/>
    <w:rsid w:val="00677E04"/>
    <w:rsid w:val="006806B1"/>
    <w:rsid w:val="0068072C"/>
    <w:rsid w:val="00680A14"/>
    <w:rsid w:val="00680C06"/>
    <w:rsid w:val="006812D5"/>
    <w:rsid w:val="006843B2"/>
    <w:rsid w:val="00684ACE"/>
    <w:rsid w:val="00684BB3"/>
    <w:rsid w:val="00685176"/>
    <w:rsid w:val="00685340"/>
    <w:rsid w:val="006873B5"/>
    <w:rsid w:val="00690759"/>
    <w:rsid w:val="00690E6E"/>
    <w:rsid w:val="00691013"/>
    <w:rsid w:val="00691332"/>
    <w:rsid w:val="00691E83"/>
    <w:rsid w:val="006929F2"/>
    <w:rsid w:val="006932AA"/>
    <w:rsid w:val="00694BC6"/>
    <w:rsid w:val="006958F6"/>
    <w:rsid w:val="00696914"/>
    <w:rsid w:val="00697589"/>
    <w:rsid w:val="00697796"/>
    <w:rsid w:val="006A056B"/>
    <w:rsid w:val="006A07E1"/>
    <w:rsid w:val="006A2684"/>
    <w:rsid w:val="006A3AC2"/>
    <w:rsid w:val="006A43E9"/>
    <w:rsid w:val="006A4A72"/>
    <w:rsid w:val="006A4CD0"/>
    <w:rsid w:val="006A6780"/>
    <w:rsid w:val="006A701A"/>
    <w:rsid w:val="006A7274"/>
    <w:rsid w:val="006B057B"/>
    <w:rsid w:val="006B0C8E"/>
    <w:rsid w:val="006B184A"/>
    <w:rsid w:val="006B270D"/>
    <w:rsid w:val="006B2BC8"/>
    <w:rsid w:val="006B4B6C"/>
    <w:rsid w:val="006B4BDE"/>
    <w:rsid w:val="006B636B"/>
    <w:rsid w:val="006B7027"/>
    <w:rsid w:val="006B7C93"/>
    <w:rsid w:val="006B7CBC"/>
    <w:rsid w:val="006C0C11"/>
    <w:rsid w:val="006C0FBA"/>
    <w:rsid w:val="006C1477"/>
    <w:rsid w:val="006C201D"/>
    <w:rsid w:val="006C3ED1"/>
    <w:rsid w:val="006C58C4"/>
    <w:rsid w:val="006C5D0C"/>
    <w:rsid w:val="006C6371"/>
    <w:rsid w:val="006C6507"/>
    <w:rsid w:val="006C6AFC"/>
    <w:rsid w:val="006C6CFA"/>
    <w:rsid w:val="006C7244"/>
    <w:rsid w:val="006C75E8"/>
    <w:rsid w:val="006D0721"/>
    <w:rsid w:val="006D1399"/>
    <w:rsid w:val="006D2C71"/>
    <w:rsid w:val="006D306B"/>
    <w:rsid w:val="006D35C3"/>
    <w:rsid w:val="006D3F13"/>
    <w:rsid w:val="006D424D"/>
    <w:rsid w:val="006D44AD"/>
    <w:rsid w:val="006D579A"/>
    <w:rsid w:val="006D5DD9"/>
    <w:rsid w:val="006D6026"/>
    <w:rsid w:val="006D604A"/>
    <w:rsid w:val="006D7C6E"/>
    <w:rsid w:val="006D7FE7"/>
    <w:rsid w:val="006E0875"/>
    <w:rsid w:val="006E0ACF"/>
    <w:rsid w:val="006E1A45"/>
    <w:rsid w:val="006E29D2"/>
    <w:rsid w:val="006E2E1B"/>
    <w:rsid w:val="006E3158"/>
    <w:rsid w:val="006E525D"/>
    <w:rsid w:val="006E52F1"/>
    <w:rsid w:val="006E5386"/>
    <w:rsid w:val="006E55F2"/>
    <w:rsid w:val="006E5C4C"/>
    <w:rsid w:val="006E6C0D"/>
    <w:rsid w:val="006E74E5"/>
    <w:rsid w:val="006E7D07"/>
    <w:rsid w:val="006F01EA"/>
    <w:rsid w:val="006F0217"/>
    <w:rsid w:val="006F038F"/>
    <w:rsid w:val="006F062F"/>
    <w:rsid w:val="006F0EFF"/>
    <w:rsid w:val="006F10AD"/>
    <w:rsid w:val="006F1AB8"/>
    <w:rsid w:val="006F1D24"/>
    <w:rsid w:val="006F408F"/>
    <w:rsid w:val="006F4BFC"/>
    <w:rsid w:val="006F592E"/>
    <w:rsid w:val="006F7801"/>
    <w:rsid w:val="006F7952"/>
    <w:rsid w:val="0070021E"/>
    <w:rsid w:val="007011B0"/>
    <w:rsid w:val="00701DE0"/>
    <w:rsid w:val="0070230A"/>
    <w:rsid w:val="007023A6"/>
    <w:rsid w:val="007024B7"/>
    <w:rsid w:val="0070255B"/>
    <w:rsid w:val="00702AE5"/>
    <w:rsid w:val="007034EE"/>
    <w:rsid w:val="0070428F"/>
    <w:rsid w:val="0070458F"/>
    <w:rsid w:val="0070481E"/>
    <w:rsid w:val="00705783"/>
    <w:rsid w:val="0070589C"/>
    <w:rsid w:val="00705CB1"/>
    <w:rsid w:val="00706B81"/>
    <w:rsid w:val="007105FD"/>
    <w:rsid w:val="00710D80"/>
    <w:rsid w:val="00710F8A"/>
    <w:rsid w:val="0071272A"/>
    <w:rsid w:val="007127C5"/>
    <w:rsid w:val="00712C56"/>
    <w:rsid w:val="00713378"/>
    <w:rsid w:val="00713D88"/>
    <w:rsid w:val="00714534"/>
    <w:rsid w:val="00715B15"/>
    <w:rsid w:val="00715F5E"/>
    <w:rsid w:val="00717730"/>
    <w:rsid w:val="0072020C"/>
    <w:rsid w:val="00720F52"/>
    <w:rsid w:val="00721154"/>
    <w:rsid w:val="00721B09"/>
    <w:rsid w:val="00721E6F"/>
    <w:rsid w:val="007223DE"/>
    <w:rsid w:val="0072278A"/>
    <w:rsid w:val="00723ADB"/>
    <w:rsid w:val="00724243"/>
    <w:rsid w:val="00724A7D"/>
    <w:rsid w:val="00725354"/>
    <w:rsid w:val="00725B4C"/>
    <w:rsid w:val="00725EE0"/>
    <w:rsid w:val="00726BE5"/>
    <w:rsid w:val="00727B0F"/>
    <w:rsid w:val="00730B1D"/>
    <w:rsid w:val="007319A8"/>
    <w:rsid w:val="007337C0"/>
    <w:rsid w:val="00734BC2"/>
    <w:rsid w:val="00737173"/>
    <w:rsid w:val="00740B62"/>
    <w:rsid w:val="00740E9B"/>
    <w:rsid w:val="00743AA3"/>
    <w:rsid w:val="00744062"/>
    <w:rsid w:val="00744AE1"/>
    <w:rsid w:val="00745134"/>
    <w:rsid w:val="0074520E"/>
    <w:rsid w:val="007458C6"/>
    <w:rsid w:val="00745957"/>
    <w:rsid w:val="00747086"/>
    <w:rsid w:val="0074721A"/>
    <w:rsid w:val="00747A68"/>
    <w:rsid w:val="00747F4F"/>
    <w:rsid w:val="00747FCF"/>
    <w:rsid w:val="007503CC"/>
    <w:rsid w:val="00750B8E"/>
    <w:rsid w:val="00751B46"/>
    <w:rsid w:val="0075293E"/>
    <w:rsid w:val="0075294A"/>
    <w:rsid w:val="00752989"/>
    <w:rsid w:val="00752F0E"/>
    <w:rsid w:val="00753219"/>
    <w:rsid w:val="00753F02"/>
    <w:rsid w:val="007548FD"/>
    <w:rsid w:val="007556C7"/>
    <w:rsid w:val="00755966"/>
    <w:rsid w:val="007573DA"/>
    <w:rsid w:val="00760028"/>
    <w:rsid w:val="00760378"/>
    <w:rsid w:val="00760B9B"/>
    <w:rsid w:val="0076101A"/>
    <w:rsid w:val="00761975"/>
    <w:rsid w:val="00762450"/>
    <w:rsid w:val="00762A47"/>
    <w:rsid w:val="00762A6F"/>
    <w:rsid w:val="00762D31"/>
    <w:rsid w:val="007632C6"/>
    <w:rsid w:val="00763633"/>
    <w:rsid w:val="00764924"/>
    <w:rsid w:val="007654E1"/>
    <w:rsid w:val="00765775"/>
    <w:rsid w:val="00766145"/>
    <w:rsid w:val="0076653F"/>
    <w:rsid w:val="00767296"/>
    <w:rsid w:val="00767C42"/>
    <w:rsid w:val="0077098D"/>
    <w:rsid w:val="00770F98"/>
    <w:rsid w:val="00772775"/>
    <w:rsid w:val="007733CF"/>
    <w:rsid w:val="00773B83"/>
    <w:rsid w:val="0077483F"/>
    <w:rsid w:val="007749C4"/>
    <w:rsid w:val="00774A7D"/>
    <w:rsid w:val="007753C9"/>
    <w:rsid w:val="007756B5"/>
    <w:rsid w:val="007757EC"/>
    <w:rsid w:val="007758D1"/>
    <w:rsid w:val="007770A6"/>
    <w:rsid w:val="007770FA"/>
    <w:rsid w:val="00777365"/>
    <w:rsid w:val="00777B55"/>
    <w:rsid w:val="00777C99"/>
    <w:rsid w:val="00780534"/>
    <w:rsid w:val="00781243"/>
    <w:rsid w:val="00781338"/>
    <w:rsid w:val="00781B8D"/>
    <w:rsid w:val="00783900"/>
    <w:rsid w:val="00783A0E"/>
    <w:rsid w:val="00783AE8"/>
    <w:rsid w:val="00783C71"/>
    <w:rsid w:val="0078415A"/>
    <w:rsid w:val="00784332"/>
    <w:rsid w:val="007848EB"/>
    <w:rsid w:val="0078551B"/>
    <w:rsid w:val="00785C0F"/>
    <w:rsid w:val="00785EAF"/>
    <w:rsid w:val="007860B4"/>
    <w:rsid w:val="0078612A"/>
    <w:rsid w:val="00786833"/>
    <w:rsid w:val="00786D79"/>
    <w:rsid w:val="007875C8"/>
    <w:rsid w:val="0078768E"/>
    <w:rsid w:val="0078783B"/>
    <w:rsid w:val="00787844"/>
    <w:rsid w:val="00787FEC"/>
    <w:rsid w:val="007904A5"/>
    <w:rsid w:val="00790B1C"/>
    <w:rsid w:val="007911E8"/>
    <w:rsid w:val="007911F4"/>
    <w:rsid w:val="00791F0C"/>
    <w:rsid w:val="007921D2"/>
    <w:rsid w:val="0079268B"/>
    <w:rsid w:val="00792BB1"/>
    <w:rsid w:val="00793265"/>
    <w:rsid w:val="00794BB1"/>
    <w:rsid w:val="00795276"/>
    <w:rsid w:val="00795D8B"/>
    <w:rsid w:val="00796B4E"/>
    <w:rsid w:val="00797C42"/>
    <w:rsid w:val="007A08F6"/>
    <w:rsid w:val="007A0997"/>
    <w:rsid w:val="007A1851"/>
    <w:rsid w:val="007A20B8"/>
    <w:rsid w:val="007A3502"/>
    <w:rsid w:val="007A3960"/>
    <w:rsid w:val="007A3B4B"/>
    <w:rsid w:val="007A42F3"/>
    <w:rsid w:val="007A4A1E"/>
    <w:rsid w:val="007A4B13"/>
    <w:rsid w:val="007A52C9"/>
    <w:rsid w:val="007A67BB"/>
    <w:rsid w:val="007A730E"/>
    <w:rsid w:val="007A752A"/>
    <w:rsid w:val="007A7E03"/>
    <w:rsid w:val="007B002D"/>
    <w:rsid w:val="007B19D1"/>
    <w:rsid w:val="007B1CBA"/>
    <w:rsid w:val="007B2A09"/>
    <w:rsid w:val="007B3C53"/>
    <w:rsid w:val="007B44D9"/>
    <w:rsid w:val="007B4808"/>
    <w:rsid w:val="007B6460"/>
    <w:rsid w:val="007B69E5"/>
    <w:rsid w:val="007B6A52"/>
    <w:rsid w:val="007B6B12"/>
    <w:rsid w:val="007B7D02"/>
    <w:rsid w:val="007C0A1B"/>
    <w:rsid w:val="007C2043"/>
    <w:rsid w:val="007C2738"/>
    <w:rsid w:val="007C2B07"/>
    <w:rsid w:val="007C3EB9"/>
    <w:rsid w:val="007C4339"/>
    <w:rsid w:val="007C464E"/>
    <w:rsid w:val="007C49BF"/>
    <w:rsid w:val="007C4F1E"/>
    <w:rsid w:val="007C5001"/>
    <w:rsid w:val="007C525C"/>
    <w:rsid w:val="007C5465"/>
    <w:rsid w:val="007C60C9"/>
    <w:rsid w:val="007C64ED"/>
    <w:rsid w:val="007C6E7B"/>
    <w:rsid w:val="007C7E19"/>
    <w:rsid w:val="007D0215"/>
    <w:rsid w:val="007D0F8A"/>
    <w:rsid w:val="007D1E6D"/>
    <w:rsid w:val="007D2351"/>
    <w:rsid w:val="007D2A8C"/>
    <w:rsid w:val="007D2C18"/>
    <w:rsid w:val="007D3148"/>
    <w:rsid w:val="007D3212"/>
    <w:rsid w:val="007D3AD2"/>
    <w:rsid w:val="007D3FF1"/>
    <w:rsid w:val="007D4758"/>
    <w:rsid w:val="007D4F7D"/>
    <w:rsid w:val="007D63BF"/>
    <w:rsid w:val="007D6A8B"/>
    <w:rsid w:val="007D6D74"/>
    <w:rsid w:val="007D6F9D"/>
    <w:rsid w:val="007D78D8"/>
    <w:rsid w:val="007E0570"/>
    <w:rsid w:val="007E0730"/>
    <w:rsid w:val="007E08FF"/>
    <w:rsid w:val="007E2B73"/>
    <w:rsid w:val="007E325F"/>
    <w:rsid w:val="007E3439"/>
    <w:rsid w:val="007E3E42"/>
    <w:rsid w:val="007E4590"/>
    <w:rsid w:val="007E505B"/>
    <w:rsid w:val="007E5691"/>
    <w:rsid w:val="007E6265"/>
    <w:rsid w:val="007E6A65"/>
    <w:rsid w:val="007E74B7"/>
    <w:rsid w:val="007F0360"/>
    <w:rsid w:val="007F0517"/>
    <w:rsid w:val="007F1877"/>
    <w:rsid w:val="007F1C05"/>
    <w:rsid w:val="007F24EC"/>
    <w:rsid w:val="007F37CF"/>
    <w:rsid w:val="007F394C"/>
    <w:rsid w:val="007F3B9D"/>
    <w:rsid w:val="007F43A4"/>
    <w:rsid w:val="007F4BAC"/>
    <w:rsid w:val="007F4BED"/>
    <w:rsid w:val="007F50A5"/>
    <w:rsid w:val="007F5617"/>
    <w:rsid w:val="007F60AF"/>
    <w:rsid w:val="007F70B6"/>
    <w:rsid w:val="007F78A6"/>
    <w:rsid w:val="007F7E9E"/>
    <w:rsid w:val="008000E5"/>
    <w:rsid w:val="008004B8"/>
    <w:rsid w:val="008010CF"/>
    <w:rsid w:val="0080122B"/>
    <w:rsid w:val="00801DD9"/>
    <w:rsid w:val="00802711"/>
    <w:rsid w:val="008028B9"/>
    <w:rsid w:val="008030E9"/>
    <w:rsid w:val="00803F51"/>
    <w:rsid w:val="00805B82"/>
    <w:rsid w:val="00806AFC"/>
    <w:rsid w:val="00806C41"/>
    <w:rsid w:val="008071C7"/>
    <w:rsid w:val="00807370"/>
    <w:rsid w:val="00807574"/>
    <w:rsid w:val="00807933"/>
    <w:rsid w:val="00807DDD"/>
    <w:rsid w:val="00807F8F"/>
    <w:rsid w:val="008108FF"/>
    <w:rsid w:val="00811DC2"/>
    <w:rsid w:val="00811F2B"/>
    <w:rsid w:val="00811F4B"/>
    <w:rsid w:val="00812BB1"/>
    <w:rsid w:val="00812BB9"/>
    <w:rsid w:val="00814C94"/>
    <w:rsid w:val="00815D35"/>
    <w:rsid w:val="008166F7"/>
    <w:rsid w:val="00816729"/>
    <w:rsid w:val="0081700E"/>
    <w:rsid w:val="0081714A"/>
    <w:rsid w:val="008174DB"/>
    <w:rsid w:val="00822687"/>
    <w:rsid w:val="00822819"/>
    <w:rsid w:val="00822DFF"/>
    <w:rsid w:val="0082382C"/>
    <w:rsid w:val="00823D46"/>
    <w:rsid w:val="00824B06"/>
    <w:rsid w:val="00824B74"/>
    <w:rsid w:val="00824DDB"/>
    <w:rsid w:val="00825E13"/>
    <w:rsid w:val="008262C6"/>
    <w:rsid w:val="00827200"/>
    <w:rsid w:val="00827E41"/>
    <w:rsid w:val="00830852"/>
    <w:rsid w:val="00832F25"/>
    <w:rsid w:val="00833FE3"/>
    <w:rsid w:val="00834112"/>
    <w:rsid w:val="008348F8"/>
    <w:rsid w:val="008355CC"/>
    <w:rsid w:val="008362BE"/>
    <w:rsid w:val="008368D6"/>
    <w:rsid w:val="00836B3B"/>
    <w:rsid w:val="0083799E"/>
    <w:rsid w:val="008401A0"/>
    <w:rsid w:val="00840B6E"/>
    <w:rsid w:val="0084160A"/>
    <w:rsid w:val="00843D25"/>
    <w:rsid w:val="008440C3"/>
    <w:rsid w:val="0084529C"/>
    <w:rsid w:val="00845B12"/>
    <w:rsid w:val="00845B48"/>
    <w:rsid w:val="0084714B"/>
    <w:rsid w:val="00850F00"/>
    <w:rsid w:val="008514F1"/>
    <w:rsid w:val="00852550"/>
    <w:rsid w:val="00853A03"/>
    <w:rsid w:val="00853AC8"/>
    <w:rsid w:val="00853FF1"/>
    <w:rsid w:val="008540B8"/>
    <w:rsid w:val="00855019"/>
    <w:rsid w:val="00856CDE"/>
    <w:rsid w:val="00857012"/>
    <w:rsid w:val="00857178"/>
    <w:rsid w:val="008578E9"/>
    <w:rsid w:val="0085796D"/>
    <w:rsid w:val="00857B7A"/>
    <w:rsid w:val="008603D3"/>
    <w:rsid w:val="00861102"/>
    <w:rsid w:val="008620D3"/>
    <w:rsid w:val="00862C2B"/>
    <w:rsid w:val="00862F3B"/>
    <w:rsid w:val="00863159"/>
    <w:rsid w:val="0086416A"/>
    <w:rsid w:val="0086418D"/>
    <w:rsid w:val="0086514C"/>
    <w:rsid w:val="00866372"/>
    <w:rsid w:val="00870577"/>
    <w:rsid w:val="00871384"/>
    <w:rsid w:val="00871856"/>
    <w:rsid w:val="008719CF"/>
    <w:rsid w:val="00873282"/>
    <w:rsid w:val="008738AE"/>
    <w:rsid w:val="008739FF"/>
    <w:rsid w:val="0087405D"/>
    <w:rsid w:val="008741E9"/>
    <w:rsid w:val="00874C5F"/>
    <w:rsid w:val="00875454"/>
    <w:rsid w:val="00877990"/>
    <w:rsid w:val="008807F6"/>
    <w:rsid w:val="0088113A"/>
    <w:rsid w:val="0088202E"/>
    <w:rsid w:val="00882DA9"/>
    <w:rsid w:val="00883EF0"/>
    <w:rsid w:val="008846A6"/>
    <w:rsid w:val="00884F63"/>
    <w:rsid w:val="0088577D"/>
    <w:rsid w:val="00887A32"/>
    <w:rsid w:val="00890397"/>
    <w:rsid w:val="00891159"/>
    <w:rsid w:val="0089148B"/>
    <w:rsid w:val="008917BF"/>
    <w:rsid w:val="0089235D"/>
    <w:rsid w:val="0089291C"/>
    <w:rsid w:val="00893006"/>
    <w:rsid w:val="008930C8"/>
    <w:rsid w:val="008952EE"/>
    <w:rsid w:val="00895AFD"/>
    <w:rsid w:val="00895C84"/>
    <w:rsid w:val="00895F2A"/>
    <w:rsid w:val="008A1BC1"/>
    <w:rsid w:val="008A2172"/>
    <w:rsid w:val="008A28B4"/>
    <w:rsid w:val="008A29F0"/>
    <w:rsid w:val="008A2C7B"/>
    <w:rsid w:val="008A3ED8"/>
    <w:rsid w:val="008A4354"/>
    <w:rsid w:val="008A6792"/>
    <w:rsid w:val="008A683F"/>
    <w:rsid w:val="008A6F14"/>
    <w:rsid w:val="008A6F42"/>
    <w:rsid w:val="008B0852"/>
    <w:rsid w:val="008B0899"/>
    <w:rsid w:val="008B116B"/>
    <w:rsid w:val="008B1CA9"/>
    <w:rsid w:val="008B3057"/>
    <w:rsid w:val="008B392B"/>
    <w:rsid w:val="008B47F0"/>
    <w:rsid w:val="008B4DC8"/>
    <w:rsid w:val="008B5B0D"/>
    <w:rsid w:val="008B5C4B"/>
    <w:rsid w:val="008B6D80"/>
    <w:rsid w:val="008B73EB"/>
    <w:rsid w:val="008C160C"/>
    <w:rsid w:val="008C1697"/>
    <w:rsid w:val="008C1B17"/>
    <w:rsid w:val="008C21F1"/>
    <w:rsid w:val="008C256D"/>
    <w:rsid w:val="008C36C9"/>
    <w:rsid w:val="008C40B3"/>
    <w:rsid w:val="008C4453"/>
    <w:rsid w:val="008C4652"/>
    <w:rsid w:val="008C520B"/>
    <w:rsid w:val="008C5E2F"/>
    <w:rsid w:val="008C6AAE"/>
    <w:rsid w:val="008C6CB4"/>
    <w:rsid w:val="008C7EB8"/>
    <w:rsid w:val="008C7F4C"/>
    <w:rsid w:val="008D06DD"/>
    <w:rsid w:val="008D07A7"/>
    <w:rsid w:val="008D1AEB"/>
    <w:rsid w:val="008D254E"/>
    <w:rsid w:val="008D3928"/>
    <w:rsid w:val="008D4437"/>
    <w:rsid w:val="008D46FA"/>
    <w:rsid w:val="008D51E2"/>
    <w:rsid w:val="008D58C8"/>
    <w:rsid w:val="008D5926"/>
    <w:rsid w:val="008D762B"/>
    <w:rsid w:val="008D7A75"/>
    <w:rsid w:val="008E1410"/>
    <w:rsid w:val="008E2B69"/>
    <w:rsid w:val="008E363B"/>
    <w:rsid w:val="008E3E9D"/>
    <w:rsid w:val="008E40E7"/>
    <w:rsid w:val="008E449C"/>
    <w:rsid w:val="008E5512"/>
    <w:rsid w:val="008E5B34"/>
    <w:rsid w:val="008E6905"/>
    <w:rsid w:val="008E73A5"/>
    <w:rsid w:val="008F019C"/>
    <w:rsid w:val="008F01C3"/>
    <w:rsid w:val="008F0B57"/>
    <w:rsid w:val="008F3270"/>
    <w:rsid w:val="008F3E8D"/>
    <w:rsid w:val="008F44DC"/>
    <w:rsid w:val="008F59FA"/>
    <w:rsid w:val="008F5B96"/>
    <w:rsid w:val="008F60B7"/>
    <w:rsid w:val="008F6AD2"/>
    <w:rsid w:val="008F6B8D"/>
    <w:rsid w:val="008F7018"/>
    <w:rsid w:val="008F7242"/>
    <w:rsid w:val="008F7441"/>
    <w:rsid w:val="008F74E8"/>
    <w:rsid w:val="008F76E0"/>
    <w:rsid w:val="00900713"/>
    <w:rsid w:val="009015FF"/>
    <w:rsid w:val="00902435"/>
    <w:rsid w:val="00902CAA"/>
    <w:rsid w:val="00902D66"/>
    <w:rsid w:val="00903957"/>
    <w:rsid w:val="0090541E"/>
    <w:rsid w:val="009055C8"/>
    <w:rsid w:val="00906C2A"/>
    <w:rsid w:val="0091027B"/>
    <w:rsid w:val="00910EB9"/>
    <w:rsid w:val="00913021"/>
    <w:rsid w:val="009130E1"/>
    <w:rsid w:val="00914B17"/>
    <w:rsid w:val="0091575C"/>
    <w:rsid w:val="00916249"/>
    <w:rsid w:val="0091633C"/>
    <w:rsid w:val="009165DB"/>
    <w:rsid w:val="00921042"/>
    <w:rsid w:val="00922810"/>
    <w:rsid w:val="00923405"/>
    <w:rsid w:val="0092428C"/>
    <w:rsid w:val="0092429A"/>
    <w:rsid w:val="009247B8"/>
    <w:rsid w:val="00924D37"/>
    <w:rsid w:val="009250F0"/>
    <w:rsid w:val="0092533D"/>
    <w:rsid w:val="00925C35"/>
    <w:rsid w:val="00925F65"/>
    <w:rsid w:val="0092654B"/>
    <w:rsid w:val="00926D38"/>
    <w:rsid w:val="00927669"/>
    <w:rsid w:val="009276DC"/>
    <w:rsid w:val="00930055"/>
    <w:rsid w:val="009300D6"/>
    <w:rsid w:val="009301EB"/>
    <w:rsid w:val="009326C7"/>
    <w:rsid w:val="009326FB"/>
    <w:rsid w:val="0093282D"/>
    <w:rsid w:val="00932CD2"/>
    <w:rsid w:val="00932E62"/>
    <w:rsid w:val="009333F2"/>
    <w:rsid w:val="00933F58"/>
    <w:rsid w:val="00935C5D"/>
    <w:rsid w:val="00935DCB"/>
    <w:rsid w:val="00936911"/>
    <w:rsid w:val="00937265"/>
    <w:rsid w:val="00937B77"/>
    <w:rsid w:val="00937F30"/>
    <w:rsid w:val="009406BA"/>
    <w:rsid w:val="00940AC7"/>
    <w:rsid w:val="00942B06"/>
    <w:rsid w:val="00942DF9"/>
    <w:rsid w:val="00943520"/>
    <w:rsid w:val="00944CD1"/>
    <w:rsid w:val="009516B7"/>
    <w:rsid w:val="00951840"/>
    <w:rsid w:val="00953B13"/>
    <w:rsid w:val="00953F26"/>
    <w:rsid w:val="009541E8"/>
    <w:rsid w:val="009548AF"/>
    <w:rsid w:val="00954AE2"/>
    <w:rsid w:val="00955609"/>
    <w:rsid w:val="009566DE"/>
    <w:rsid w:val="0095733F"/>
    <w:rsid w:val="0095753F"/>
    <w:rsid w:val="00960702"/>
    <w:rsid w:val="0096171F"/>
    <w:rsid w:val="009620CA"/>
    <w:rsid w:val="00964034"/>
    <w:rsid w:val="0096451F"/>
    <w:rsid w:val="00964959"/>
    <w:rsid w:val="00964B56"/>
    <w:rsid w:val="00964C36"/>
    <w:rsid w:val="00965245"/>
    <w:rsid w:val="009654DC"/>
    <w:rsid w:val="00965CDB"/>
    <w:rsid w:val="009660ED"/>
    <w:rsid w:val="009662D7"/>
    <w:rsid w:val="00967B32"/>
    <w:rsid w:val="00967CA7"/>
    <w:rsid w:val="00971802"/>
    <w:rsid w:val="0097403C"/>
    <w:rsid w:val="00975A3F"/>
    <w:rsid w:val="00975E73"/>
    <w:rsid w:val="00977878"/>
    <w:rsid w:val="00977906"/>
    <w:rsid w:val="0098011A"/>
    <w:rsid w:val="00980283"/>
    <w:rsid w:val="00980F92"/>
    <w:rsid w:val="009816A8"/>
    <w:rsid w:val="00981E75"/>
    <w:rsid w:val="00982DEF"/>
    <w:rsid w:val="00983A1B"/>
    <w:rsid w:val="00983F0D"/>
    <w:rsid w:val="00984146"/>
    <w:rsid w:val="009847AC"/>
    <w:rsid w:val="00985161"/>
    <w:rsid w:val="009852A5"/>
    <w:rsid w:val="009856E1"/>
    <w:rsid w:val="00985BA8"/>
    <w:rsid w:val="009867E1"/>
    <w:rsid w:val="009868AD"/>
    <w:rsid w:val="00987119"/>
    <w:rsid w:val="00987AA9"/>
    <w:rsid w:val="009902B8"/>
    <w:rsid w:val="00990361"/>
    <w:rsid w:val="00990669"/>
    <w:rsid w:val="009907C0"/>
    <w:rsid w:val="00990807"/>
    <w:rsid w:val="009914F9"/>
    <w:rsid w:val="0099168B"/>
    <w:rsid w:val="00991C0B"/>
    <w:rsid w:val="00991CFB"/>
    <w:rsid w:val="009924EE"/>
    <w:rsid w:val="00992F79"/>
    <w:rsid w:val="00995644"/>
    <w:rsid w:val="00995BB9"/>
    <w:rsid w:val="009963C8"/>
    <w:rsid w:val="009969BB"/>
    <w:rsid w:val="009974DB"/>
    <w:rsid w:val="009A3872"/>
    <w:rsid w:val="009A3A84"/>
    <w:rsid w:val="009A53BE"/>
    <w:rsid w:val="009A576E"/>
    <w:rsid w:val="009A5B69"/>
    <w:rsid w:val="009A5BDF"/>
    <w:rsid w:val="009A6657"/>
    <w:rsid w:val="009A78AA"/>
    <w:rsid w:val="009B04F0"/>
    <w:rsid w:val="009B13CD"/>
    <w:rsid w:val="009B14DC"/>
    <w:rsid w:val="009B183B"/>
    <w:rsid w:val="009B209A"/>
    <w:rsid w:val="009B2837"/>
    <w:rsid w:val="009B31C9"/>
    <w:rsid w:val="009B3384"/>
    <w:rsid w:val="009B3558"/>
    <w:rsid w:val="009B4011"/>
    <w:rsid w:val="009B40AD"/>
    <w:rsid w:val="009B4BCA"/>
    <w:rsid w:val="009B5252"/>
    <w:rsid w:val="009B5810"/>
    <w:rsid w:val="009B5C56"/>
    <w:rsid w:val="009B7CAA"/>
    <w:rsid w:val="009C106D"/>
    <w:rsid w:val="009C16C2"/>
    <w:rsid w:val="009C240A"/>
    <w:rsid w:val="009C272C"/>
    <w:rsid w:val="009C32A6"/>
    <w:rsid w:val="009C3B63"/>
    <w:rsid w:val="009C4248"/>
    <w:rsid w:val="009C460E"/>
    <w:rsid w:val="009C4D97"/>
    <w:rsid w:val="009C6021"/>
    <w:rsid w:val="009C6C7F"/>
    <w:rsid w:val="009C6E76"/>
    <w:rsid w:val="009C6E82"/>
    <w:rsid w:val="009C73C6"/>
    <w:rsid w:val="009C774F"/>
    <w:rsid w:val="009C77CA"/>
    <w:rsid w:val="009C7A5F"/>
    <w:rsid w:val="009D0033"/>
    <w:rsid w:val="009D08EE"/>
    <w:rsid w:val="009D2DD7"/>
    <w:rsid w:val="009D3AB9"/>
    <w:rsid w:val="009D46D4"/>
    <w:rsid w:val="009D4733"/>
    <w:rsid w:val="009D49B7"/>
    <w:rsid w:val="009D4A55"/>
    <w:rsid w:val="009D4C4A"/>
    <w:rsid w:val="009D7AF8"/>
    <w:rsid w:val="009D7F42"/>
    <w:rsid w:val="009E032C"/>
    <w:rsid w:val="009E0A1E"/>
    <w:rsid w:val="009E1E02"/>
    <w:rsid w:val="009E23B1"/>
    <w:rsid w:val="009E2A12"/>
    <w:rsid w:val="009E30CB"/>
    <w:rsid w:val="009E3952"/>
    <w:rsid w:val="009E3EEE"/>
    <w:rsid w:val="009E3F7B"/>
    <w:rsid w:val="009E445D"/>
    <w:rsid w:val="009E48EC"/>
    <w:rsid w:val="009E4DF9"/>
    <w:rsid w:val="009E5D80"/>
    <w:rsid w:val="009E6021"/>
    <w:rsid w:val="009E6C9F"/>
    <w:rsid w:val="009F01B0"/>
    <w:rsid w:val="009F05F9"/>
    <w:rsid w:val="009F0778"/>
    <w:rsid w:val="009F0EC2"/>
    <w:rsid w:val="009F177D"/>
    <w:rsid w:val="009F4587"/>
    <w:rsid w:val="009F45E7"/>
    <w:rsid w:val="009F4A48"/>
    <w:rsid w:val="009F5308"/>
    <w:rsid w:val="009F5DC3"/>
    <w:rsid w:val="009F5E48"/>
    <w:rsid w:val="009F6B85"/>
    <w:rsid w:val="009F6CD2"/>
    <w:rsid w:val="009F73A5"/>
    <w:rsid w:val="009F77B3"/>
    <w:rsid w:val="009F7892"/>
    <w:rsid w:val="00A010B4"/>
    <w:rsid w:val="00A02009"/>
    <w:rsid w:val="00A05468"/>
    <w:rsid w:val="00A059D5"/>
    <w:rsid w:val="00A05FC0"/>
    <w:rsid w:val="00A06602"/>
    <w:rsid w:val="00A072E0"/>
    <w:rsid w:val="00A07FB6"/>
    <w:rsid w:val="00A100E5"/>
    <w:rsid w:val="00A10CC8"/>
    <w:rsid w:val="00A11D02"/>
    <w:rsid w:val="00A11F46"/>
    <w:rsid w:val="00A12A25"/>
    <w:rsid w:val="00A12D52"/>
    <w:rsid w:val="00A12FC6"/>
    <w:rsid w:val="00A132E9"/>
    <w:rsid w:val="00A138A1"/>
    <w:rsid w:val="00A14192"/>
    <w:rsid w:val="00A153D8"/>
    <w:rsid w:val="00A1575A"/>
    <w:rsid w:val="00A15D6D"/>
    <w:rsid w:val="00A162F8"/>
    <w:rsid w:val="00A16980"/>
    <w:rsid w:val="00A20155"/>
    <w:rsid w:val="00A20FB8"/>
    <w:rsid w:val="00A222E9"/>
    <w:rsid w:val="00A2262F"/>
    <w:rsid w:val="00A226A4"/>
    <w:rsid w:val="00A228F4"/>
    <w:rsid w:val="00A23180"/>
    <w:rsid w:val="00A23A77"/>
    <w:rsid w:val="00A23C70"/>
    <w:rsid w:val="00A23DA0"/>
    <w:rsid w:val="00A25FEE"/>
    <w:rsid w:val="00A26334"/>
    <w:rsid w:val="00A27EFE"/>
    <w:rsid w:val="00A309EE"/>
    <w:rsid w:val="00A321E0"/>
    <w:rsid w:val="00A33792"/>
    <w:rsid w:val="00A34456"/>
    <w:rsid w:val="00A36179"/>
    <w:rsid w:val="00A36FB7"/>
    <w:rsid w:val="00A36FF4"/>
    <w:rsid w:val="00A40D6B"/>
    <w:rsid w:val="00A41CD0"/>
    <w:rsid w:val="00A42E11"/>
    <w:rsid w:val="00A43326"/>
    <w:rsid w:val="00A44171"/>
    <w:rsid w:val="00A50611"/>
    <w:rsid w:val="00A515FF"/>
    <w:rsid w:val="00A51CAB"/>
    <w:rsid w:val="00A5262C"/>
    <w:rsid w:val="00A52940"/>
    <w:rsid w:val="00A54A75"/>
    <w:rsid w:val="00A56590"/>
    <w:rsid w:val="00A600D3"/>
    <w:rsid w:val="00A60C38"/>
    <w:rsid w:val="00A615BF"/>
    <w:rsid w:val="00A61F44"/>
    <w:rsid w:val="00A61F94"/>
    <w:rsid w:val="00A620AD"/>
    <w:rsid w:val="00A642BE"/>
    <w:rsid w:val="00A64971"/>
    <w:rsid w:val="00A64D4A"/>
    <w:rsid w:val="00A65E63"/>
    <w:rsid w:val="00A67A4C"/>
    <w:rsid w:val="00A71070"/>
    <w:rsid w:val="00A730B6"/>
    <w:rsid w:val="00A73256"/>
    <w:rsid w:val="00A7364C"/>
    <w:rsid w:val="00A73B04"/>
    <w:rsid w:val="00A75056"/>
    <w:rsid w:val="00A76FCF"/>
    <w:rsid w:val="00A77A7D"/>
    <w:rsid w:val="00A77F40"/>
    <w:rsid w:val="00A800F0"/>
    <w:rsid w:val="00A81154"/>
    <w:rsid w:val="00A8205C"/>
    <w:rsid w:val="00A82677"/>
    <w:rsid w:val="00A835AF"/>
    <w:rsid w:val="00A8370B"/>
    <w:rsid w:val="00A83CF6"/>
    <w:rsid w:val="00A84934"/>
    <w:rsid w:val="00A84F86"/>
    <w:rsid w:val="00A85394"/>
    <w:rsid w:val="00A86B05"/>
    <w:rsid w:val="00A87173"/>
    <w:rsid w:val="00A879A7"/>
    <w:rsid w:val="00A90339"/>
    <w:rsid w:val="00A904AB"/>
    <w:rsid w:val="00A90E97"/>
    <w:rsid w:val="00A91426"/>
    <w:rsid w:val="00A91D05"/>
    <w:rsid w:val="00A9217E"/>
    <w:rsid w:val="00A9258D"/>
    <w:rsid w:val="00A928E3"/>
    <w:rsid w:val="00A930A5"/>
    <w:rsid w:val="00A9475D"/>
    <w:rsid w:val="00A954E1"/>
    <w:rsid w:val="00A96CA6"/>
    <w:rsid w:val="00A97EDC"/>
    <w:rsid w:val="00AA005C"/>
    <w:rsid w:val="00AA18E5"/>
    <w:rsid w:val="00AA1A20"/>
    <w:rsid w:val="00AA1C1D"/>
    <w:rsid w:val="00AA31A3"/>
    <w:rsid w:val="00AA3556"/>
    <w:rsid w:val="00AA37FB"/>
    <w:rsid w:val="00AA4B33"/>
    <w:rsid w:val="00AA5037"/>
    <w:rsid w:val="00AA54C0"/>
    <w:rsid w:val="00AA62BC"/>
    <w:rsid w:val="00AA7345"/>
    <w:rsid w:val="00AA782C"/>
    <w:rsid w:val="00AB301B"/>
    <w:rsid w:val="00AB3C17"/>
    <w:rsid w:val="00AB3DBC"/>
    <w:rsid w:val="00AB47CC"/>
    <w:rsid w:val="00AB4AEF"/>
    <w:rsid w:val="00AB4C52"/>
    <w:rsid w:val="00AB50EE"/>
    <w:rsid w:val="00AB68D4"/>
    <w:rsid w:val="00AB711A"/>
    <w:rsid w:val="00AB78F8"/>
    <w:rsid w:val="00AB7B1A"/>
    <w:rsid w:val="00AB7FFE"/>
    <w:rsid w:val="00AC0907"/>
    <w:rsid w:val="00AC2A1B"/>
    <w:rsid w:val="00AC4AD5"/>
    <w:rsid w:val="00AC59B8"/>
    <w:rsid w:val="00AC5C50"/>
    <w:rsid w:val="00AC5E3C"/>
    <w:rsid w:val="00AC67F4"/>
    <w:rsid w:val="00AC728B"/>
    <w:rsid w:val="00AC740B"/>
    <w:rsid w:val="00AD03FD"/>
    <w:rsid w:val="00AD0554"/>
    <w:rsid w:val="00AD0981"/>
    <w:rsid w:val="00AD0E88"/>
    <w:rsid w:val="00AD1D59"/>
    <w:rsid w:val="00AD2F50"/>
    <w:rsid w:val="00AD378C"/>
    <w:rsid w:val="00AD4124"/>
    <w:rsid w:val="00AD54A9"/>
    <w:rsid w:val="00AD56F3"/>
    <w:rsid w:val="00AD5FD3"/>
    <w:rsid w:val="00AD63F0"/>
    <w:rsid w:val="00AD64BA"/>
    <w:rsid w:val="00AD66BC"/>
    <w:rsid w:val="00AD746F"/>
    <w:rsid w:val="00AD7616"/>
    <w:rsid w:val="00AD7FB8"/>
    <w:rsid w:val="00AE04AD"/>
    <w:rsid w:val="00AE1526"/>
    <w:rsid w:val="00AE1BBF"/>
    <w:rsid w:val="00AE1F81"/>
    <w:rsid w:val="00AE31CB"/>
    <w:rsid w:val="00AE3755"/>
    <w:rsid w:val="00AE5409"/>
    <w:rsid w:val="00AE6016"/>
    <w:rsid w:val="00AE61BE"/>
    <w:rsid w:val="00AE664B"/>
    <w:rsid w:val="00AE7954"/>
    <w:rsid w:val="00AF0E2F"/>
    <w:rsid w:val="00AF0ECE"/>
    <w:rsid w:val="00AF1552"/>
    <w:rsid w:val="00AF16ED"/>
    <w:rsid w:val="00AF1EC0"/>
    <w:rsid w:val="00AF2BCA"/>
    <w:rsid w:val="00AF30BF"/>
    <w:rsid w:val="00AF351A"/>
    <w:rsid w:val="00AF3585"/>
    <w:rsid w:val="00AF45E9"/>
    <w:rsid w:val="00AF4E6C"/>
    <w:rsid w:val="00AF528B"/>
    <w:rsid w:val="00AF565E"/>
    <w:rsid w:val="00AF5AB6"/>
    <w:rsid w:val="00B001F2"/>
    <w:rsid w:val="00B01692"/>
    <w:rsid w:val="00B022FB"/>
    <w:rsid w:val="00B03023"/>
    <w:rsid w:val="00B03330"/>
    <w:rsid w:val="00B04B1E"/>
    <w:rsid w:val="00B0564B"/>
    <w:rsid w:val="00B056CE"/>
    <w:rsid w:val="00B06A92"/>
    <w:rsid w:val="00B07C57"/>
    <w:rsid w:val="00B07D6D"/>
    <w:rsid w:val="00B11E0E"/>
    <w:rsid w:val="00B125BE"/>
    <w:rsid w:val="00B14BF4"/>
    <w:rsid w:val="00B14CDC"/>
    <w:rsid w:val="00B14FA8"/>
    <w:rsid w:val="00B16846"/>
    <w:rsid w:val="00B20166"/>
    <w:rsid w:val="00B2037D"/>
    <w:rsid w:val="00B20838"/>
    <w:rsid w:val="00B209C6"/>
    <w:rsid w:val="00B21559"/>
    <w:rsid w:val="00B216F1"/>
    <w:rsid w:val="00B21DEA"/>
    <w:rsid w:val="00B22D2F"/>
    <w:rsid w:val="00B24AC7"/>
    <w:rsid w:val="00B25E18"/>
    <w:rsid w:val="00B25F97"/>
    <w:rsid w:val="00B26254"/>
    <w:rsid w:val="00B26E94"/>
    <w:rsid w:val="00B321B1"/>
    <w:rsid w:val="00B337FC"/>
    <w:rsid w:val="00B349CA"/>
    <w:rsid w:val="00B36B16"/>
    <w:rsid w:val="00B41489"/>
    <w:rsid w:val="00B41C50"/>
    <w:rsid w:val="00B41E1C"/>
    <w:rsid w:val="00B4236F"/>
    <w:rsid w:val="00B432F6"/>
    <w:rsid w:val="00B43BA7"/>
    <w:rsid w:val="00B441F5"/>
    <w:rsid w:val="00B44599"/>
    <w:rsid w:val="00B46634"/>
    <w:rsid w:val="00B46A0D"/>
    <w:rsid w:val="00B46C1D"/>
    <w:rsid w:val="00B47257"/>
    <w:rsid w:val="00B47EA4"/>
    <w:rsid w:val="00B502C6"/>
    <w:rsid w:val="00B51BAB"/>
    <w:rsid w:val="00B5258C"/>
    <w:rsid w:val="00B5276C"/>
    <w:rsid w:val="00B529C9"/>
    <w:rsid w:val="00B52B9E"/>
    <w:rsid w:val="00B52DA2"/>
    <w:rsid w:val="00B5352E"/>
    <w:rsid w:val="00B55DE2"/>
    <w:rsid w:val="00B6107E"/>
    <w:rsid w:val="00B617FC"/>
    <w:rsid w:val="00B623F0"/>
    <w:rsid w:val="00B6284C"/>
    <w:rsid w:val="00B62C31"/>
    <w:rsid w:val="00B632D0"/>
    <w:rsid w:val="00B634B8"/>
    <w:rsid w:val="00B63B11"/>
    <w:rsid w:val="00B6506D"/>
    <w:rsid w:val="00B660BA"/>
    <w:rsid w:val="00B66477"/>
    <w:rsid w:val="00B66741"/>
    <w:rsid w:val="00B66768"/>
    <w:rsid w:val="00B67BB6"/>
    <w:rsid w:val="00B67D0C"/>
    <w:rsid w:val="00B70168"/>
    <w:rsid w:val="00B713DA"/>
    <w:rsid w:val="00B72517"/>
    <w:rsid w:val="00B72756"/>
    <w:rsid w:val="00B7286F"/>
    <w:rsid w:val="00B74740"/>
    <w:rsid w:val="00B74905"/>
    <w:rsid w:val="00B74980"/>
    <w:rsid w:val="00B74E97"/>
    <w:rsid w:val="00B754E7"/>
    <w:rsid w:val="00B75AD4"/>
    <w:rsid w:val="00B75C3A"/>
    <w:rsid w:val="00B7618E"/>
    <w:rsid w:val="00B764A8"/>
    <w:rsid w:val="00B774DD"/>
    <w:rsid w:val="00B77509"/>
    <w:rsid w:val="00B80097"/>
    <w:rsid w:val="00B828DA"/>
    <w:rsid w:val="00B862AA"/>
    <w:rsid w:val="00B86365"/>
    <w:rsid w:val="00B904F9"/>
    <w:rsid w:val="00B9088B"/>
    <w:rsid w:val="00B91595"/>
    <w:rsid w:val="00B934B6"/>
    <w:rsid w:val="00B93AE4"/>
    <w:rsid w:val="00B9408B"/>
    <w:rsid w:val="00B94C11"/>
    <w:rsid w:val="00B94EFF"/>
    <w:rsid w:val="00B9603D"/>
    <w:rsid w:val="00B967BB"/>
    <w:rsid w:val="00B96ACD"/>
    <w:rsid w:val="00B96ECA"/>
    <w:rsid w:val="00B97176"/>
    <w:rsid w:val="00BA07CA"/>
    <w:rsid w:val="00BA1936"/>
    <w:rsid w:val="00BA1BEC"/>
    <w:rsid w:val="00BA1E0E"/>
    <w:rsid w:val="00BA26D6"/>
    <w:rsid w:val="00BA395C"/>
    <w:rsid w:val="00BA433C"/>
    <w:rsid w:val="00BA44F6"/>
    <w:rsid w:val="00BA58A5"/>
    <w:rsid w:val="00BA5FD3"/>
    <w:rsid w:val="00BA61C3"/>
    <w:rsid w:val="00BA66D9"/>
    <w:rsid w:val="00BA6B5D"/>
    <w:rsid w:val="00BA76A8"/>
    <w:rsid w:val="00BA774B"/>
    <w:rsid w:val="00BA7C4C"/>
    <w:rsid w:val="00BB0D4A"/>
    <w:rsid w:val="00BB0F95"/>
    <w:rsid w:val="00BB1C41"/>
    <w:rsid w:val="00BB3AAF"/>
    <w:rsid w:val="00BB3E37"/>
    <w:rsid w:val="00BB4168"/>
    <w:rsid w:val="00BB455C"/>
    <w:rsid w:val="00BB58EA"/>
    <w:rsid w:val="00BB5B56"/>
    <w:rsid w:val="00BB5BD9"/>
    <w:rsid w:val="00BB63EE"/>
    <w:rsid w:val="00BB760A"/>
    <w:rsid w:val="00BC00A0"/>
    <w:rsid w:val="00BC0486"/>
    <w:rsid w:val="00BC049B"/>
    <w:rsid w:val="00BC04ED"/>
    <w:rsid w:val="00BC0E56"/>
    <w:rsid w:val="00BC1595"/>
    <w:rsid w:val="00BC1DC0"/>
    <w:rsid w:val="00BC23C5"/>
    <w:rsid w:val="00BC326C"/>
    <w:rsid w:val="00BC3306"/>
    <w:rsid w:val="00BC38F1"/>
    <w:rsid w:val="00BC5383"/>
    <w:rsid w:val="00BC5A10"/>
    <w:rsid w:val="00BC5C9B"/>
    <w:rsid w:val="00BC62AD"/>
    <w:rsid w:val="00BC674A"/>
    <w:rsid w:val="00BC707D"/>
    <w:rsid w:val="00BC7DE4"/>
    <w:rsid w:val="00BD0AE3"/>
    <w:rsid w:val="00BD0C0B"/>
    <w:rsid w:val="00BD1015"/>
    <w:rsid w:val="00BD1C8E"/>
    <w:rsid w:val="00BD32F2"/>
    <w:rsid w:val="00BD3E76"/>
    <w:rsid w:val="00BD415B"/>
    <w:rsid w:val="00BD5005"/>
    <w:rsid w:val="00BD55CD"/>
    <w:rsid w:val="00BD5F86"/>
    <w:rsid w:val="00BD6F51"/>
    <w:rsid w:val="00BE0CD1"/>
    <w:rsid w:val="00BE45BC"/>
    <w:rsid w:val="00BE4AD4"/>
    <w:rsid w:val="00BE4BC2"/>
    <w:rsid w:val="00BE4DD6"/>
    <w:rsid w:val="00BE5CBC"/>
    <w:rsid w:val="00BE5D8E"/>
    <w:rsid w:val="00BE675B"/>
    <w:rsid w:val="00BE75EB"/>
    <w:rsid w:val="00BE7E9D"/>
    <w:rsid w:val="00BF00F3"/>
    <w:rsid w:val="00BF0817"/>
    <w:rsid w:val="00BF1011"/>
    <w:rsid w:val="00BF1B09"/>
    <w:rsid w:val="00BF1E72"/>
    <w:rsid w:val="00BF206C"/>
    <w:rsid w:val="00BF2DC4"/>
    <w:rsid w:val="00BF3749"/>
    <w:rsid w:val="00BF3C9C"/>
    <w:rsid w:val="00BF4605"/>
    <w:rsid w:val="00BF4DEE"/>
    <w:rsid w:val="00BF4E18"/>
    <w:rsid w:val="00BF52A7"/>
    <w:rsid w:val="00BF7A8E"/>
    <w:rsid w:val="00C002FE"/>
    <w:rsid w:val="00C00A55"/>
    <w:rsid w:val="00C00DDF"/>
    <w:rsid w:val="00C01604"/>
    <w:rsid w:val="00C01800"/>
    <w:rsid w:val="00C01E4E"/>
    <w:rsid w:val="00C021FA"/>
    <w:rsid w:val="00C05558"/>
    <w:rsid w:val="00C0619B"/>
    <w:rsid w:val="00C06626"/>
    <w:rsid w:val="00C077AB"/>
    <w:rsid w:val="00C11B46"/>
    <w:rsid w:val="00C120BB"/>
    <w:rsid w:val="00C126BC"/>
    <w:rsid w:val="00C12B37"/>
    <w:rsid w:val="00C12DC9"/>
    <w:rsid w:val="00C13AA9"/>
    <w:rsid w:val="00C14089"/>
    <w:rsid w:val="00C142CA"/>
    <w:rsid w:val="00C1497C"/>
    <w:rsid w:val="00C149B7"/>
    <w:rsid w:val="00C15C8E"/>
    <w:rsid w:val="00C16C7B"/>
    <w:rsid w:val="00C17878"/>
    <w:rsid w:val="00C2179A"/>
    <w:rsid w:val="00C21DBF"/>
    <w:rsid w:val="00C2204B"/>
    <w:rsid w:val="00C221EC"/>
    <w:rsid w:val="00C22555"/>
    <w:rsid w:val="00C2295C"/>
    <w:rsid w:val="00C2439F"/>
    <w:rsid w:val="00C26479"/>
    <w:rsid w:val="00C26705"/>
    <w:rsid w:val="00C26793"/>
    <w:rsid w:val="00C279F3"/>
    <w:rsid w:val="00C3147A"/>
    <w:rsid w:val="00C3165B"/>
    <w:rsid w:val="00C32094"/>
    <w:rsid w:val="00C323AE"/>
    <w:rsid w:val="00C32874"/>
    <w:rsid w:val="00C33255"/>
    <w:rsid w:val="00C339C9"/>
    <w:rsid w:val="00C33A9D"/>
    <w:rsid w:val="00C346E6"/>
    <w:rsid w:val="00C34A5C"/>
    <w:rsid w:val="00C37D0D"/>
    <w:rsid w:val="00C4185D"/>
    <w:rsid w:val="00C420F6"/>
    <w:rsid w:val="00C42123"/>
    <w:rsid w:val="00C42A5E"/>
    <w:rsid w:val="00C43096"/>
    <w:rsid w:val="00C4494E"/>
    <w:rsid w:val="00C457CE"/>
    <w:rsid w:val="00C46AB1"/>
    <w:rsid w:val="00C47474"/>
    <w:rsid w:val="00C5052B"/>
    <w:rsid w:val="00C507B7"/>
    <w:rsid w:val="00C50B92"/>
    <w:rsid w:val="00C50CBE"/>
    <w:rsid w:val="00C5174F"/>
    <w:rsid w:val="00C52132"/>
    <w:rsid w:val="00C528F4"/>
    <w:rsid w:val="00C534DD"/>
    <w:rsid w:val="00C53634"/>
    <w:rsid w:val="00C5411B"/>
    <w:rsid w:val="00C560A4"/>
    <w:rsid w:val="00C5663B"/>
    <w:rsid w:val="00C56657"/>
    <w:rsid w:val="00C57149"/>
    <w:rsid w:val="00C571AB"/>
    <w:rsid w:val="00C610C1"/>
    <w:rsid w:val="00C61144"/>
    <w:rsid w:val="00C61892"/>
    <w:rsid w:val="00C61A3E"/>
    <w:rsid w:val="00C61AFA"/>
    <w:rsid w:val="00C61C09"/>
    <w:rsid w:val="00C61F9F"/>
    <w:rsid w:val="00C63905"/>
    <w:rsid w:val="00C63E95"/>
    <w:rsid w:val="00C63F34"/>
    <w:rsid w:val="00C662AB"/>
    <w:rsid w:val="00C6656F"/>
    <w:rsid w:val="00C66E8E"/>
    <w:rsid w:val="00C67A31"/>
    <w:rsid w:val="00C67BE9"/>
    <w:rsid w:val="00C67E52"/>
    <w:rsid w:val="00C718F6"/>
    <w:rsid w:val="00C7193C"/>
    <w:rsid w:val="00C72121"/>
    <w:rsid w:val="00C725E7"/>
    <w:rsid w:val="00C72612"/>
    <w:rsid w:val="00C72A1C"/>
    <w:rsid w:val="00C733B4"/>
    <w:rsid w:val="00C73462"/>
    <w:rsid w:val="00C73F32"/>
    <w:rsid w:val="00C75471"/>
    <w:rsid w:val="00C754FA"/>
    <w:rsid w:val="00C76C36"/>
    <w:rsid w:val="00C76DC6"/>
    <w:rsid w:val="00C77950"/>
    <w:rsid w:val="00C8034B"/>
    <w:rsid w:val="00C80D8B"/>
    <w:rsid w:val="00C80DE6"/>
    <w:rsid w:val="00C81036"/>
    <w:rsid w:val="00C8108E"/>
    <w:rsid w:val="00C82558"/>
    <w:rsid w:val="00C8338D"/>
    <w:rsid w:val="00C83412"/>
    <w:rsid w:val="00C83C0C"/>
    <w:rsid w:val="00C852CC"/>
    <w:rsid w:val="00C8593C"/>
    <w:rsid w:val="00C8596C"/>
    <w:rsid w:val="00C86313"/>
    <w:rsid w:val="00C86838"/>
    <w:rsid w:val="00C9036F"/>
    <w:rsid w:val="00C9062F"/>
    <w:rsid w:val="00C9193A"/>
    <w:rsid w:val="00C92465"/>
    <w:rsid w:val="00C92B7E"/>
    <w:rsid w:val="00C9374C"/>
    <w:rsid w:val="00C94164"/>
    <w:rsid w:val="00C94A81"/>
    <w:rsid w:val="00C952E1"/>
    <w:rsid w:val="00C9533E"/>
    <w:rsid w:val="00C95E0A"/>
    <w:rsid w:val="00C96C66"/>
    <w:rsid w:val="00C96FEB"/>
    <w:rsid w:val="00C97BC6"/>
    <w:rsid w:val="00C97DC6"/>
    <w:rsid w:val="00CA05BC"/>
    <w:rsid w:val="00CA0690"/>
    <w:rsid w:val="00CA099F"/>
    <w:rsid w:val="00CA1477"/>
    <w:rsid w:val="00CA194E"/>
    <w:rsid w:val="00CA2408"/>
    <w:rsid w:val="00CA3741"/>
    <w:rsid w:val="00CA3FF3"/>
    <w:rsid w:val="00CA486C"/>
    <w:rsid w:val="00CA4EA5"/>
    <w:rsid w:val="00CA50E8"/>
    <w:rsid w:val="00CA55A6"/>
    <w:rsid w:val="00CA63F0"/>
    <w:rsid w:val="00CA68BE"/>
    <w:rsid w:val="00CA6FF2"/>
    <w:rsid w:val="00CA77D6"/>
    <w:rsid w:val="00CA7CDA"/>
    <w:rsid w:val="00CB0469"/>
    <w:rsid w:val="00CB0D3E"/>
    <w:rsid w:val="00CB0F4B"/>
    <w:rsid w:val="00CB11AA"/>
    <w:rsid w:val="00CB13FF"/>
    <w:rsid w:val="00CB1871"/>
    <w:rsid w:val="00CB1A0F"/>
    <w:rsid w:val="00CB1D49"/>
    <w:rsid w:val="00CB3734"/>
    <w:rsid w:val="00CB3B85"/>
    <w:rsid w:val="00CB3EF9"/>
    <w:rsid w:val="00CB4D95"/>
    <w:rsid w:val="00CB4FA6"/>
    <w:rsid w:val="00CB5037"/>
    <w:rsid w:val="00CB54D9"/>
    <w:rsid w:val="00CB60ED"/>
    <w:rsid w:val="00CB6193"/>
    <w:rsid w:val="00CB7115"/>
    <w:rsid w:val="00CC073C"/>
    <w:rsid w:val="00CC0AE8"/>
    <w:rsid w:val="00CC27D3"/>
    <w:rsid w:val="00CC34FC"/>
    <w:rsid w:val="00CC3619"/>
    <w:rsid w:val="00CC538A"/>
    <w:rsid w:val="00CC5D17"/>
    <w:rsid w:val="00CC5E1E"/>
    <w:rsid w:val="00CC6285"/>
    <w:rsid w:val="00CC6429"/>
    <w:rsid w:val="00CC6AF4"/>
    <w:rsid w:val="00CC76A1"/>
    <w:rsid w:val="00CC7C40"/>
    <w:rsid w:val="00CD0676"/>
    <w:rsid w:val="00CD0C1A"/>
    <w:rsid w:val="00CD1244"/>
    <w:rsid w:val="00CD124C"/>
    <w:rsid w:val="00CD22CB"/>
    <w:rsid w:val="00CD2619"/>
    <w:rsid w:val="00CD29A1"/>
    <w:rsid w:val="00CD2FC6"/>
    <w:rsid w:val="00CD3949"/>
    <w:rsid w:val="00CD39D4"/>
    <w:rsid w:val="00CD5AD6"/>
    <w:rsid w:val="00CD5D5C"/>
    <w:rsid w:val="00CD6FB4"/>
    <w:rsid w:val="00CD79E7"/>
    <w:rsid w:val="00CD7CF5"/>
    <w:rsid w:val="00CE1395"/>
    <w:rsid w:val="00CE32D2"/>
    <w:rsid w:val="00CE3459"/>
    <w:rsid w:val="00CE3586"/>
    <w:rsid w:val="00CE4402"/>
    <w:rsid w:val="00CE5366"/>
    <w:rsid w:val="00CE7382"/>
    <w:rsid w:val="00CE7B83"/>
    <w:rsid w:val="00CF07D5"/>
    <w:rsid w:val="00CF0934"/>
    <w:rsid w:val="00CF11B8"/>
    <w:rsid w:val="00CF1C31"/>
    <w:rsid w:val="00CF308C"/>
    <w:rsid w:val="00CF3098"/>
    <w:rsid w:val="00CF339E"/>
    <w:rsid w:val="00CF5212"/>
    <w:rsid w:val="00CF55A0"/>
    <w:rsid w:val="00CF5FFD"/>
    <w:rsid w:val="00CF6BAF"/>
    <w:rsid w:val="00CF76D8"/>
    <w:rsid w:val="00D0048F"/>
    <w:rsid w:val="00D02D20"/>
    <w:rsid w:val="00D03084"/>
    <w:rsid w:val="00D03744"/>
    <w:rsid w:val="00D03832"/>
    <w:rsid w:val="00D03C65"/>
    <w:rsid w:val="00D04752"/>
    <w:rsid w:val="00D049B3"/>
    <w:rsid w:val="00D04AA1"/>
    <w:rsid w:val="00D05239"/>
    <w:rsid w:val="00D05792"/>
    <w:rsid w:val="00D060DB"/>
    <w:rsid w:val="00D06B0E"/>
    <w:rsid w:val="00D06B12"/>
    <w:rsid w:val="00D10AA9"/>
    <w:rsid w:val="00D127E1"/>
    <w:rsid w:val="00D137A0"/>
    <w:rsid w:val="00D151C9"/>
    <w:rsid w:val="00D15D1D"/>
    <w:rsid w:val="00D16E26"/>
    <w:rsid w:val="00D20192"/>
    <w:rsid w:val="00D20621"/>
    <w:rsid w:val="00D211FA"/>
    <w:rsid w:val="00D21A65"/>
    <w:rsid w:val="00D220D5"/>
    <w:rsid w:val="00D22154"/>
    <w:rsid w:val="00D22897"/>
    <w:rsid w:val="00D22BF9"/>
    <w:rsid w:val="00D24854"/>
    <w:rsid w:val="00D25624"/>
    <w:rsid w:val="00D25EE7"/>
    <w:rsid w:val="00D27C02"/>
    <w:rsid w:val="00D315A4"/>
    <w:rsid w:val="00D31FB1"/>
    <w:rsid w:val="00D3247C"/>
    <w:rsid w:val="00D33072"/>
    <w:rsid w:val="00D34698"/>
    <w:rsid w:val="00D3609D"/>
    <w:rsid w:val="00D36CBC"/>
    <w:rsid w:val="00D37054"/>
    <w:rsid w:val="00D37312"/>
    <w:rsid w:val="00D376C5"/>
    <w:rsid w:val="00D377EE"/>
    <w:rsid w:val="00D37F87"/>
    <w:rsid w:val="00D41FFD"/>
    <w:rsid w:val="00D42AAF"/>
    <w:rsid w:val="00D436B5"/>
    <w:rsid w:val="00D43BBC"/>
    <w:rsid w:val="00D441C0"/>
    <w:rsid w:val="00D44A93"/>
    <w:rsid w:val="00D45024"/>
    <w:rsid w:val="00D45E99"/>
    <w:rsid w:val="00D46531"/>
    <w:rsid w:val="00D4683E"/>
    <w:rsid w:val="00D473A0"/>
    <w:rsid w:val="00D476AD"/>
    <w:rsid w:val="00D47EFC"/>
    <w:rsid w:val="00D50A78"/>
    <w:rsid w:val="00D50B0B"/>
    <w:rsid w:val="00D54367"/>
    <w:rsid w:val="00D54D21"/>
    <w:rsid w:val="00D54F89"/>
    <w:rsid w:val="00D555B1"/>
    <w:rsid w:val="00D558A3"/>
    <w:rsid w:val="00D55DE7"/>
    <w:rsid w:val="00D56872"/>
    <w:rsid w:val="00D56C47"/>
    <w:rsid w:val="00D56C61"/>
    <w:rsid w:val="00D5721E"/>
    <w:rsid w:val="00D57686"/>
    <w:rsid w:val="00D579A7"/>
    <w:rsid w:val="00D57F41"/>
    <w:rsid w:val="00D60D8C"/>
    <w:rsid w:val="00D61663"/>
    <w:rsid w:val="00D61851"/>
    <w:rsid w:val="00D6441D"/>
    <w:rsid w:val="00D646B3"/>
    <w:rsid w:val="00D64D9A"/>
    <w:rsid w:val="00D64DFA"/>
    <w:rsid w:val="00D655CC"/>
    <w:rsid w:val="00D65FD4"/>
    <w:rsid w:val="00D66064"/>
    <w:rsid w:val="00D670B1"/>
    <w:rsid w:val="00D67486"/>
    <w:rsid w:val="00D67DF2"/>
    <w:rsid w:val="00D70469"/>
    <w:rsid w:val="00D7060A"/>
    <w:rsid w:val="00D71B6F"/>
    <w:rsid w:val="00D734F5"/>
    <w:rsid w:val="00D761A1"/>
    <w:rsid w:val="00D77614"/>
    <w:rsid w:val="00D805CB"/>
    <w:rsid w:val="00D808B0"/>
    <w:rsid w:val="00D80A50"/>
    <w:rsid w:val="00D818A8"/>
    <w:rsid w:val="00D8232E"/>
    <w:rsid w:val="00D823EE"/>
    <w:rsid w:val="00D82B17"/>
    <w:rsid w:val="00D83666"/>
    <w:rsid w:val="00D84ECB"/>
    <w:rsid w:val="00D85572"/>
    <w:rsid w:val="00D859E9"/>
    <w:rsid w:val="00D85EDC"/>
    <w:rsid w:val="00D86EA6"/>
    <w:rsid w:val="00D8706D"/>
    <w:rsid w:val="00D87072"/>
    <w:rsid w:val="00D87CA5"/>
    <w:rsid w:val="00D87F4A"/>
    <w:rsid w:val="00D91876"/>
    <w:rsid w:val="00D91926"/>
    <w:rsid w:val="00D9296B"/>
    <w:rsid w:val="00D92BCC"/>
    <w:rsid w:val="00D94061"/>
    <w:rsid w:val="00D95477"/>
    <w:rsid w:val="00D957AC"/>
    <w:rsid w:val="00D95D81"/>
    <w:rsid w:val="00D95DF0"/>
    <w:rsid w:val="00D97B2F"/>
    <w:rsid w:val="00DA0EB5"/>
    <w:rsid w:val="00DA10BD"/>
    <w:rsid w:val="00DA1B38"/>
    <w:rsid w:val="00DA334A"/>
    <w:rsid w:val="00DA3E75"/>
    <w:rsid w:val="00DA3F10"/>
    <w:rsid w:val="00DA4B5A"/>
    <w:rsid w:val="00DA5EE4"/>
    <w:rsid w:val="00DA79A3"/>
    <w:rsid w:val="00DA7F1A"/>
    <w:rsid w:val="00DA7FAD"/>
    <w:rsid w:val="00DB0117"/>
    <w:rsid w:val="00DB0247"/>
    <w:rsid w:val="00DB04EF"/>
    <w:rsid w:val="00DB0A62"/>
    <w:rsid w:val="00DB1D14"/>
    <w:rsid w:val="00DB26BC"/>
    <w:rsid w:val="00DB3722"/>
    <w:rsid w:val="00DB448A"/>
    <w:rsid w:val="00DB4AF9"/>
    <w:rsid w:val="00DB4C86"/>
    <w:rsid w:val="00DB4DA7"/>
    <w:rsid w:val="00DB6ECB"/>
    <w:rsid w:val="00DB7166"/>
    <w:rsid w:val="00DB750D"/>
    <w:rsid w:val="00DB75E6"/>
    <w:rsid w:val="00DC005F"/>
    <w:rsid w:val="00DC0ADA"/>
    <w:rsid w:val="00DC198E"/>
    <w:rsid w:val="00DC236B"/>
    <w:rsid w:val="00DC2ABE"/>
    <w:rsid w:val="00DC44A2"/>
    <w:rsid w:val="00DC4F08"/>
    <w:rsid w:val="00DC4F79"/>
    <w:rsid w:val="00DC4FFE"/>
    <w:rsid w:val="00DC52A3"/>
    <w:rsid w:val="00DC6E7D"/>
    <w:rsid w:val="00DC7047"/>
    <w:rsid w:val="00DD151D"/>
    <w:rsid w:val="00DD1FF2"/>
    <w:rsid w:val="00DD33AE"/>
    <w:rsid w:val="00DD3FAB"/>
    <w:rsid w:val="00DD467E"/>
    <w:rsid w:val="00DD576F"/>
    <w:rsid w:val="00DD63B0"/>
    <w:rsid w:val="00DD78FB"/>
    <w:rsid w:val="00DE09EF"/>
    <w:rsid w:val="00DE0D6D"/>
    <w:rsid w:val="00DE1618"/>
    <w:rsid w:val="00DE2172"/>
    <w:rsid w:val="00DE2A7B"/>
    <w:rsid w:val="00DE2C77"/>
    <w:rsid w:val="00DE4B14"/>
    <w:rsid w:val="00DE4FB4"/>
    <w:rsid w:val="00DE616E"/>
    <w:rsid w:val="00DE62BF"/>
    <w:rsid w:val="00DE6909"/>
    <w:rsid w:val="00DE6D54"/>
    <w:rsid w:val="00DE7302"/>
    <w:rsid w:val="00DE799D"/>
    <w:rsid w:val="00DE79D9"/>
    <w:rsid w:val="00DE7D2F"/>
    <w:rsid w:val="00DF0060"/>
    <w:rsid w:val="00DF02E1"/>
    <w:rsid w:val="00DF0B61"/>
    <w:rsid w:val="00DF2686"/>
    <w:rsid w:val="00DF2DB6"/>
    <w:rsid w:val="00DF2DEC"/>
    <w:rsid w:val="00DF38A9"/>
    <w:rsid w:val="00DF3BA7"/>
    <w:rsid w:val="00DF4BEB"/>
    <w:rsid w:val="00DF5279"/>
    <w:rsid w:val="00DF611C"/>
    <w:rsid w:val="00DF62BA"/>
    <w:rsid w:val="00DF74E5"/>
    <w:rsid w:val="00E00253"/>
    <w:rsid w:val="00E0027F"/>
    <w:rsid w:val="00E002C9"/>
    <w:rsid w:val="00E004BE"/>
    <w:rsid w:val="00E0214A"/>
    <w:rsid w:val="00E02371"/>
    <w:rsid w:val="00E031B1"/>
    <w:rsid w:val="00E03B4A"/>
    <w:rsid w:val="00E05337"/>
    <w:rsid w:val="00E0534D"/>
    <w:rsid w:val="00E056C8"/>
    <w:rsid w:val="00E06E48"/>
    <w:rsid w:val="00E07378"/>
    <w:rsid w:val="00E10390"/>
    <w:rsid w:val="00E10868"/>
    <w:rsid w:val="00E1103A"/>
    <w:rsid w:val="00E12233"/>
    <w:rsid w:val="00E127E3"/>
    <w:rsid w:val="00E132DC"/>
    <w:rsid w:val="00E135F9"/>
    <w:rsid w:val="00E136B7"/>
    <w:rsid w:val="00E14591"/>
    <w:rsid w:val="00E148F4"/>
    <w:rsid w:val="00E15018"/>
    <w:rsid w:val="00E1768D"/>
    <w:rsid w:val="00E176EC"/>
    <w:rsid w:val="00E20394"/>
    <w:rsid w:val="00E20AC3"/>
    <w:rsid w:val="00E20F3E"/>
    <w:rsid w:val="00E212A9"/>
    <w:rsid w:val="00E220E1"/>
    <w:rsid w:val="00E23429"/>
    <w:rsid w:val="00E234D9"/>
    <w:rsid w:val="00E23880"/>
    <w:rsid w:val="00E239D2"/>
    <w:rsid w:val="00E23A5D"/>
    <w:rsid w:val="00E252C8"/>
    <w:rsid w:val="00E258B9"/>
    <w:rsid w:val="00E260A2"/>
    <w:rsid w:val="00E26871"/>
    <w:rsid w:val="00E308E6"/>
    <w:rsid w:val="00E30AC8"/>
    <w:rsid w:val="00E30C8C"/>
    <w:rsid w:val="00E30DB2"/>
    <w:rsid w:val="00E32383"/>
    <w:rsid w:val="00E3251C"/>
    <w:rsid w:val="00E33C12"/>
    <w:rsid w:val="00E345E8"/>
    <w:rsid w:val="00E3655C"/>
    <w:rsid w:val="00E36779"/>
    <w:rsid w:val="00E375C7"/>
    <w:rsid w:val="00E40B85"/>
    <w:rsid w:val="00E4110F"/>
    <w:rsid w:val="00E41262"/>
    <w:rsid w:val="00E41445"/>
    <w:rsid w:val="00E4212E"/>
    <w:rsid w:val="00E428C4"/>
    <w:rsid w:val="00E4299C"/>
    <w:rsid w:val="00E42BC7"/>
    <w:rsid w:val="00E43838"/>
    <w:rsid w:val="00E44202"/>
    <w:rsid w:val="00E447F6"/>
    <w:rsid w:val="00E46A53"/>
    <w:rsid w:val="00E46BD6"/>
    <w:rsid w:val="00E47AB5"/>
    <w:rsid w:val="00E508BB"/>
    <w:rsid w:val="00E50DB9"/>
    <w:rsid w:val="00E50F6E"/>
    <w:rsid w:val="00E51C50"/>
    <w:rsid w:val="00E53987"/>
    <w:rsid w:val="00E53FEF"/>
    <w:rsid w:val="00E54B54"/>
    <w:rsid w:val="00E54CB2"/>
    <w:rsid w:val="00E54D9C"/>
    <w:rsid w:val="00E55295"/>
    <w:rsid w:val="00E5623D"/>
    <w:rsid w:val="00E56705"/>
    <w:rsid w:val="00E572C1"/>
    <w:rsid w:val="00E57E3A"/>
    <w:rsid w:val="00E600B3"/>
    <w:rsid w:val="00E602FB"/>
    <w:rsid w:val="00E6190A"/>
    <w:rsid w:val="00E61FDB"/>
    <w:rsid w:val="00E62CB5"/>
    <w:rsid w:val="00E63726"/>
    <w:rsid w:val="00E63AE0"/>
    <w:rsid w:val="00E63D23"/>
    <w:rsid w:val="00E64977"/>
    <w:rsid w:val="00E6545B"/>
    <w:rsid w:val="00E6724F"/>
    <w:rsid w:val="00E7041A"/>
    <w:rsid w:val="00E71144"/>
    <w:rsid w:val="00E7140F"/>
    <w:rsid w:val="00E715A6"/>
    <w:rsid w:val="00E7191B"/>
    <w:rsid w:val="00E72341"/>
    <w:rsid w:val="00E72AE9"/>
    <w:rsid w:val="00E72E43"/>
    <w:rsid w:val="00E72FBD"/>
    <w:rsid w:val="00E74E30"/>
    <w:rsid w:val="00E74FD2"/>
    <w:rsid w:val="00E74FEC"/>
    <w:rsid w:val="00E75C16"/>
    <w:rsid w:val="00E75ED1"/>
    <w:rsid w:val="00E7791C"/>
    <w:rsid w:val="00E804FF"/>
    <w:rsid w:val="00E8074D"/>
    <w:rsid w:val="00E80C90"/>
    <w:rsid w:val="00E810A1"/>
    <w:rsid w:val="00E8118A"/>
    <w:rsid w:val="00E8145A"/>
    <w:rsid w:val="00E826D4"/>
    <w:rsid w:val="00E82D92"/>
    <w:rsid w:val="00E837E9"/>
    <w:rsid w:val="00E840E3"/>
    <w:rsid w:val="00E843DD"/>
    <w:rsid w:val="00E8522F"/>
    <w:rsid w:val="00E87213"/>
    <w:rsid w:val="00E87BD3"/>
    <w:rsid w:val="00E90C6F"/>
    <w:rsid w:val="00E91B9B"/>
    <w:rsid w:val="00E91E4D"/>
    <w:rsid w:val="00E9237C"/>
    <w:rsid w:val="00E92958"/>
    <w:rsid w:val="00E937D3"/>
    <w:rsid w:val="00E945D8"/>
    <w:rsid w:val="00E94FBA"/>
    <w:rsid w:val="00E95182"/>
    <w:rsid w:val="00E9578C"/>
    <w:rsid w:val="00E95B5A"/>
    <w:rsid w:val="00E96C18"/>
    <w:rsid w:val="00E97791"/>
    <w:rsid w:val="00EA0958"/>
    <w:rsid w:val="00EA0A50"/>
    <w:rsid w:val="00EA127C"/>
    <w:rsid w:val="00EA1737"/>
    <w:rsid w:val="00EA20EB"/>
    <w:rsid w:val="00EA26BD"/>
    <w:rsid w:val="00EA34C3"/>
    <w:rsid w:val="00EA4478"/>
    <w:rsid w:val="00EA6AF7"/>
    <w:rsid w:val="00EA6F08"/>
    <w:rsid w:val="00EA75DA"/>
    <w:rsid w:val="00EB0342"/>
    <w:rsid w:val="00EB1057"/>
    <w:rsid w:val="00EB11B7"/>
    <w:rsid w:val="00EB2992"/>
    <w:rsid w:val="00EB2E63"/>
    <w:rsid w:val="00EB359A"/>
    <w:rsid w:val="00EB3847"/>
    <w:rsid w:val="00EB396B"/>
    <w:rsid w:val="00EB3A98"/>
    <w:rsid w:val="00EB4671"/>
    <w:rsid w:val="00EB5105"/>
    <w:rsid w:val="00EB55FE"/>
    <w:rsid w:val="00EB5871"/>
    <w:rsid w:val="00EB5EF5"/>
    <w:rsid w:val="00EB7631"/>
    <w:rsid w:val="00EB7909"/>
    <w:rsid w:val="00EC0074"/>
    <w:rsid w:val="00EC051D"/>
    <w:rsid w:val="00EC1863"/>
    <w:rsid w:val="00EC2107"/>
    <w:rsid w:val="00EC248D"/>
    <w:rsid w:val="00EC281F"/>
    <w:rsid w:val="00EC3441"/>
    <w:rsid w:val="00EC54D9"/>
    <w:rsid w:val="00EC57C2"/>
    <w:rsid w:val="00EC667A"/>
    <w:rsid w:val="00EC6EEA"/>
    <w:rsid w:val="00EC6F6F"/>
    <w:rsid w:val="00EC739A"/>
    <w:rsid w:val="00EC7822"/>
    <w:rsid w:val="00EC7E88"/>
    <w:rsid w:val="00ED0167"/>
    <w:rsid w:val="00ED03C9"/>
    <w:rsid w:val="00ED084F"/>
    <w:rsid w:val="00ED1089"/>
    <w:rsid w:val="00ED173B"/>
    <w:rsid w:val="00ED1783"/>
    <w:rsid w:val="00ED1823"/>
    <w:rsid w:val="00ED1A06"/>
    <w:rsid w:val="00ED262B"/>
    <w:rsid w:val="00ED425A"/>
    <w:rsid w:val="00ED4394"/>
    <w:rsid w:val="00ED4ADC"/>
    <w:rsid w:val="00ED5C78"/>
    <w:rsid w:val="00ED6720"/>
    <w:rsid w:val="00ED6771"/>
    <w:rsid w:val="00EE053B"/>
    <w:rsid w:val="00EE07D7"/>
    <w:rsid w:val="00EE0D2A"/>
    <w:rsid w:val="00EE15EB"/>
    <w:rsid w:val="00EE16DF"/>
    <w:rsid w:val="00EE1E1F"/>
    <w:rsid w:val="00EE2008"/>
    <w:rsid w:val="00EE272A"/>
    <w:rsid w:val="00EE29BD"/>
    <w:rsid w:val="00EE2F50"/>
    <w:rsid w:val="00EE3138"/>
    <w:rsid w:val="00EE3DBB"/>
    <w:rsid w:val="00EE3EFF"/>
    <w:rsid w:val="00EE4DC4"/>
    <w:rsid w:val="00EE4F18"/>
    <w:rsid w:val="00EE53AA"/>
    <w:rsid w:val="00EE5B2D"/>
    <w:rsid w:val="00EE5D9C"/>
    <w:rsid w:val="00EE60FF"/>
    <w:rsid w:val="00EE638C"/>
    <w:rsid w:val="00EF1A50"/>
    <w:rsid w:val="00EF2385"/>
    <w:rsid w:val="00EF2CE2"/>
    <w:rsid w:val="00EF4968"/>
    <w:rsid w:val="00EF4A59"/>
    <w:rsid w:val="00EF51D0"/>
    <w:rsid w:val="00EF5554"/>
    <w:rsid w:val="00EF5735"/>
    <w:rsid w:val="00EF6625"/>
    <w:rsid w:val="00EF6C18"/>
    <w:rsid w:val="00EF6E22"/>
    <w:rsid w:val="00EF74E5"/>
    <w:rsid w:val="00EF7FB9"/>
    <w:rsid w:val="00F00AB9"/>
    <w:rsid w:val="00F0152F"/>
    <w:rsid w:val="00F0192B"/>
    <w:rsid w:val="00F02274"/>
    <w:rsid w:val="00F03474"/>
    <w:rsid w:val="00F04EB5"/>
    <w:rsid w:val="00F05780"/>
    <w:rsid w:val="00F05CB0"/>
    <w:rsid w:val="00F05DFE"/>
    <w:rsid w:val="00F062AF"/>
    <w:rsid w:val="00F06508"/>
    <w:rsid w:val="00F0657E"/>
    <w:rsid w:val="00F07212"/>
    <w:rsid w:val="00F1060D"/>
    <w:rsid w:val="00F1072F"/>
    <w:rsid w:val="00F10B5F"/>
    <w:rsid w:val="00F10BFA"/>
    <w:rsid w:val="00F11D5A"/>
    <w:rsid w:val="00F12272"/>
    <w:rsid w:val="00F128A9"/>
    <w:rsid w:val="00F129CB"/>
    <w:rsid w:val="00F13307"/>
    <w:rsid w:val="00F13755"/>
    <w:rsid w:val="00F140CE"/>
    <w:rsid w:val="00F14AC1"/>
    <w:rsid w:val="00F15383"/>
    <w:rsid w:val="00F1598A"/>
    <w:rsid w:val="00F173F3"/>
    <w:rsid w:val="00F17DD3"/>
    <w:rsid w:val="00F230AE"/>
    <w:rsid w:val="00F23315"/>
    <w:rsid w:val="00F23434"/>
    <w:rsid w:val="00F23CA2"/>
    <w:rsid w:val="00F24130"/>
    <w:rsid w:val="00F24916"/>
    <w:rsid w:val="00F24A33"/>
    <w:rsid w:val="00F25A47"/>
    <w:rsid w:val="00F264CC"/>
    <w:rsid w:val="00F268B4"/>
    <w:rsid w:val="00F27471"/>
    <w:rsid w:val="00F27C60"/>
    <w:rsid w:val="00F30C3A"/>
    <w:rsid w:val="00F3146B"/>
    <w:rsid w:val="00F315AA"/>
    <w:rsid w:val="00F31876"/>
    <w:rsid w:val="00F31B41"/>
    <w:rsid w:val="00F3249B"/>
    <w:rsid w:val="00F330B3"/>
    <w:rsid w:val="00F34325"/>
    <w:rsid w:val="00F35B31"/>
    <w:rsid w:val="00F36000"/>
    <w:rsid w:val="00F36086"/>
    <w:rsid w:val="00F36FDE"/>
    <w:rsid w:val="00F40676"/>
    <w:rsid w:val="00F418CA"/>
    <w:rsid w:val="00F4233A"/>
    <w:rsid w:val="00F423AB"/>
    <w:rsid w:val="00F42DF7"/>
    <w:rsid w:val="00F43C65"/>
    <w:rsid w:val="00F440F6"/>
    <w:rsid w:val="00F44260"/>
    <w:rsid w:val="00F44F6F"/>
    <w:rsid w:val="00F450B2"/>
    <w:rsid w:val="00F452B1"/>
    <w:rsid w:val="00F45331"/>
    <w:rsid w:val="00F4598B"/>
    <w:rsid w:val="00F460A4"/>
    <w:rsid w:val="00F4618F"/>
    <w:rsid w:val="00F463D5"/>
    <w:rsid w:val="00F467C9"/>
    <w:rsid w:val="00F46978"/>
    <w:rsid w:val="00F469F2"/>
    <w:rsid w:val="00F478E0"/>
    <w:rsid w:val="00F51141"/>
    <w:rsid w:val="00F51B8D"/>
    <w:rsid w:val="00F51C60"/>
    <w:rsid w:val="00F52446"/>
    <w:rsid w:val="00F52EF7"/>
    <w:rsid w:val="00F52FB4"/>
    <w:rsid w:val="00F5330B"/>
    <w:rsid w:val="00F5341B"/>
    <w:rsid w:val="00F53840"/>
    <w:rsid w:val="00F54958"/>
    <w:rsid w:val="00F54D73"/>
    <w:rsid w:val="00F55423"/>
    <w:rsid w:val="00F55BB2"/>
    <w:rsid w:val="00F55DCF"/>
    <w:rsid w:val="00F56814"/>
    <w:rsid w:val="00F576B1"/>
    <w:rsid w:val="00F578EE"/>
    <w:rsid w:val="00F57C32"/>
    <w:rsid w:val="00F60125"/>
    <w:rsid w:val="00F609E3"/>
    <w:rsid w:val="00F61328"/>
    <w:rsid w:val="00F61896"/>
    <w:rsid w:val="00F62603"/>
    <w:rsid w:val="00F626E7"/>
    <w:rsid w:val="00F62ADC"/>
    <w:rsid w:val="00F644A7"/>
    <w:rsid w:val="00F64626"/>
    <w:rsid w:val="00F64AD5"/>
    <w:rsid w:val="00F64B49"/>
    <w:rsid w:val="00F64DA6"/>
    <w:rsid w:val="00F65D55"/>
    <w:rsid w:val="00F662AE"/>
    <w:rsid w:val="00F66ED0"/>
    <w:rsid w:val="00F672DE"/>
    <w:rsid w:val="00F67509"/>
    <w:rsid w:val="00F7078F"/>
    <w:rsid w:val="00F715DB"/>
    <w:rsid w:val="00F71685"/>
    <w:rsid w:val="00F7288D"/>
    <w:rsid w:val="00F728AA"/>
    <w:rsid w:val="00F72A12"/>
    <w:rsid w:val="00F72D13"/>
    <w:rsid w:val="00F72ED6"/>
    <w:rsid w:val="00F74848"/>
    <w:rsid w:val="00F74907"/>
    <w:rsid w:val="00F752F1"/>
    <w:rsid w:val="00F75D1A"/>
    <w:rsid w:val="00F765BD"/>
    <w:rsid w:val="00F76CB9"/>
    <w:rsid w:val="00F77CA3"/>
    <w:rsid w:val="00F800A2"/>
    <w:rsid w:val="00F824F1"/>
    <w:rsid w:val="00F82643"/>
    <w:rsid w:val="00F835F5"/>
    <w:rsid w:val="00F8398A"/>
    <w:rsid w:val="00F85190"/>
    <w:rsid w:val="00F85F6E"/>
    <w:rsid w:val="00F86762"/>
    <w:rsid w:val="00F87CC1"/>
    <w:rsid w:val="00F90639"/>
    <w:rsid w:val="00F9193D"/>
    <w:rsid w:val="00F91A70"/>
    <w:rsid w:val="00F922A5"/>
    <w:rsid w:val="00F9414A"/>
    <w:rsid w:val="00F96665"/>
    <w:rsid w:val="00F96B1C"/>
    <w:rsid w:val="00F96DBF"/>
    <w:rsid w:val="00F974F7"/>
    <w:rsid w:val="00F97613"/>
    <w:rsid w:val="00F97F4C"/>
    <w:rsid w:val="00F97FE5"/>
    <w:rsid w:val="00FA15DD"/>
    <w:rsid w:val="00FA2D88"/>
    <w:rsid w:val="00FA3789"/>
    <w:rsid w:val="00FA459D"/>
    <w:rsid w:val="00FA46E6"/>
    <w:rsid w:val="00FA47CC"/>
    <w:rsid w:val="00FA4D0D"/>
    <w:rsid w:val="00FA5171"/>
    <w:rsid w:val="00FA5330"/>
    <w:rsid w:val="00FA5C16"/>
    <w:rsid w:val="00FA62EB"/>
    <w:rsid w:val="00FA650B"/>
    <w:rsid w:val="00FA65A3"/>
    <w:rsid w:val="00FA6922"/>
    <w:rsid w:val="00FB011D"/>
    <w:rsid w:val="00FB0254"/>
    <w:rsid w:val="00FB13EA"/>
    <w:rsid w:val="00FB4536"/>
    <w:rsid w:val="00FB47F7"/>
    <w:rsid w:val="00FB49C7"/>
    <w:rsid w:val="00FB49E2"/>
    <w:rsid w:val="00FB512D"/>
    <w:rsid w:val="00FB5D4A"/>
    <w:rsid w:val="00FB621F"/>
    <w:rsid w:val="00FB6C36"/>
    <w:rsid w:val="00FB6E69"/>
    <w:rsid w:val="00FB7917"/>
    <w:rsid w:val="00FC1B69"/>
    <w:rsid w:val="00FC2008"/>
    <w:rsid w:val="00FC2181"/>
    <w:rsid w:val="00FC2F78"/>
    <w:rsid w:val="00FC367A"/>
    <w:rsid w:val="00FC3C40"/>
    <w:rsid w:val="00FC4014"/>
    <w:rsid w:val="00FC410B"/>
    <w:rsid w:val="00FC46F0"/>
    <w:rsid w:val="00FC4BED"/>
    <w:rsid w:val="00FC51B5"/>
    <w:rsid w:val="00FC5589"/>
    <w:rsid w:val="00FC588E"/>
    <w:rsid w:val="00FC59D9"/>
    <w:rsid w:val="00FC5A3F"/>
    <w:rsid w:val="00FC5C36"/>
    <w:rsid w:val="00FC6021"/>
    <w:rsid w:val="00FC733D"/>
    <w:rsid w:val="00FC76C7"/>
    <w:rsid w:val="00FD07C0"/>
    <w:rsid w:val="00FD0D0B"/>
    <w:rsid w:val="00FD0DDF"/>
    <w:rsid w:val="00FD1187"/>
    <w:rsid w:val="00FD13EC"/>
    <w:rsid w:val="00FD2EE2"/>
    <w:rsid w:val="00FD3CD5"/>
    <w:rsid w:val="00FD3D71"/>
    <w:rsid w:val="00FD439B"/>
    <w:rsid w:val="00FD55D3"/>
    <w:rsid w:val="00FD5F54"/>
    <w:rsid w:val="00FD7EBA"/>
    <w:rsid w:val="00FE153C"/>
    <w:rsid w:val="00FE17D6"/>
    <w:rsid w:val="00FE1C64"/>
    <w:rsid w:val="00FE1D0D"/>
    <w:rsid w:val="00FE205B"/>
    <w:rsid w:val="00FE2646"/>
    <w:rsid w:val="00FE2980"/>
    <w:rsid w:val="00FE2CFF"/>
    <w:rsid w:val="00FE3622"/>
    <w:rsid w:val="00FE43B6"/>
    <w:rsid w:val="00FE55BF"/>
    <w:rsid w:val="00FE605F"/>
    <w:rsid w:val="00FE6513"/>
    <w:rsid w:val="00FE722C"/>
    <w:rsid w:val="00FE7F16"/>
    <w:rsid w:val="00FF109C"/>
    <w:rsid w:val="00FF1A63"/>
    <w:rsid w:val="00FF1DF7"/>
    <w:rsid w:val="00FF47F5"/>
    <w:rsid w:val="00FF4BDB"/>
    <w:rsid w:val="00FF5C86"/>
    <w:rsid w:val="00FF6249"/>
    <w:rsid w:val="00FF7B65"/>
    <w:rsid w:val="00FF7E8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0F9BC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565409"/>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342B41"/>
    <w:pPr>
      <w:numPr>
        <w:ilvl w:val="1"/>
        <w:numId w:val="7"/>
      </w:numPr>
      <w:spacing w:before="240" w:after="120"/>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autoRedefine/>
    <w:unhideWhenUsed/>
    <w:qFormat/>
    <w:rsid w:val="007023A6"/>
    <w:pPr>
      <w:keepNext/>
      <w:keepLines/>
      <w:numPr>
        <w:ilvl w:val="3"/>
        <w:numId w:val="7"/>
      </w:numPr>
      <w:spacing w:before="360" w:after="120"/>
      <w:ind w:left="862" w:hanging="862"/>
      <w:jc w:val="both"/>
      <w:outlineLvl w:val="3"/>
    </w:pPr>
    <w:rPr>
      <w:rFonts w:ascii="Arial" w:eastAsiaTheme="majorEastAsia" w:hAnsi="Arial" w:cs="Arial"/>
      <w:b/>
      <w:iCs/>
      <w:szCs w:val="24"/>
    </w:rPr>
  </w:style>
  <w:style w:type="paragraph" w:styleId="Nadpis50">
    <w:name w:val="heading 5"/>
    <w:basedOn w:val="Normln"/>
    <w:next w:val="Normln"/>
    <w:link w:val="Nadpis5Char"/>
    <w:unhideWhenUsed/>
    <w:qFormat/>
    <w:rsid w:val="00551D4C"/>
    <w:pPr>
      <w:numPr>
        <w:ilvl w:val="4"/>
        <w:numId w:val="7"/>
      </w:numPr>
      <w:spacing w:before="200" w:after="80"/>
      <w:outlineLvl w:val="4"/>
    </w:pPr>
    <w:rPr>
      <w:rFonts w:ascii="Arial" w:eastAsiaTheme="majorEastAsia" w:hAnsi="Arial" w:cstheme="majorBidi"/>
    </w:rPr>
  </w:style>
  <w:style w:type="paragraph" w:styleId="Nadpis6">
    <w:name w:val="heading 6"/>
    <w:basedOn w:val="Normln"/>
    <w:next w:val="Normln"/>
    <w:link w:val="Nadpis6Char"/>
    <w:unhideWhenUsed/>
    <w:qFormat/>
    <w:rsid w:val="00551D4C"/>
    <w:pPr>
      <w:numPr>
        <w:ilvl w:val="5"/>
        <w:numId w:val="7"/>
      </w:numPr>
      <w:spacing w:before="280" w:after="100"/>
      <w:outlineLvl w:val="5"/>
    </w:pPr>
    <w:rPr>
      <w:rFonts w:ascii="Arial" w:eastAsiaTheme="majorEastAsia" w:hAnsi="Arial" w:cstheme="majorBidi"/>
      <w:i/>
      <w:iCs/>
      <w:sz w:val="20"/>
    </w:rPr>
  </w:style>
  <w:style w:type="paragraph" w:styleId="Nadpis7">
    <w:name w:val="heading 7"/>
    <w:basedOn w:val="Normln"/>
    <w:next w:val="Normln"/>
    <w:link w:val="Nadpis7Char"/>
    <w:unhideWhenUsed/>
    <w:qFormat/>
    <w:rsid w:val="00551D4C"/>
    <w:pPr>
      <w:numPr>
        <w:ilvl w:val="6"/>
        <w:numId w:val="7"/>
      </w:numPr>
      <w:spacing w:before="320" w:after="100"/>
      <w:outlineLvl w:val="6"/>
    </w:pPr>
    <w:rPr>
      <w:rFonts w:ascii="Arial" w:eastAsiaTheme="majorEastAsia" w:hAnsi="Arial" w:cstheme="majorBidi"/>
      <w:bCs/>
      <w:sz w:val="20"/>
      <w:szCs w:val="20"/>
    </w:rPr>
  </w:style>
  <w:style w:type="paragraph" w:styleId="Nadpis8">
    <w:name w:val="heading 8"/>
    <w:basedOn w:val="Normln"/>
    <w:next w:val="Normln"/>
    <w:link w:val="Nadpis8Char"/>
    <w:unhideWhenUsed/>
    <w:qFormat/>
    <w:rsid w:val="00D33072"/>
    <w:pPr>
      <w:numPr>
        <w:ilvl w:val="7"/>
        <w:numId w:val="7"/>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7"/>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342B41"/>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aliases w:val="Odstavec_muj"/>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7023A6"/>
    <w:rPr>
      <w:rFonts w:ascii="Arial" w:eastAsiaTheme="majorEastAsia" w:hAnsi="Arial" w:cs="Arial"/>
      <w:b/>
      <w:iCs/>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551D4C"/>
    <w:rPr>
      <w:rFonts w:ascii="Arial" w:eastAsiaTheme="majorEastAsia" w:hAnsi="Arial" w:cstheme="majorBidi"/>
    </w:rPr>
  </w:style>
  <w:style w:type="character" w:customStyle="1" w:styleId="Nadpis6Char">
    <w:name w:val="Nadpis 6 Char"/>
    <w:basedOn w:val="Standardnpsmoodstavce"/>
    <w:link w:val="Nadpis6"/>
    <w:rsid w:val="00551D4C"/>
    <w:rPr>
      <w:rFonts w:ascii="Arial" w:eastAsiaTheme="majorEastAsia" w:hAnsi="Arial" w:cstheme="majorBidi"/>
      <w:i/>
      <w:iCs/>
      <w:sz w:val="20"/>
    </w:rPr>
  </w:style>
  <w:style w:type="character" w:customStyle="1" w:styleId="Nadpis7Char">
    <w:name w:val="Nadpis 7 Char"/>
    <w:basedOn w:val="Standardnpsmoodstavce"/>
    <w:link w:val="Nadpis7"/>
    <w:rsid w:val="00551D4C"/>
    <w:rPr>
      <w:rFonts w:ascii="Arial" w:eastAsiaTheme="majorEastAsia" w:hAnsi="Arial" w:cstheme="majorBidi"/>
      <w:bCs/>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4"/>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aliases w:val="Odstavec_muj Char"/>
    <w:basedOn w:val="Standardnpsmoodstavce"/>
    <w:link w:val="Odstavecseseznamem"/>
    <w:uiPriority w:val="34"/>
    <w:locked/>
    <w:rsid w:val="00BA1BEC"/>
  </w:style>
  <w:style w:type="paragraph" w:customStyle="1" w:styleId="Nadpis1">
    <w:name w:val="Nadpis_1"/>
    <w:basedOn w:val="Normln"/>
    <w:rsid w:val="00BA1BEC"/>
    <w:pPr>
      <w:keepNext/>
      <w:numPr>
        <w:ilvl w:val="2"/>
        <w:numId w:val="4"/>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4"/>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4"/>
      </w:numPr>
      <w:jc w:val="both"/>
    </w:pPr>
    <w:rPr>
      <w:rFonts w:eastAsiaTheme="minorHAnsi"/>
      <w:noProof/>
      <w:lang w:eastAsia="en-US"/>
    </w:rPr>
  </w:style>
  <w:style w:type="paragraph" w:customStyle="1" w:styleId="Nadpis5">
    <w:name w:val="Nadpis_5"/>
    <w:basedOn w:val="Normln"/>
    <w:rsid w:val="00BA1BEC"/>
    <w:pPr>
      <w:keepNext/>
      <w:numPr>
        <w:ilvl w:val="5"/>
        <w:numId w:val="4"/>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5"/>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5"/>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6"/>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565409"/>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565409"/>
    <w:rPr>
      <w:rFonts w:ascii="Arial" w:eastAsiaTheme="minorHAnsi" w:hAnsi="Arial"/>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8"/>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8"/>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7"/>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236D6E"/>
    <w:pPr>
      <w:spacing w:before="120" w:after="120" w:line="276" w:lineRule="auto"/>
      <w:ind w:left="578" w:hanging="578"/>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236D6E"/>
    <w:rPr>
      <w:rFonts w:ascii="Arial" w:eastAsiaTheme="minorHAnsi" w:hAnsi="Arial" w:cs="Arial"/>
      <w:b/>
      <w:lang w:eastAsia="en-US"/>
    </w:rPr>
  </w:style>
  <w:style w:type="character" w:customStyle="1" w:styleId="CommentSubjectChar1">
    <w:name w:val="Comment Subject Char1"/>
    <w:basedOn w:val="TextkomenteChar"/>
    <w:uiPriority w:val="99"/>
    <w:semiHidden/>
    <w:rsid w:val="00B67D0C"/>
    <w:rPr>
      <w:b/>
      <w:bCs/>
      <w:sz w:val="20"/>
      <w:szCs w:val="20"/>
      <w:lang w:val="cs-CZ" w:eastAsia="cs-CZ" w:bidi="ar-SA"/>
    </w:rPr>
  </w:style>
  <w:style w:type="character" w:customStyle="1" w:styleId="DocumentMapChar1">
    <w:name w:val="Document Map Char1"/>
    <w:basedOn w:val="Standardnpsmoodstavce"/>
    <w:uiPriority w:val="99"/>
    <w:semiHidden/>
    <w:rsid w:val="00B67D0C"/>
    <w:rPr>
      <w:rFonts w:ascii="Segoe UI" w:hAnsi="Segoe UI" w:cs="Segoe UI"/>
      <w:sz w:val="16"/>
      <w:szCs w:val="16"/>
    </w:rPr>
  </w:style>
  <w:style w:type="character" w:customStyle="1" w:styleId="StyleTimesNewRoman11pt">
    <w:name w:val="Style Times New Roman 11 pt"/>
    <w:basedOn w:val="Standardnpsmoodstavce"/>
    <w:uiPriority w:val="99"/>
    <w:rsid w:val="00F24130"/>
    <w:rPr>
      <w:rFonts w:ascii="Futura Bk" w:hAnsi="Futura Bk"/>
      <w:sz w:val="20"/>
    </w:rPr>
  </w:style>
  <w:style w:type="paragraph" w:customStyle="1" w:styleId="RLNadpis2">
    <w:name w:val="RL Nadpis2"/>
    <w:basedOn w:val="Normln"/>
    <w:qFormat/>
    <w:rsid w:val="000A0887"/>
    <w:pPr>
      <w:numPr>
        <w:ilvl w:val="1"/>
        <w:numId w:val="9"/>
      </w:numPr>
      <w:spacing w:after="120"/>
      <w:jc w:val="both"/>
      <w:outlineLvl w:val="1"/>
    </w:pPr>
    <w:rPr>
      <w:rFonts w:ascii="Garamond" w:eastAsiaTheme="minorHAnsi" w:hAnsi="Garamond"/>
      <w:b/>
      <w:color w:val="1E1E1E"/>
      <w:sz w:val="24"/>
      <w:szCs w:val="24"/>
      <w:lang w:eastAsia="en-US"/>
    </w:rPr>
  </w:style>
  <w:style w:type="paragraph" w:customStyle="1" w:styleId="RLNadpis1">
    <w:name w:val="RL Nadpis1"/>
    <w:next w:val="RLNadpis2"/>
    <w:qFormat/>
    <w:rsid w:val="000A0887"/>
    <w:pPr>
      <w:keepNext/>
      <w:numPr>
        <w:numId w:val="9"/>
      </w:numPr>
      <w:suppressAutoHyphens/>
      <w:spacing w:before="360" w:after="120"/>
      <w:outlineLvl w:val="0"/>
    </w:pPr>
    <w:rPr>
      <w:rFonts w:ascii="Garamond" w:eastAsia="Times New Roman" w:hAnsi="Garamond" w:cs="Times New Roman"/>
      <w:b/>
      <w:caps/>
      <w:color w:val="1E1E1E"/>
      <w:sz w:val="24"/>
      <w:szCs w:val="24"/>
      <w:lang w:eastAsia="en-US"/>
    </w:rPr>
  </w:style>
  <w:style w:type="paragraph" w:customStyle="1" w:styleId="RLNadpis3">
    <w:name w:val="RL Nadpis3"/>
    <w:basedOn w:val="RLNadpis2"/>
    <w:link w:val="RLNadpis3Char"/>
    <w:qFormat/>
    <w:rsid w:val="000A0887"/>
    <w:pPr>
      <w:numPr>
        <w:ilvl w:val="2"/>
      </w:numPr>
      <w:outlineLvl w:val="2"/>
    </w:pPr>
  </w:style>
  <w:style w:type="character" w:customStyle="1" w:styleId="RLNadpis3Char">
    <w:name w:val="RL Nadpis3 Char"/>
    <w:basedOn w:val="Standardnpsmoodstavce"/>
    <w:link w:val="RLNadpis3"/>
    <w:rsid w:val="000A0887"/>
    <w:rPr>
      <w:rFonts w:ascii="Garamond" w:eastAsiaTheme="minorHAnsi" w:hAnsi="Garamond"/>
      <w:b/>
      <w:color w:val="1E1E1E"/>
      <w:sz w:val="24"/>
      <w:szCs w:val="24"/>
      <w:lang w:eastAsia="en-US"/>
    </w:rPr>
  </w:style>
  <w:style w:type="paragraph" w:customStyle="1" w:styleId="RLNadpis4">
    <w:name w:val="RL Nadpis4"/>
    <w:basedOn w:val="RLNadpis3"/>
    <w:qFormat/>
    <w:rsid w:val="000A0887"/>
    <w:pPr>
      <w:numPr>
        <w:ilvl w:val="3"/>
      </w:numPr>
      <w:tabs>
        <w:tab w:val="clear" w:pos="720"/>
        <w:tab w:val="num" w:pos="360"/>
        <w:tab w:val="num" w:pos="1015"/>
      </w:tabs>
      <w:ind w:left="1015" w:hanging="360"/>
      <w:outlineLvl w:val="3"/>
    </w:pPr>
  </w:style>
  <w:style w:type="paragraph" w:customStyle="1" w:styleId="RLNormln">
    <w:name w:val="RL Normální"/>
    <w:basedOn w:val="Normln"/>
    <w:link w:val="RLNormlnChar"/>
    <w:qFormat/>
    <w:rsid w:val="0023160A"/>
    <w:pPr>
      <w:ind w:firstLine="0"/>
      <w:jc w:val="both"/>
    </w:pPr>
    <w:rPr>
      <w:rFonts w:ascii="Garamond" w:eastAsia="Times New Roman" w:hAnsi="Garamond" w:cs="Times New Roman"/>
      <w:sz w:val="24"/>
      <w:szCs w:val="24"/>
    </w:rPr>
  </w:style>
  <w:style w:type="character" w:customStyle="1" w:styleId="RLNormlnChar">
    <w:name w:val="RL Normální Char"/>
    <w:basedOn w:val="Standardnpsmoodstavce"/>
    <w:link w:val="RLNormln"/>
    <w:rsid w:val="0023160A"/>
    <w:rPr>
      <w:rFonts w:ascii="Garamond" w:eastAsia="Times New Roman" w:hAnsi="Garamond" w:cs="Times New Roman"/>
      <w:sz w:val="24"/>
      <w:szCs w:val="24"/>
    </w:rPr>
  </w:style>
  <w:style w:type="paragraph" w:customStyle="1" w:styleId="Ploha1">
    <w:name w:val="Příloha 1"/>
    <w:basedOn w:val="Nadpis10"/>
    <w:next w:val="Zkladntext"/>
    <w:rsid w:val="0070021E"/>
    <w:pPr>
      <w:keepNext/>
      <w:pageBreakBefore/>
      <w:numPr>
        <w:numId w:val="10"/>
      </w:numPr>
      <w:pBdr>
        <w:top w:val="none" w:sz="0" w:space="0" w:color="auto"/>
        <w:left w:val="none" w:sz="0" w:space="0" w:color="auto"/>
        <w:bottom w:val="none" w:sz="0" w:space="0" w:color="auto"/>
        <w:right w:val="none" w:sz="0" w:space="0" w:color="auto"/>
      </w:pBdr>
      <w:shd w:val="clear" w:color="auto" w:fill="auto"/>
      <w:spacing w:before="120" w:after="180"/>
      <w:jc w:val="both"/>
    </w:pPr>
    <w:rPr>
      <w:rFonts w:ascii="Times New Roman" w:eastAsia="Times New Roman" w:hAnsi="Times New Roman" w:cs="Times New Roman"/>
      <w:bCs w:val="0"/>
      <w:caps w:val="0"/>
      <w:color w:val="auto"/>
      <w:sz w:val="28"/>
    </w:rPr>
  </w:style>
  <w:style w:type="paragraph" w:customStyle="1" w:styleId="Ploha2">
    <w:name w:val="Příloha 2"/>
    <w:basedOn w:val="Nadpis21"/>
    <w:next w:val="Zkladntext"/>
    <w:rsid w:val="0070021E"/>
    <w:pPr>
      <w:keepNext/>
      <w:numPr>
        <w:numId w:val="10"/>
      </w:numPr>
      <w:jc w:val="both"/>
      <w:outlineLvl w:val="2"/>
    </w:pPr>
    <w:rPr>
      <w:rFonts w:ascii="Times New Roman" w:eastAsia="Times New Roman" w:hAnsi="Times New Roman" w:cs="Times New Roman"/>
      <w:szCs w:val="20"/>
    </w:rPr>
  </w:style>
  <w:style w:type="paragraph" w:customStyle="1" w:styleId="Ploha3">
    <w:name w:val="Příloha 3"/>
    <w:basedOn w:val="Nadpis30"/>
    <w:next w:val="Zkladntext"/>
    <w:rsid w:val="0070021E"/>
    <w:pPr>
      <w:keepNext/>
      <w:numPr>
        <w:ilvl w:val="2"/>
        <w:numId w:val="10"/>
      </w:numPr>
      <w:spacing w:before="240"/>
      <w:contextualSpacing w:val="0"/>
      <w:jc w:val="both"/>
      <w:outlineLvl w:val="3"/>
    </w:pPr>
    <w:rPr>
      <w:rFonts w:ascii="Times New Roman" w:eastAsia="Times New Roman" w:hAnsi="Times New Roman" w:cs="Times New Roman"/>
      <w:bCs/>
      <w:sz w:val="24"/>
    </w:rPr>
  </w:style>
  <w:style w:type="paragraph" w:customStyle="1" w:styleId="Ploha4">
    <w:name w:val="Příloha 4"/>
    <w:basedOn w:val="Nadpis40"/>
    <w:next w:val="Zkladntext"/>
    <w:rsid w:val="0070021E"/>
    <w:pPr>
      <w:keepLines w:val="0"/>
      <w:numPr>
        <w:numId w:val="10"/>
      </w:numPr>
      <w:spacing w:before="240" w:after="60" w:line="280" w:lineRule="exact"/>
      <w:ind w:firstLine="0"/>
      <w:jc w:val="left"/>
    </w:pPr>
    <w:rPr>
      <w:rFonts w:ascii="Calibri" w:eastAsia="Times New Roman" w:hAnsi="Calibri" w:cs="Times New Roman"/>
      <w:iCs w:val="0"/>
      <w:sz w:val="28"/>
      <w:szCs w:val="20"/>
    </w:rPr>
  </w:style>
  <w:style w:type="paragraph" w:styleId="Normlnodsazen">
    <w:name w:val="Normal Indent"/>
    <w:basedOn w:val="Normln"/>
    <w:rsid w:val="00C17878"/>
    <w:pPr>
      <w:overflowPunct w:val="0"/>
      <w:autoSpaceDE w:val="0"/>
      <w:autoSpaceDN w:val="0"/>
      <w:adjustRightInd w:val="0"/>
      <w:spacing w:after="120" w:line="257" w:lineRule="auto"/>
      <w:ind w:left="567" w:firstLine="0"/>
      <w:textAlignment w:val="baseline"/>
    </w:pPr>
    <w:rPr>
      <w:rFonts w:ascii="Arial" w:eastAsia="Times New Roman" w:hAnsi="Arial" w:cs="Times New Roman"/>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ind w:firstLine="357"/>
      </w:pPr>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semiHidden="0" w:uiPriority="99" w:unhideWhenUsed="0" w:qFormat="1"/>
    <w:lsdException w:name="heading 3" w:semiHidden="0" w:uiPriority="99"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footer" w:uiPriority="99"/>
    <w:lsdException w:name="caption" w:uiPriority="35" w:qFormat="1"/>
    <w:lsdException w:name="footnote reference" w:uiPriority="99"/>
    <w:lsdException w:name="annotation reference"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Document Map"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latentStyles>
  <w:style w:type="paragraph" w:default="1" w:styleId="Normln">
    <w:name w:val="Normal"/>
    <w:qFormat/>
    <w:rsid w:val="00565409"/>
  </w:style>
  <w:style w:type="paragraph" w:styleId="Nadpis10">
    <w:name w:val="heading 1"/>
    <w:basedOn w:val="Normln"/>
    <w:next w:val="Normln"/>
    <w:link w:val="Nadpis1Char"/>
    <w:uiPriority w:val="99"/>
    <w:qFormat/>
    <w:rsid w:val="00783A0E"/>
    <w:pPr>
      <w:pBdr>
        <w:top w:val="single" w:sz="4" w:space="1" w:color="auto"/>
        <w:left w:val="single" w:sz="4" w:space="4" w:color="auto"/>
        <w:bottom w:val="single" w:sz="4" w:space="1" w:color="auto"/>
        <w:right w:val="single" w:sz="4" w:space="4" w:color="auto"/>
      </w:pBdr>
      <w:shd w:val="clear" w:color="auto" w:fill="1F497D"/>
      <w:spacing w:before="600" w:after="240"/>
      <w:ind w:firstLine="0"/>
      <w:outlineLvl w:val="0"/>
    </w:pPr>
    <w:rPr>
      <w:rFonts w:asciiTheme="majorHAnsi" w:eastAsiaTheme="majorEastAsia" w:hAnsiTheme="majorHAnsi" w:cstheme="majorBidi"/>
      <w:b/>
      <w:bCs/>
      <w:caps/>
      <w:color w:val="FFFFFF"/>
      <w:sz w:val="20"/>
      <w:szCs w:val="20"/>
    </w:rPr>
  </w:style>
  <w:style w:type="paragraph" w:styleId="Nadpis21">
    <w:name w:val="heading 2"/>
    <w:basedOn w:val="Odstavecseseznamem"/>
    <w:next w:val="Normln"/>
    <w:link w:val="Nadpis2Char"/>
    <w:uiPriority w:val="99"/>
    <w:unhideWhenUsed/>
    <w:qFormat/>
    <w:rsid w:val="00342B41"/>
    <w:pPr>
      <w:numPr>
        <w:ilvl w:val="1"/>
        <w:numId w:val="7"/>
      </w:numPr>
      <w:spacing w:before="240" w:after="120"/>
      <w:contextualSpacing w:val="0"/>
      <w:outlineLvl w:val="1"/>
    </w:pPr>
    <w:rPr>
      <w:rFonts w:ascii="Arial" w:hAnsi="Arial" w:cs="Arial"/>
      <w:b/>
      <w:sz w:val="24"/>
    </w:rPr>
  </w:style>
  <w:style w:type="paragraph" w:styleId="Nadpis30">
    <w:name w:val="heading 3"/>
    <w:basedOn w:val="Odstavecseseznamem"/>
    <w:next w:val="Normln"/>
    <w:link w:val="Nadpis3Char"/>
    <w:uiPriority w:val="99"/>
    <w:unhideWhenUsed/>
    <w:qFormat/>
    <w:rsid w:val="00611A0D"/>
    <w:pPr>
      <w:spacing w:before="120" w:after="120"/>
      <w:ind w:left="0" w:firstLine="0"/>
      <w:outlineLvl w:val="2"/>
    </w:pPr>
    <w:rPr>
      <w:rFonts w:cs="Arial"/>
      <w:b/>
      <w:szCs w:val="20"/>
    </w:rPr>
  </w:style>
  <w:style w:type="paragraph" w:styleId="Nadpis40">
    <w:name w:val="heading 4"/>
    <w:basedOn w:val="Normln"/>
    <w:next w:val="Normln"/>
    <w:link w:val="Nadpis4Char"/>
    <w:autoRedefine/>
    <w:unhideWhenUsed/>
    <w:qFormat/>
    <w:rsid w:val="007023A6"/>
    <w:pPr>
      <w:keepNext/>
      <w:keepLines/>
      <w:numPr>
        <w:ilvl w:val="3"/>
        <w:numId w:val="7"/>
      </w:numPr>
      <w:spacing w:before="360" w:after="120"/>
      <w:ind w:left="862" w:hanging="862"/>
      <w:jc w:val="both"/>
      <w:outlineLvl w:val="3"/>
    </w:pPr>
    <w:rPr>
      <w:rFonts w:ascii="Arial" w:eastAsiaTheme="majorEastAsia" w:hAnsi="Arial" w:cs="Arial"/>
      <w:b/>
      <w:iCs/>
      <w:szCs w:val="24"/>
    </w:rPr>
  </w:style>
  <w:style w:type="paragraph" w:styleId="Nadpis50">
    <w:name w:val="heading 5"/>
    <w:basedOn w:val="Normln"/>
    <w:next w:val="Normln"/>
    <w:link w:val="Nadpis5Char"/>
    <w:unhideWhenUsed/>
    <w:qFormat/>
    <w:rsid w:val="00551D4C"/>
    <w:pPr>
      <w:numPr>
        <w:ilvl w:val="4"/>
        <w:numId w:val="7"/>
      </w:numPr>
      <w:spacing w:before="200" w:after="80"/>
      <w:outlineLvl w:val="4"/>
    </w:pPr>
    <w:rPr>
      <w:rFonts w:ascii="Arial" w:eastAsiaTheme="majorEastAsia" w:hAnsi="Arial" w:cstheme="majorBidi"/>
    </w:rPr>
  </w:style>
  <w:style w:type="paragraph" w:styleId="Nadpis6">
    <w:name w:val="heading 6"/>
    <w:basedOn w:val="Normln"/>
    <w:next w:val="Normln"/>
    <w:link w:val="Nadpis6Char"/>
    <w:unhideWhenUsed/>
    <w:qFormat/>
    <w:rsid w:val="00551D4C"/>
    <w:pPr>
      <w:numPr>
        <w:ilvl w:val="5"/>
        <w:numId w:val="7"/>
      </w:numPr>
      <w:spacing w:before="280" w:after="100"/>
      <w:outlineLvl w:val="5"/>
    </w:pPr>
    <w:rPr>
      <w:rFonts w:ascii="Arial" w:eastAsiaTheme="majorEastAsia" w:hAnsi="Arial" w:cstheme="majorBidi"/>
      <w:i/>
      <w:iCs/>
      <w:sz w:val="20"/>
    </w:rPr>
  </w:style>
  <w:style w:type="paragraph" w:styleId="Nadpis7">
    <w:name w:val="heading 7"/>
    <w:basedOn w:val="Normln"/>
    <w:next w:val="Normln"/>
    <w:link w:val="Nadpis7Char"/>
    <w:unhideWhenUsed/>
    <w:qFormat/>
    <w:rsid w:val="00551D4C"/>
    <w:pPr>
      <w:numPr>
        <w:ilvl w:val="6"/>
        <w:numId w:val="7"/>
      </w:numPr>
      <w:spacing w:before="320" w:after="100"/>
      <w:outlineLvl w:val="6"/>
    </w:pPr>
    <w:rPr>
      <w:rFonts w:ascii="Arial" w:eastAsiaTheme="majorEastAsia" w:hAnsi="Arial" w:cstheme="majorBidi"/>
      <w:bCs/>
      <w:sz w:val="20"/>
      <w:szCs w:val="20"/>
    </w:rPr>
  </w:style>
  <w:style w:type="paragraph" w:styleId="Nadpis8">
    <w:name w:val="heading 8"/>
    <w:basedOn w:val="Normln"/>
    <w:next w:val="Normln"/>
    <w:link w:val="Nadpis8Char"/>
    <w:unhideWhenUsed/>
    <w:qFormat/>
    <w:rsid w:val="00D33072"/>
    <w:pPr>
      <w:numPr>
        <w:ilvl w:val="7"/>
        <w:numId w:val="7"/>
      </w:numPr>
      <w:spacing w:before="320" w:after="100"/>
      <w:outlineLvl w:val="7"/>
    </w:pPr>
    <w:rPr>
      <w:rFonts w:asciiTheme="majorHAnsi" w:eastAsiaTheme="majorEastAsia" w:hAnsiTheme="majorHAnsi" w:cstheme="majorBidi"/>
      <w:b/>
      <w:bCs/>
      <w:i/>
      <w:iCs/>
      <w:color w:val="9BBB59" w:themeColor="accent3"/>
      <w:sz w:val="20"/>
      <w:szCs w:val="20"/>
    </w:rPr>
  </w:style>
  <w:style w:type="paragraph" w:styleId="Nadpis9">
    <w:name w:val="heading 9"/>
    <w:basedOn w:val="Normln"/>
    <w:next w:val="Normln"/>
    <w:link w:val="Nadpis9Char"/>
    <w:unhideWhenUsed/>
    <w:qFormat/>
    <w:rsid w:val="00D33072"/>
    <w:pPr>
      <w:numPr>
        <w:ilvl w:val="8"/>
        <w:numId w:val="7"/>
      </w:numPr>
      <w:spacing w:before="320" w:after="100"/>
      <w:outlineLvl w:val="8"/>
    </w:pPr>
    <w:rPr>
      <w:rFonts w:asciiTheme="majorHAnsi" w:eastAsiaTheme="majorEastAsia" w:hAnsiTheme="majorHAnsi" w:cstheme="majorBidi"/>
      <w:i/>
      <w:iCs/>
      <w:color w:val="9BBB59" w:themeColor="accent3"/>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Textpsmene">
    <w:name w:val="Text písmene"/>
    <w:basedOn w:val="Normln"/>
    <w:pPr>
      <w:numPr>
        <w:ilvl w:val="1"/>
        <w:numId w:val="1"/>
      </w:numPr>
      <w:outlineLvl w:val="7"/>
    </w:pPr>
  </w:style>
  <w:style w:type="paragraph" w:customStyle="1" w:styleId="Textodstavce">
    <w:name w:val="Text odstavce"/>
    <w:basedOn w:val="Normln"/>
    <w:pPr>
      <w:numPr>
        <w:numId w:val="1"/>
      </w:numPr>
      <w:tabs>
        <w:tab w:val="left" w:pos="851"/>
      </w:tabs>
      <w:spacing w:before="120"/>
      <w:outlineLvl w:val="6"/>
    </w:pPr>
  </w:style>
  <w:style w:type="paragraph" w:customStyle="1" w:styleId="Textbodu">
    <w:name w:val="Text bodu"/>
    <w:basedOn w:val="Normln"/>
    <w:pPr>
      <w:tabs>
        <w:tab w:val="num" w:pos="850"/>
      </w:tabs>
      <w:ind w:left="850" w:hanging="425"/>
      <w:outlineLvl w:val="8"/>
    </w:pPr>
  </w:style>
  <w:style w:type="character" w:customStyle="1" w:styleId="Nadpis2Char">
    <w:name w:val="Nadpis 2 Char"/>
    <w:basedOn w:val="Standardnpsmoodstavce"/>
    <w:link w:val="Nadpis21"/>
    <w:uiPriority w:val="99"/>
    <w:rsid w:val="00342B41"/>
    <w:rPr>
      <w:rFonts w:ascii="Arial" w:hAnsi="Arial" w:cs="Arial"/>
      <w:b/>
      <w:sz w:val="24"/>
    </w:rPr>
  </w:style>
  <w:style w:type="paragraph" w:customStyle="1" w:styleId="Section">
    <w:name w:val="Section"/>
    <w:basedOn w:val="Normln"/>
    <w:pPr>
      <w:widowControl w:val="0"/>
      <w:spacing w:line="360" w:lineRule="exact"/>
      <w:jc w:val="center"/>
    </w:pPr>
    <w:rPr>
      <w:rFonts w:cs="Arial"/>
      <w:b/>
      <w:bCs/>
      <w:snapToGrid w:val="0"/>
      <w:sz w:val="32"/>
      <w:szCs w:val="32"/>
      <w:lang w:eastAsia="en-US"/>
    </w:rPr>
  </w:style>
  <w:style w:type="paragraph" w:customStyle="1" w:styleId="NADPIS20">
    <w:name w:val="NADPIS2"/>
    <w:basedOn w:val="Nadpis21"/>
    <w:pPr>
      <w:numPr>
        <w:numId w:val="2"/>
      </w:numPr>
      <w:spacing w:after="60"/>
    </w:pPr>
    <w:rPr>
      <w:rFonts w:ascii="Times New Roman" w:hAnsi="Times New Roman" w:cs="Times New Roman"/>
      <w:b w:val="0"/>
      <w:bCs/>
      <w:caps/>
      <w:snapToGrid w:val="0"/>
      <w:lang w:val="fr-FR" w:eastAsia="en-US"/>
    </w:rPr>
  </w:style>
  <w:style w:type="paragraph" w:customStyle="1" w:styleId="bullet-3">
    <w:name w:val="bullet-3"/>
    <w:basedOn w:val="Normln"/>
    <w:pPr>
      <w:widowControl w:val="0"/>
      <w:spacing w:before="240" w:line="240" w:lineRule="exact"/>
      <w:ind w:left="2212" w:hanging="284"/>
    </w:pPr>
    <w:rPr>
      <w:rFonts w:cs="Arial"/>
      <w:snapToGrid w:val="0"/>
      <w:lang w:eastAsia="en-US"/>
    </w:rPr>
  </w:style>
  <w:style w:type="paragraph" w:customStyle="1" w:styleId="NADPIS1X">
    <w:name w:val="NADPIS1X"/>
    <w:basedOn w:val="Nadpis10"/>
    <w:pPr>
      <w:numPr>
        <w:numId w:val="2"/>
      </w:numPr>
      <w:spacing w:before="0" w:after="0"/>
    </w:pPr>
    <w:rPr>
      <w:rFonts w:ascii="Times New Roman" w:hAnsi="Times New Roman" w:cs="Times New Roman"/>
      <w:caps w:val="0"/>
      <w:snapToGrid w:val="0"/>
      <w:sz w:val="28"/>
      <w:szCs w:val="28"/>
      <w:lang w:eastAsia="en-US"/>
    </w:rPr>
  </w:style>
  <w:style w:type="paragraph" w:styleId="Zkladntext">
    <w:name w:val="Body Text"/>
    <w:basedOn w:val="Normln"/>
    <w:link w:val="ZkladntextChar"/>
    <w:rPr>
      <w:rFonts w:cs="Arial"/>
      <w:b/>
      <w:bCs/>
      <w:szCs w:val="20"/>
    </w:rPr>
  </w:style>
  <w:style w:type="paragraph" w:styleId="Zkladntext2">
    <w:name w:val="Body Text 2"/>
    <w:basedOn w:val="Normln"/>
    <w:pPr>
      <w:spacing w:line="480" w:lineRule="auto"/>
    </w:pPr>
  </w:style>
  <w:style w:type="paragraph" w:styleId="Zkladntextodsazen3">
    <w:name w:val="Body Text Indent 3"/>
    <w:basedOn w:val="Normln"/>
    <w:pPr>
      <w:ind w:left="283"/>
    </w:pPr>
    <w:rPr>
      <w:sz w:val="16"/>
      <w:szCs w:val="16"/>
    </w:rPr>
  </w:style>
  <w:style w:type="character" w:styleId="slodku">
    <w:name w:val="line number"/>
    <w:basedOn w:val="Standardnpsmoodstavce"/>
  </w:style>
  <w:style w:type="paragraph" w:customStyle="1" w:styleId="NormalJustified">
    <w:name w:val="Normal (Justified)"/>
    <w:basedOn w:val="Normln"/>
    <w:pPr>
      <w:widowControl w:val="0"/>
    </w:pPr>
    <w:rPr>
      <w:kern w:val="28"/>
      <w:szCs w:val="20"/>
    </w:rPr>
  </w:style>
  <w:style w:type="paragraph" w:styleId="Zkladntextodsazen">
    <w:name w:val="Body Text Indent"/>
    <w:basedOn w:val="Normln"/>
    <w:pPr>
      <w:autoSpaceDE w:val="0"/>
      <w:autoSpaceDN w:val="0"/>
    </w:pPr>
    <w:rPr>
      <w:rFonts w:ascii="Verdana" w:hAnsi="Verdana"/>
      <w:noProof/>
      <w:szCs w:val="20"/>
    </w:rPr>
  </w:style>
  <w:style w:type="paragraph" w:styleId="Zkladntextodsazen2">
    <w:name w:val="Body Text Indent 2"/>
    <w:basedOn w:val="Normln"/>
    <w:pPr>
      <w:tabs>
        <w:tab w:val="left" w:pos="0"/>
        <w:tab w:val="right" w:pos="8953"/>
      </w:tabs>
      <w:autoSpaceDE w:val="0"/>
      <w:autoSpaceDN w:val="0"/>
      <w:spacing w:before="120" w:line="240" w:lineRule="atLeast"/>
      <w:ind w:firstLine="714"/>
    </w:pPr>
    <w:rPr>
      <w:rFonts w:cs="Arial"/>
    </w:rPr>
  </w:style>
  <w:style w:type="paragraph" w:styleId="Zkladntext3">
    <w:name w:val="Body Text 3"/>
    <w:basedOn w:val="Normln"/>
    <w:pPr>
      <w:jc w:val="center"/>
    </w:pPr>
    <w:rPr>
      <w:szCs w:val="20"/>
    </w:rPr>
  </w:style>
  <w:style w:type="paragraph" w:styleId="Zpat">
    <w:name w:val="footer"/>
    <w:basedOn w:val="Normln"/>
    <w:link w:val="ZpatChar2"/>
    <w:uiPriority w:val="99"/>
    <w:pPr>
      <w:tabs>
        <w:tab w:val="center" w:pos="4536"/>
        <w:tab w:val="right" w:pos="9072"/>
      </w:tabs>
    </w:pPr>
  </w:style>
  <w:style w:type="character" w:styleId="slostrnky">
    <w:name w:val="page number"/>
    <w:basedOn w:val="Standardnpsmoodstavce"/>
  </w:style>
  <w:style w:type="paragraph" w:styleId="Zhlav">
    <w:name w:val="header"/>
    <w:basedOn w:val="Normln"/>
    <w:link w:val="ZhlavChar2"/>
    <w:pPr>
      <w:tabs>
        <w:tab w:val="center" w:pos="4536"/>
        <w:tab w:val="right" w:pos="9072"/>
      </w:tabs>
    </w:pPr>
    <w:rPr>
      <w:szCs w:val="20"/>
      <w:lang w:val="en-US"/>
    </w:rPr>
  </w:style>
  <w:style w:type="character" w:styleId="Hypertextovodkaz">
    <w:name w:val="Hyperlink"/>
    <w:uiPriority w:val="99"/>
    <w:rPr>
      <w:color w:val="0000FF"/>
      <w:u w:val="single"/>
    </w:rPr>
  </w:style>
  <w:style w:type="paragraph" w:customStyle="1" w:styleId="BodyText21">
    <w:name w:val="Body Text 21"/>
    <w:basedOn w:val="Normln"/>
    <w:pPr>
      <w:spacing w:before="120"/>
    </w:pPr>
    <w:rPr>
      <w:color w:val="FF0000"/>
      <w:szCs w:val="20"/>
    </w:rPr>
  </w:style>
  <w:style w:type="paragraph" w:styleId="Textvbloku">
    <w:name w:val="Block Text"/>
    <w:basedOn w:val="Normln"/>
    <w:pPr>
      <w:autoSpaceDE w:val="0"/>
      <w:autoSpaceDN w:val="0"/>
      <w:adjustRightInd w:val="0"/>
      <w:ind w:left="480" w:right="-256"/>
    </w:pPr>
    <w:rPr>
      <w:color w:val="000000"/>
      <w:szCs w:val="13"/>
    </w:rPr>
  </w:style>
  <w:style w:type="paragraph" w:customStyle="1" w:styleId="NormlnsWWW5">
    <w:name w:val="Normální (síť WWW)5"/>
    <w:basedOn w:val="Normln"/>
    <w:pPr>
      <w:spacing w:before="50" w:after="100" w:afterAutospacing="1"/>
    </w:pPr>
    <w:rPr>
      <w:rFonts w:ascii="Tahoma" w:eastAsia="Arial Unicode MS" w:hAnsi="Tahoma" w:cs="Tahoma"/>
    </w:rPr>
  </w:style>
  <w:style w:type="paragraph" w:customStyle="1" w:styleId="atext">
    <w:name w:val="atext"/>
    <w:basedOn w:val="Normln"/>
    <w:pPr>
      <w:spacing w:before="120" w:line="240" w:lineRule="atLeast"/>
      <w:jc w:val="center"/>
    </w:pPr>
    <w:rPr>
      <w:b/>
      <w:szCs w:val="20"/>
    </w:rPr>
  </w:style>
  <w:style w:type="paragraph" w:customStyle="1" w:styleId="sbn">
    <w:name w:val="sbn"/>
    <w:basedOn w:val="Normln"/>
    <w:pPr>
      <w:spacing w:before="100" w:after="100"/>
    </w:pPr>
    <w:rPr>
      <w:rFonts w:ascii="Arial Unicode MS" w:eastAsia="Arial Unicode MS" w:hAnsi="Arial Unicode MS"/>
      <w:szCs w:val="20"/>
    </w:rPr>
  </w:style>
  <w:style w:type="paragraph" w:styleId="Nzev">
    <w:name w:val="Title"/>
    <w:basedOn w:val="Normln"/>
    <w:next w:val="Normln"/>
    <w:link w:val="NzevChar"/>
    <w:uiPriority w:val="10"/>
    <w:qFormat/>
    <w:rsid w:val="00D33072"/>
    <w:pPr>
      <w:pBdr>
        <w:top w:val="single" w:sz="8" w:space="10" w:color="A7BFDE" w:themeColor="accent1" w:themeTint="7F"/>
        <w:bottom w:val="single" w:sz="24" w:space="15" w:color="9BBB59" w:themeColor="accent3"/>
      </w:pBdr>
      <w:ind w:firstLine="0"/>
      <w:jc w:val="center"/>
    </w:pPr>
    <w:rPr>
      <w:rFonts w:asciiTheme="majorHAnsi" w:eastAsiaTheme="majorEastAsia" w:hAnsiTheme="majorHAnsi" w:cstheme="majorBidi"/>
      <w:i/>
      <w:iCs/>
      <w:color w:val="243F60" w:themeColor="accent1" w:themeShade="7F"/>
      <w:sz w:val="60"/>
      <w:szCs w:val="60"/>
    </w:rPr>
  </w:style>
  <w:style w:type="paragraph" w:styleId="Normlnweb">
    <w:name w:val="Normal (Web)"/>
    <w:basedOn w:val="Normln"/>
    <w:uiPriority w:val="99"/>
    <w:pPr>
      <w:spacing w:before="100" w:beforeAutospacing="1" w:after="100" w:afterAutospacing="1"/>
    </w:pPr>
  </w:style>
  <w:style w:type="character" w:styleId="Sledovanodkaz">
    <w:name w:val="FollowedHyperlink"/>
    <w:uiPriority w:val="99"/>
    <w:rPr>
      <w:color w:val="800080"/>
      <w:u w:val="single"/>
    </w:rPr>
  </w:style>
  <w:style w:type="paragraph" w:customStyle="1" w:styleId="dek">
    <w:name w:val="Řádek"/>
    <w:basedOn w:val="Normln"/>
    <w:pPr>
      <w:widowControl w:val="0"/>
      <w:spacing w:before="40" w:after="40"/>
    </w:pPr>
    <w:rPr>
      <w:szCs w:val="20"/>
    </w:rPr>
  </w:style>
  <w:style w:type="character" w:customStyle="1" w:styleId="platne1">
    <w:name w:val="platne1"/>
    <w:basedOn w:val="Standardnpsmoodstavce"/>
  </w:style>
  <w:style w:type="paragraph" w:styleId="Prosttext">
    <w:name w:val="Plain Text"/>
    <w:basedOn w:val="Normln"/>
    <w:rPr>
      <w:rFonts w:ascii="Courier New" w:hAnsi="Courier New"/>
      <w:szCs w:val="20"/>
    </w:rPr>
  </w:style>
  <w:style w:type="paragraph" w:styleId="Zptenadresanaoblku">
    <w:name w:val="envelope return"/>
    <w:basedOn w:val="Normln"/>
    <w:pPr>
      <w:overflowPunct w:val="0"/>
      <w:autoSpaceDE w:val="0"/>
      <w:autoSpaceDN w:val="0"/>
      <w:adjustRightInd w:val="0"/>
      <w:textAlignment w:val="baseline"/>
    </w:pPr>
    <w:rPr>
      <w:szCs w:val="20"/>
    </w:rPr>
  </w:style>
  <w:style w:type="paragraph" w:customStyle="1" w:styleId="n3">
    <w:name w:val="n3"/>
    <w:basedOn w:val="Normln"/>
    <w:next w:val="Normln"/>
    <w:rPr>
      <w:b/>
      <w:i/>
      <w:szCs w:val="20"/>
    </w:rPr>
  </w:style>
  <w:style w:type="paragraph" w:customStyle="1" w:styleId="anglicky">
    <w:name w:val="anglicky"/>
    <w:basedOn w:val="Normln"/>
    <w:pPr>
      <w:overflowPunct w:val="0"/>
      <w:autoSpaceDE w:val="0"/>
      <w:autoSpaceDN w:val="0"/>
      <w:adjustRightInd w:val="0"/>
      <w:textAlignment w:val="baseline"/>
    </w:pPr>
    <w:rPr>
      <w:szCs w:val="20"/>
      <w:lang w:val="en-US"/>
    </w:rPr>
  </w:style>
  <w:style w:type="character" w:customStyle="1" w:styleId="t568x1">
    <w:name w:val="t568x1"/>
    <w:rPr>
      <w:rFonts w:ascii="Verdana" w:hAnsi="Verdana" w:hint="default"/>
      <w:strike w:val="0"/>
      <w:dstrike w:val="0"/>
      <w:color w:val="3A3AAB"/>
      <w:sz w:val="16"/>
      <w:szCs w:val="16"/>
      <w:u w:val="none"/>
      <w:effect w:val="none"/>
    </w:rPr>
  </w:style>
  <w:style w:type="paragraph" w:styleId="Textbubliny">
    <w:name w:val="Balloon Text"/>
    <w:basedOn w:val="Normln"/>
    <w:link w:val="TextbublinyChar"/>
    <w:uiPriority w:val="99"/>
    <w:semiHidden/>
    <w:rPr>
      <w:rFonts w:ascii="Tahoma" w:hAnsi="Tahoma" w:cs="Tahoma"/>
      <w:sz w:val="16"/>
      <w:szCs w:val="16"/>
    </w:rPr>
  </w:style>
  <w:style w:type="character" w:styleId="Odkaznakoment">
    <w:name w:val="annotation reference"/>
    <w:uiPriority w:val="99"/>
    <w:rPr>
      <w:sz w:val="16"/>
      <w:szCs w:val="16"/>
    </w:rPr>
  </w:style>
  <w:style w:type="paragraph" w:styleId="Textkomente">
    <w:name w:val="annotation text"/>
    <w:basedOn w:val="Normln"/>
    <w:link w:val="TextkomenteChar"/>
    <w:uiPriority w:val="99"/>
    <w:rPr>
      <w:szCs w:val="20"/>
    </w:rPr>
  </w:style>
  <w:style w:type="paragraph" w:styleId="Titulek">
    <w:name w:val="caption"/>
    <w:basedOn w:val="Normln"/>
    <w:next w:val="Normln"/>
    <w:uiPriority w:val="35"/>
    <w:unhideWhenUsed/>
    <w:qFormat/>
    <w:rsid w:val="002C6AD5"/>
    <w:pPr>
      <w:spacing w:after="120"/>
      <w:jc w:val="center"/>
    </w:pPr>
    <w:rPr>
      <w:b/>
      <w:bCs/>
      <w:sz w:val="18"/>
      <w:szCs w:val="18"/>
    </w:rPr>
  </w:style>
  <w:style w:type="paragraph" w:styleId="Rozloendokumentu">
    <w:name w:val="Document Map"/>
    <w:basedOn w:val="Normln"/>
    <w:link w:val="RozloendokumentuChar"/>
    <w:uiPriority w:val="99"/>
    <w:semiHidden/>
    <w:pPr>
      <w:shd w:val="clear" w:color="auto" w:fill="000080"/>
    </w:pPr>
    <w:rPr>
      <w:rFonts w:ascii="Tahoma" w:hAnsi="Tahoma" w:cs="Tahoma"/>
      <w:szCs w:val="20"/>
    </w:rPr>
  </w:style>
  <w:style w:type="character" w:styleId="Znakapoznpodarou">
    <w:name w:val="footnote reference"/>
    <w:uiPriority w:val="99"/>
    <w:semiHidden/>
    <w:rPr>
      <w:vertAlign w:val="superscript"/>
    </w:rPr>
  </w:style>
  <w:style w:type="paragraph" w:styleId="Textpoznpodarou">
    <w:name w:val="footnote text"/>
    <w:basedOn w:val="Normln"/>
    <w:link w:val="TextpoznpodarouChar"/>
    <w:uiPriority w:val="99"/>
    <w:pPr>
      <w:tabs>
        <w:tab w:val="left" w:pos="425"/>
      </w:tabs>
      <w:ind w:left="425" w:hanging="425"/>
    </w:pPr>
    <w:rPr>
      <w:szCs w:val="20"/>
    </w:rPr>
  </w:style>
  <w:style w:type="paragraph" w:styleId="Pedmtkomente">
    <w:name w:val="annotation subject"/>
    <w:basedOn w:val="Textkomente"/>
    <w:next w:val="Textkomente"/>
    <w:link w:val="PedmtkomenteChar"/>
    <w:uiPriority w:val="99"/>
    <w:semiHidden/>
    <w:rPr>
      <w:b/>
      <w:bCs/>
    </w:rPr>
  </w:style>
  <w:style w:type="paragraph" w:customStyle="1" w:styleId="Renatka">
    <w:name w:val="Renatka"/>
    <w:basedOn w:val="Normln"/>
    <w:pPr>
      <w:tabs>
        <w:tab w:val="left" w:pos="567"/>
      </w:tabs>
    </w:pPr>
    <w:rPr>
      <w:szCs w:val="20"/>
    </w:rPr>
  </w:style>
  <w:style w:type="paragraph" w:customStyle="1" w:styleId="textpsmene0">
    <w:name w:val="textpsmene"/>
    <w:basedOn w:val="Normln"/>
    <w:rsid w:val="00E4110F"/>
    <w:pPr>
      <w:ind w:hanging="425"/>
    </w:pPr>
  </w:style>
  <w:style w:type="character" w:styleId="Siln">
    <w:name w:val="Strong"/>
    <w:basedOn w:val="Standardnpsmoodstavce"/>
    <w:uiPriority w:val="22"/>
    <w:qFormat/>
    <w:rsid w:val="00D33072"/>
    <w:rPr>
      <w:b/>
      <w:bCs/>
      <w:spacing w:val="0"/>
    </w:rPr>
  </w:style>
  <w:style w:type="paragraph" w:customStyle="1" w:styleId="NZEV0">
    <w:name w:val="NÁZEV"/>
    <w:basedOn w:val="Obsah1"/>
    <w:rsid w:val="00235D48"/>
    <w:pPr>
      <w:tabs>
        <w:tab w:val="left" w:pos="400"/>
        <w:tab w:val="left" w:pos="540"/>
        <w:tab w:val="right" w:leader="dot" w:pos="9062"/>
      </w:tabs>
      <w:spacing w:before="120"/>
      <w:ind w:left="540" w:hanging="540"/>
      <w:jc w:val="center"/>
    </w:pPr>
    <w:rPr>
      <w:b/>
      <w:bCs/>
      <w:caps/>
      <w:sz w:val="48"/>
      <w:szCs w:val="20"/>
    </w:rPr>
  </w:style>
  <w:style w:type="paragraph" w:customStyle="1" w:styleId="Normln11">
    <w:name w:val="Normální 11"/>
    <w:basedOn w:val="Normln"/>
    <w:rsid w:val="00235D48"/>
  </w:style>
  <w:style w:type="paragraph" w:styleId="Obsah1">
    <w:name w:val="toc 1"/>
    <w:basedOn w:val="Normln"/>
    <w:next w:val="Normln"/>
    <w:autoRedefine/>
    <w:uiPriority w:val="39"/>
    <w:rsid w:val="00235D48"/>
  </w:style>
  <w:style w:type="character" w:customStyle="1" w:styleId="TextpoznpodarouChar">
    <w:name w:val="Text pozn. pod čarou Char"/>
    <w:link w:val="Textpoznpodarou"/>
    <w:uiPriority w:val="99"/>
    <w:locked/>
    <w:rsid w:val="0038790A"/>
    <w:rPr>
      <w:lang w:val="cs-CZ" w:eastAsia="cs-CZ" w:bidi="ar-SA"/>
    </w:rPr>
  </w:style>
  <w:style w:type="character" w:customStyle="1" w:styleId="TextkomenteChar">
    <w:name w:val="Text komentáře Char"/>
    <w:link w:val="Textkomente"/>
    <w:uiPriority w:val="99"/>
    <w:locked/>
    <w:rsid w:val="0038790A"/>
    <w:rPr>
      <w:lang w:val="cs-CZ" w:eastAsia="cs-CZ" w:bidi="ar-SA"/>
    </w:rPr>
  </w:style>
  <w:style w:type="character" w:customStyle="1" w:styleId="CharChar">
    <w:name w:val="Char Char"/>
    <w:rsid w:val="001C780F"/>
    <w:rPr>
      <w:lang w:val="cs-CZ" w:eastAsia="cs-CZ" w:bidi="ar-SA"/>
    </w:rPr>
  </w:style>
  <w:style w:type="character" w:customStyle="1" w:styleId="ZpatChar2">
    <w:name w:val="Zápatí Char2"/>
    <w:link w:val="Zpat"/>
    <w:uiPriority w:val="99"/>
    <w:locked/>
    <w:rsid w:val="006C6AFC"/>
    <w:rPr>
      <w:sz w:val="24"/>
      <w:szCs w:val="24"/>
    </w:rPr>
  </w:style>
  <w:style w:type="paragraph" w:styleId="Revize">
    <w:name w:val="Revision"/>
    <w:hidden/>
    <w:uiPriority w:val="99"/>
    <w:semiHidden/>
    <w:rsid w:val="00145970"/>
    <w:rPr>
      <w:sz w:val="24"/>
      <w:szCs w:val="24"/>
    </w:rPr>
  </w:style>
  <w:style w:type="paragraph" w:styleId="Odstavecseseznamem">
    <w:name w:val="List Paragraph"/>
    <w:aliases w:val="Odstavec_muj"/>
    <w:basedOn w:val="Normln"/>
    <w:link w:val="OdstavecseseznamemChar"/>
    <w:uiPriority w:val="34"/>
    <w:qFormat/>
    <w:rsid w:val="00D33072"/>
    <w:pPr>
      <w:ind w:left="720"/>
      <w:contextualSpacing/>
    </w:pPr>
  </w:style>
  <w:style w:type="table" w:styleId="Mkatabulky">
    <w:name w:val="Table Grid"/>
    <w:basedOn w:val="Normlntabulka"/>
    <w:uiPriority w:val="59"/>
    <w:rsid w:val="008C1B17"/>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Vchozstyl">
    <w:name w:val="Výchozí styl"/>
    <w:rsid w:val="00EF2CE2"/>
    <w:pPr>
      <w:suppressAutoHyphens/>
      <w:spacing w:after="160" w:line="254" w:lineRule="auto"/>
    </w:pPr>
    <w:rPr>
      <w:rFonts w:ascii="Calibri" w:eastAsia="SimSun" w:hAnsi="Calibri" w:cs="Calibri"/>
      <w:color w:val="00000A"/>
      <w:lang w:eastAsia="en-US"/>
    </w:rPr>
  </w:style>
  <w:style w:type="table" w:customStyle="1" w:styleId="Mkatabulky1">
    <w:name w:val="Mřížka tabulky1"/>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2">
    <w:name w:val="Mřížka tabulky2"/>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3">
    <w:name w:val="Mřížka tabulky3"/>
    <w:basedOn w:val="Normlntabulka"/>
    <w:next w:val="Mkatabulky"/>
    <w:uiPriority w:val="59"/>
    <w:rsid w:val="003B3AD2"/>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katabulky4">
    <w:name w:val="Mřížka tabulky4"/>
    <w:basedOn w:val="Normlntabulka"/>
    <w:next w:val="Mkatabulky"/>
    <w:uiPriority w:val="59"/>
    <w:rsid w:val="007848EB"/>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7911F4"/>
    <w:pPr>
      <w:autoSpaceDE w:val="0"/>
      <w:autoSpaceDN w:val="0"/>
      <w:adjustRightInd w:val="0"/>
    </w:pPr>
    <w:rPr>
      <w:rFonts w:ascii="Calibri" w:eastAsiaTheme="minorHAnsi" w:hAnsi="Calibri" w:cs="Calibri"/>
      <w:color w:val="000000"/>
      <w:sz w:val="24"/>
      <w:szCs w:val="24"/>
      <w:lang w:eastAsia="en-US"/>
    </w:rPr>
  </w:style>
  <w:style w:type="paragraph" w:customStyle="1" w:styleId="Barevnseznamzvraznn11">
    <w:name w:val="Barevný seznam – zvýraznění 11"/>
    <w:basedOn w:val="Normln"/>
    <w:uiPriority w:val="34"/>
    <w:rsid w:val="007911F4"/>
    <w:pPr>
      <w:spacing w:before="60" w:line="276" w:lineRule="auto"/>
      <w:ind w:left="720"/>
      <w:contextualSpacing/>
    </w:pPr>
    <w:rPr>
      <w:rFonts w:ascii="Calibri" w:eastAsia="Calibri" w:hAnsi="Calibri"/>
      <w:lang w:eastAsia="en-US"/>
    </w:rPr>
  </w:style>
  <w:style w:type="paragraph" w:styleId="Nadpisobsahu">
    <w:name w:val="TOC Heading"/>
    <w:basedOn w:val="Nadpis10"/>
    <w:next w:val="Normln"/>
    <w:uiPriority w:val="39"/>
    <w:unhideWhenUsed/>
    <w:rsid w:val="00D33072"/>
    <w:pPr>
      <w:outlineLvl w:val="9"/>
    </w:pPr>
    <w:rPr>
      <w:lang w:bidi="en-US"/>
    </w:rPr>
  </w:style>
  <w:style w:type="paragraph" w:styleId="Obsah2">
    <w:name w:val="toc 2"/>
    <w:basedOn w:val="Normln"/>
    <w:next w:val="Normln"/>
    <w:autoRedefine/>
    <w:uiPriority w:val="39"/>
    <w:rsid w:val="00C52132"/>
    <w:pPr>
      <w:tabs>
        <w:tab w:val="left" w:pos="880"/>
        <w:tab w:val="right" w:leader="dot" w:pos="9062"/>
      </w:tabs>
      <w:spacing w:after="100"/>
      <w:ind w:left="200"/>
    </w:pPr>
  </w:style>
  <w:style w:type="paragraph" w:styleId="Obsah3">
    <w:name w:val="toc 3"/>
    <w:basedOn w:val="Normln"/>
    <w:next w:val="Normln"/>
    <w:autoRedefine/>
    <w:uiPriority w:val="39"/>
    <w:rsid w:val="0030211C"/>
    <w:pPr>
      <w:spacing w:after="100"/>
      <w:ind w:left="400"/>
    </w:pPr>
  </w:style>
  <w:style w:type="character" w:customStyle="1" w:styleId="apple-converted-space">
    <w:name w:val="apple-converted-space"/>
    <w:basedOn w:val="Standardnpsmoodstavce"/>
    <w:rsid w:val="00F00AB9"/>
  </w:style>
  <w:style w:type="character" w:customStyle="1" w:styleId="TextkomenteChar1">
    <w:name w:val="Text komentáře Char1"/>
    <w:basedOn w:val="Standardnpsmoodstavce"/>
    <w:locked/>
    <w:rsid w:val="007D0215"/>
  </w:style>
  <w:style w:type="paragraph" w:styleId="Seznamsodrkami2">
    <w:name w:val="List Bullet 2"/>
    <w:basedOn w:val="Normln"/>
    <w:autoRedefine/>
    <w:rsid w:val="007D0215"/>
    <w:pPr>
      <w:numPr>
        <w:numId w:val="3"/>
      </w:numPr>
    </w:pPr>
    <w:rPr>
      <w:rFonts w:ascii="Times New Roman" w:hAnsi="Times New Roman"/>
      <w:sz w:val="24"/>
    </w:rPr>
  </w:style>
  <w:style w:type="character" w:customStyle="1" w:styleId="datalabel">
    <w:name w:val="datalabel"/>
    <w:rsid w:val="007D0215"/>
  </w:style>
  <w:style w:type="character" w:customStyle="1" w:styleId="Nadpis4Char">
    <w:name w:val="Nadpis 4 Char"/>
    <w:basedOn w:val="Standardnpsmoodstavce"/>
    <w:link w:val="Nadpis40"/>
    <w:rsid w:val="007023A6"/>
    <w:rPr>
      <w:rFonts w:ascii="Arial" w:eastAsiaTheme="majorEastAsia" w:hAnsi="Arial" w:cs="Arial"/>
      <w:b/>
      <w:iCs/>
      <w:szCs w:val="24"/>
    </w:rPr>
  </w:style>
  <w:style w:type="character" w:customStyle="1" w:styleId="Nadpis3Char">
    <w:name w:val="Nadpis 3 Char"/>
    <w:basedOn w:val="Standardnpsmoodstavce"/>
    <w:link w:val="Nadpis30"/>
    <w:uiPriority w:val="99"/>
    <w:rsid w:val="00611A0D"/>
    <w:rPr>
      <w:rFonts w:cs="Arial"/>
      <w:b/>
      <w:szCs w:val="20"/>
    </w:rPr>
  </w:style>
  <w:style w:type="table" w:customStyle="1" w:styleId="Mkatabulky11">
    <w:name w:val="Mřížka tabulky11"/>
    <w:basedOn w:val="Normlntabulka"/>
    <w:rsid w:val="00BC0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hlavChar2">
    <w:name w:val="Záhlaví Char2"/>
    <w:basedOn w:val="Standardnpsmoodstavce"/>
    <w:link w:val="Zhlav"/>
    <w:rsid w:val="00C8596C"/>
    <w:rPr>
      <w:rFonts w:ascii="Arial" w:hAnsi="Arial"/>
      <w:lang w:val="en-US"/>
    </w:rPr>
  </w:style>
  <w:style w:type="character" w:styleId="Zstupntext">
    <w:name w:val="Placeholder Text"/>
    <w:basedOn w:val="Standardnpsmoodstavce"/>
    <w:uiPriority w:val="99"/>
    <w:semiHidden/>
    <w:rsid w:val="00B904F9"/>
    <w:rPr>
      <w:color w:val="808080"/>
    </w:rPr>
  </w:style>
  <w:style w:type="character" w:customStyle="1" w:styleId="caps">
    <w:name w:val="caps"/>
    <w:basedOn w:val="Standardnpsmoodstavce"/>
    <w:rsid w:val="00DC4F79"/>
  </w:style>
  <w:style w:type="character" w:customStyle="1" w:styleId="Nadpis1Char">
    <w:name w:val="Nadpis 1 Char"/>
    <w:basedOn w:val="Standardnpsmoodstavce"/>
    <w:link w:val="Nadpis10"/>
    <w:uiPriority w:val="99"/>
    <w:rsid w:val="00783A0E"/>
    <w:rPr>
      <w:rFonts w:asciiTheme="majorHAnsi" w:eastAsiaTheme="majorEastAsia" w:hAnsiTheme="majorHAnsi" w:cstheme="majorBidi"/>
      <w:b/>
      <w:bCs/>
      <w:caps/>
      <w:color w:val="FFFFFF"/>
      <w:sz w:val="20"/>
      <w:szCs w:val="20"/>
      <w:shd w:val="clear" w:color="auto" w:fill="1F497D"/>
    </w:rPr>
  </w:style>
  <w:style w:type="character" w:customStyle="1" w:styleId="Nadpis5Char">
    <w:name w:val="Nadpis 5 Char"/>
    <w:basedOn w:val="Standardnpsmoodstavce"/>
    <w:link w:val="Nadpis50"/>
    <w:rsid w:val="00551D4C"/>
    <w:rPr>
      <w:rFonts w:ascii="Arial" w:eastAsiaTheme="majorEastAsia" w:hAnsi="Arial" w:cstheme="majorBidi"/>
    </w:rPr>
  </w:style>
  <w:style w:type="character" w:customStyle="1" w:styleId="Nadpis6Char">
    <w:name w:val="Nadpis 6 Char"/>
    <w:basedOn w:val="Standardnpsmoodstavce"/>
    <w:link w:val="Nadpis6"/>
    <w:rsid w:val="00551D4C"/>
    <w:rPr>
      <w:rFonts w:ascii="Arial" w:eastAsiaTheme="majorEastAsia" w:hAnsi="Arial" w:cstheme="majorBidi"/>
      <w:i/>
      <w:iCs/>
      <w:sz w:val="20"/>
    </w:rPr>
  </w:style>
  <w:style w:type="character" w:customStyle="1" w:styleId="Nadpis7Char">
    <w:name w:val="Nadpis 7 Char"/>
    <w:basedOn w:val="Standardnpsmoodstavce"/>
    <w:link w:val="Nadpis7"/>
    <w:rsid w:val="00551D4C"/>
    <w:rPr>
      <w:rFonts w:ascii="Arial" w:eastAsiaTheme="majorEastAsia" w:hAnsi="Arial" w:cstheme="majorBidi"/>
      <w:bCs/>
      <w:sz w:val="20"/>
      <w:szCs w:val="20"/>
    </w:rPr>
  </w:style>
  <w:style w:type="character" w:customStyle="1" w:styleId="Nadpis8Char">
    <w:name w:val="Nadpis 8 Char"/>
    <w:basedOn w:val="Standardnpsmoodstavce"/>
    <w:link w:val="Nadpis8"/>
    <w:rsid w:val="00D33072"/>
    <w:rPr>
      <w:rFonts w:asciiTheme="majorHAnsi" w:eastAsiaTheme="majorEastAsia" w:hAnsiTheme="majorHAnsi" w:cstheme="majorBidi"/>
      <w:b/>
      <w:bCs/>
      <w:i/>
      <w:iCs/>
      <w:color w:val="9BBB59" w:themeColor="accent3"/>
      <w:sz w:val="20"/>
      <w:szCs w:val="20"/>
    </w:rPr>
  </w:style>
  <w:style w:type="character" w:customStyle="1" w:styleId="Nadpis9Char">
    <w:name w:val="Nadpis 9 Char"/>
    <w:basedOn w:val="Standardnpsmoodstavce"/>
    <w:link w:val="Nadpis9"/>
    <w:rsid w:val="00D33072"/>
    <w:rPr>
      <w:rFonts w:asciiTheme="majorHAnsi" w:eastAsiaTheme="majorEastAsia" w:hAnsiTheme="majorHAnsi" w:cstheme="majorBidi"/>
      <w:i/>
      <w:iCs/>
      <w:color w:val="9BBB59" w:themeColor="accent3"/>
      <w:sz w:val="20"/>
      <w:szCs w:val="20"/>
    </w:rPr>
  </w:style>
  <w:style w:type="character" w:customStyle="1" w:styleId="NzevChar">
    <w:name w:val="Název Char"/>
    <w:basedOn w:val="Standardnpsmoodstavce"/>
    <w:link w:val="Nzev"/>
    <w:uiPriority w:val="10"/>
    <w:rsid w:val="00D33072"/>
    <w:rPr>
      <w:rFonts w:asciiTheme="majorHAnsi" w:eastAsiaTheme="majorEastAsia" w:hAnsiTheme="majorHAnsi" w:cstheme="majorBidi"/>
      <w:i/>
      <w:iCs/>
      <w:color w:val="243F60" w:themeColor="accent1" w:themeShade="7F"/>
      <w:sz w:val="60"/>
      <w:szCs w:val="60"/>
    </w:rPr>
  </w:style>
  <w:style w:type="paragraph" w:styleId="Podtitul">
    <w:name w:val="Subtitle"/>
    <w:basedOn w:val="Normln"/>
    <w:next w:val="Normln"/>
    <w:link w:val="PodtitulChar"/>
    <w:uiPriority w:val="11"/>
    <w:qFormat/>
    <w:rsid w:val="00D33072"/>
    <w:pPr>
      <w:spacing w:before="200" w:after="900"/>
      <w:ind w:firstLine="0"/>
      <w:jc w:val="right"/>
    </w:pPr>
    <w:rPr>
      <w:i/>
      <w:iCs/>
      <w:sz w:val="24"/>
      <w:szCs w:val="24"/>
    </w:rPr>
  </w:style>
  <w:style w:type="character" w:customStyle="1" w:styleId="PodtitulChar">
    <w:name w:val="Podtitul Char"/>
    <w:basedOn w:val="Standardnpsmoodstavce"/>
    <w:link w:val="Podtitul"/>
    <w:uiPriority w:val="11"/>
    <w:rsid w:val="00D33072"/>
    <w:rPr>
      <w:i/>
      <w:iCs/>
      <w:sz w:val="24"/>
      <w:szCs w:val="24"/>
    </w:rPr>
  </w:style>
  <w:style w:type="character" w:styleId="Zvraznn">
    <w:name w:val="Emphasis"/>
    <w:uiPriority w:val="20"/>
    <w:qFormat/>
    <w:rsid w:val="00D33072"/>
    <w:rPr>
      <w:b/>
      <w:bCs/>
      <w:i/>
      <w:iCs/>
      <w:color w:val="5A5A5A" w:themeColor="text1" w:themeTint="A5"/>
    </w:rPr>
  </w:style>
  <w:style w:type="paragraph" w:styleId="Bezmezer">
    <w:name w:val="No Spacing"/>
    <w:basedOn w:val="Normln"/>
    <w:link w:val="BezmezerChar"/>
    <w:uiPriority w:val="1"/>
    <w:qFormat/>
    <w:rsid w:val="00D33072"/>
    <w:pPr>
      <w:ind w:firstLine="0"/>
    </w:pPr>
  </w:style>
  <w:style w:type="character" w:customStyle="1" w:styleId="BezmezerChar">
    <w:name w:val="Bez mezer Char"/>
    <w:basedOn w:val="Standardnpsmoodstavce"/>
    <w:link w:val="Bezmezer"/>
    <w:uiPriority w:val="1"/>
    <w:rsid w:val="00D33072"/>
  </w:style>
  <w:style w:type="paragraph" w:styleId="Citt">
    <w:name w:val="Quote"/>
    <w:basedOn w:val="Normln"/>
    <w:next w:val="Normln"/>
    <w:link w:val="CittChar"/>
    <w:uiPriority w:val="29"/>
    <w:qFormat/>
    <w:rsid w:val="00D33072"/>
    <w:rPr>
      <w:rFonts w:asciiTheme="majorHAnsi" w:eastAsiaTheme="majorEastAsia" w:hAnsiTheme="majorHAnsi" w:cstheme="majorBidi"/>
      <w:i/>
      <w:iCs/>
      <w:color w:val="5A5A5A" w:themeColor="text1" w:themeTint="A5"/>
    </w:rPr>
  </w:style>
  <w:style w:type="character" w:customStyle="1" w:styleId="CittChar">
    <w:name w:val="Citát Char"/>
    <w:basedOn w:val="Standardnpsmoodstavce"/>
    <w:link w:val="Citt"/>
    <w:uiPriority w:val="29"/>
    <w:rsid w:val="00D33072"/>
    <w:rPr>
      <w:rFonts w:asciiTheme="majorHAnsi" w:eastAsiaTheme="majorEastAsia" w:hAnsiTheme="majorHAnsi" w:cstheme="majorBidi"/>
      <w:i/>
      <w:iCs/>
      <w:color w:val="5A5A5A" w:themeColor="text1" w:themeTint="A5"/>
    </w:rPr>
  </w:style>
  <w:style w:type="paragraph" w:styleId="Vrazncitt">
    <w:name w:val="Intense Quote"/>
    <w:basedOn w:val="Normln"/>
    <w:next w:val="Normln"/>
    <w:link w:val="VrazncittChar"/>
    <w:uiPriority w:val="30"/>
    <w:qFormat/>
    <w:rsid w:val="00D33072"/>
    <w:pPr>
      <w:pBdr>
        <w:top w:val="single" w:sz="12" w:space="10" w:color="B8CCE4" w:themeColor="accent1" w:themeTint="66"/>
        <w:left w:val="single" w:sz="36" w:space="4" w:color="4F81BD" w:themeColor="accent1"/>
        <w:bottom w:val="single" w:sz="24" w:space="10" w:color="9BBB59" w:themeColor="accent3"/>
        <w:right w:val="single" w:sz="36" w:space="4" w:color="4F81BD" w:themeColor="accent1"/>
      </w:pBdr>
      <w:shd w:val="clear" w:color="auto" w:fill="4F81BD" w:themeFill="accent1"/>
      <w:spacing w:before="320" w:after="320" w:line="300" w:lineRule="auto"/>
      <w:ind w:left="1440" w:right="1440"/>
    </w:pPr>
    <w:rPr>
      <w:rFonts w:asciiTheme="majorHAnsi" w:eastAsiaTheme="majorEastAsia" w:hAnsiTheme="majorHAnsi" w:cstheme="majorBidi"/>
      <w:i/>
      <w:iCs/>
      <w:color w:val="FFFFFF" w:themeColor="background1"/>
      <w:sz w:val="24"/>
      <w:szCs w:val="24"/>
    </w:rPr>
  </w:style>
  <w:style w:type="character" w:customStyle="1" w:styleId="VrazncittChar">
    <w:name w:val="Výrazný citát Char"/>
    <w:basedOn w:val="Standardnpsmoodstavce"/>
    <w:link w:val="Vrazncitt"/>
    <w:uiPriority w:val="30"/>
    <w:rsid w:val="00D33072"/>
    <w:rPr>
      <w:rFonts w:asciiTheme="majorHAnsi" w:eastAsiaTheme="majorEastAsia" w:hAnsiTheme="majorHAnsi" w:cstheme="majorBidi"/>
      <w:i/>
      <w:iCs/>
      <w:color w:val="FFFFFF" w:themeColor="background1"/>
      <w:sz w:val="24"/>
      <w:szCs w:val="24"/>
      <w:shd w:val="clear" w:color="auto" w:fill="4F81BD" w:themeFill="accent1"/>
    </w:rPr>
  </w:style>
  <w:style w:type="character" w:styleId="Zdraznnjemn">
    <w:name w:val="Subtle Emphasis"/>
    <w:uiPriority w:val="19"/>
    <w:qFormat/>
    <w:rsid w:val="00D33072"/>
    <w:rPr>
      <w:i/>
      <w:iCs/>
      <w:color w:val="5A5A5A" w:themeColor="text1" w:themeTint="A5"/>
    </w:rPr>
  </w:style>
  <w:style w:type="character" w:styleId="Zdraznnintenzivn">
    <w:name w:val="Intense Emphasis"/>
    <w:uiPriority w:val="21"/>
    <w:qFormat/>
    <w:rsid w:val="00D33072"/>
    <w:rPr>
      <w:b/>
      <w:bCs/>
      <w:i/>
      <w:iCs/>
      <w:color w:val="4F81BD" w:themeColor="accent1"/>
      <w:sz w:val="22"/>
      <w:szCs w:val="22"/>
    </w:rPr>
  </w:style>
  <w:style w:type="character" w:styleId="Odkazjemn">
    <w:name w:val="Subtle Reference"/>
    <w:uiPriority w:val="31"/>
    <w:qFormat/>
    <w:rsid w:val="00D33072"/>
    <w:rPr>
      <w:color w:val="auto"/>
      <w:u w:val="single" w:color="9BBB59" w:themeColor="accent3"/>
    </w:rPr>
  </w:style>
  <w:style w:type="character" w:styleId="Odkazintenzivn">
    <w:name w:val="Intense Reference"/>
    <w:basedOn w:val="Standardnpsmoodstavce"/>
    <w:uiPriority w:val="32"/>
    <w:qFormat/>
    <w:rsid w:val="00D33072"/>
    <w:rPr>
      <w:b/>
      <w:bCs/>
      <w:color w:val="76923C" w:themeColor="accent3" w:themeShade="BF"/>
      <w:u w:val="single" w:color="9BBB59" w:themeColor="accent3"/>
    </w:rPr>
  </w:style>
  <w:style w:type="character" w:styleId="Nzevknihy">
    <w:name w:val="Book Title"/>
    <w:basedOn w:val="Standardnpsmoodstavce"/>
    <w:uiPriority w:val="33"/>
    <w:qFormat/>
    <w:rsid w:val="00D33072"/>
    <w:rPr>
      <w:rFonts w:asciiTheme="majorHAnsi" w:eastAsiaTheme="majorEastAsia" w:hAnsiTheme="majorHAnsi" w:cstheme="majorBidi"/>
      <w:b/>
      <w:bCs/>
      <w:i/>
      <w:iCs/>
      <w:color w:val="auto"/>
    </w:rPr>
  </w:style>
  <w:style w:type="numbering" w:customStyle="1" w:styleId="Bezseznamu1">
    <w:name w:val="Bez seznamu1"/>
    <w:next w:val="Bezseznamu"/>
    <w:uiPriority w:val="99"/>
    <w:semiHidden/>
    <w:unhideWhenUsed/>
    <w:rsid w:val="00BA1BEC"/>
  </w:style>
  <w:style w:type="paragraph" w:customStyle="1" w:styleId="Nadpis2">
    <w:name w:val="Nadpis_2"/>
    <w:basedOn w:val="Normln"/>
    <w:rsid w:val="00BA1BEC"/>
    <w:pPr>
      <w:keepNext/>
      <w:numPr>
        <w:ilvl w:val="1"/>
        <w:numId w:val="4"/>
      </w:numPr>
      <w:jc w:val="both"/>
    </w:pPr>
    <w:rPr>
      <w:rFonts w:eastAsiaTheme="minorHAnsi"/>
      <w:noProof/>
      <w:lang w:eastAsia="en-US"/>
    </w:rPr>
  </w:style>
  <w:style w:type="character" w:customStyle="1" w:styleId="WW8Num1z0">
    <w:name w:val="WW8Num1z0"/>
    <w:rsid w:val="00BA1BEC"/>
    <w:rPr>
      <w:rFonts w:ascii="Wingdings 2" w:hAnsi="Wingdings 2" w:cs="OpenSymbol"/>
    </w:rPr>
  </w:style>
  <w:style w:type="character" w:customStyle="1" w:styleId="WW8Num1z1">
    <w:name w:val="WW8Num1z1"/>
    <w:rsid w:val="00BA1BEC"/>
    <w:rPr>
      <w:rFonts w:ascii="OpenSymbol" w:hAnsi="OpenSymbol" w:cs="OpenSymbol"/>
    </w:rPr>
  </w:style>
  <w:style w:type="character" w:customStyle="1" w:styleId="WW8Num2z0">
    <w:name w:val="WW8Num2z0"/>
    <w:rsid w:val="00BA1BEC"/>
    <w:rPr>
      <w:rFonts w:ascii="Wingdings 2" w:hAnsi="Wingdings 2" w:cs="OpenSymbol"/>
    </w:rPr>
  </w:style>
  <w:style w:type="character" w:customStyle="1" w:styleId="WW8Num2z1">
    <w:name w:val="WW8Num2z1"/>
    <w:rsid w:val="00BA1BEC"/>
    <w:rPr>
      <w:rFonts w:ascii="OpenSymbol" w:hAnsi="OpenSymbol" w:cs="OpenSymbol"/>
    </w:rPr>
  </w:style>
  <w:style w:type="character" w:customStyle="1" w:styleId="Absatz-Standardschriftart">
    <w:name w:val="Absatz-Standardschriftart"/>
    <w:rsid w:val="00BA1BEC"/>
  </w:style>
  <w:style w:type="character" w:customStyle="1" w:styleId="WW-Absatz-Standardschriftart">
    <w:name w:val="WW-Absatz-Standardschriftart"/>
    <w:rsid w:val="00BA1BEC"/>
  </w:style>
  <w:style w:type="character" w:customStyle="1" w:styleId="WW-Absatz-Standardschriftart1">
    <w:name w:val="WW-Absatz-Standardschriftart1"/>
    <w:rsid w:val="00BA1BEC"/>
  </w:style>
  <w:style w:type="character" w:customStyle="1" w:styleId="WW-Absatz-Standardschriftart11">
    <w:name w:val="WW-Absatz-Standardschriftart11"/>
    <w:rsid w:val="00BA1BEC"/>
  </w:style>
  <w:style w:type="character" w:customStyle="1" w:styleId="Standardnpsmoodstavce2">
    <w:name w:val="Standardní písmo odstavce2"/>
    <w:rsid w:val="00BA1BEC"/>
  </w:style>
  <w:style w:type="character" w:customStyle="1" w:styleId="WW-Absatz-Standardschriftart111">
    <w:name w:val="WW-Absatz-Standardschriftart111"/>
    <w:rsid w:val="00BA1BEC"/>
  </w:style>
  <w:style w:type="character" w:customStyle="1" w:styleId="WW-Absatz-Standardschriftart1111">
    <w:name w:val="WW-Absatz-Standardschriftart1111"/>
    <w:rsid w:val="00BA1BEC"/>
  </w:style>
  <w:style w:type="character" w:customStyle="1" w:styleId="Standardnpsmoodstavce1">
    <w:name w:val="Standardní písmo odstavce1"/>
    <w:rsid w:val="00BA1BEC"/>
  </w:style>
  <w:style w:type="character" w:customStyle="1" w:styleId="WW-Absatz-Standardschriftart11111">
    <w:name w:val="WW-Absatz-Standardschriftart11111"/>
    <w:rsid w:val="00BA1BEC"/>
  </w:style>
  <w:style w:type="character" w:customStyle="1" w:styleId="WW-Absatz-Standardschriftart111111">
    <w:name w:val="WW-Absatz-Standardschriftart111111"/>
    <w:rsid w:val="00BA1BEC"/>
  </w:style>
  <w:style w:type="character" w:customStyle="1" w:styleId="WW-Absatz-Standardschriftart1111111">
    <w:name w:val="WW-Absatz-Standardschriftart1111111"/>
    <w:rsid w:val="00BA1BEC"/>
  </w:style>
  <w:style w:type="character" w:customStyle="1" w:styleId="WW-Absatz-Standardschriftart11111111">
    <w:name w:val="WW-Absatz-Standardschriftart11111111"/>
    <w:rsid w:val="00BA1BEC"/>
  </w:style>
  <w:style w:type="character" w:customStyle="1" w:styleId="WW-Absatz-Standardschriftart111111111">
    <w:name w:val="WW-Absatz-Standardschriftart111111111"/>
    <w:rsid w:val="00BA1BEC"/>
  </w:style>
  <w:style w:type="character" w:customStyle="1" w:styleId="WW-Absatz-Standardschriftart1111111111">
    <w:name w:val="WW-Absatz-Standardschriftart1111111111"/>
    <w:rsid w:val="00BA1BEC"/>
  </w:style>
  <w:style w:type="character" w:customStyle="1" w:styleId="WW-Absatz-Standardschriftart11111111111">
    <w:name w:val="WW-Absatz-Standardschriftart11111111111"/>
    <w:rsid w:val="00BA1BEC"/>
  </w:style>
  <w:style w:type="character" w:customStyle="1" w:styleId="WW-Absatz-Standardschriftart111111111111">
    <w:name w:val="WW-Absatz-Standardschriftart111111111111"/>
    <w:rsid w:val="00BA1BEC"/>
  </w:style>
  <w:style w:type="character" w:customStyle="1" w:styleId="Odrky">
    <w:name w:val="Odrážky"/>
    <w:rsid w:val="00BA1BEC"/>
    <w:rPr>
      <w:rFonts w:ascii="OpenSymbol" w:eastAsia="OpenSymbol" w:hAnsi="OpenSymbol" w:cs="OpenSymbol"/>
    </w:rPr>
  </w:style>
  <w:style w:type="character" w:customStyle="1" w:styleId="Symbolyproslovn">
    <w:name w:val="Symboly pro číslování"/>
    <w:rsid w:val="00BA1BEC"/>
  </w:style>
  <w:style w:type="paragraph" w:customStyle="1" w:styleId="Nadpis">
    <w:name w:val="Nadpis"/>
    <w:basedOn w:val="Normln"/>
    <w:next w:val="Zkladntext"/>
    <w:rsid w:val="00BA1BEC"/>
    <w:pPr>
      <w:keepNext/>
      <w:spacing w:before="240" w:after="120"/>
      <w:ind w:firstLine="567"/>
      <w:jc w:val="both"/>
    </w:pPr>
    <w:rPr>
      <w:rFonts w:ascii="Arial" w:eastAsia="Microsoft YaHei" w:hAnsi="Arial"/>
      <w:noProof/>
      <w:sz w:val="28"/>
      <w:szCs w:val="28"/>
      <w:lang w:eastAsia="en-US"/>
    </w:rPr>
  </w:style>
  <w:style w:type="character" w:customStyle="1" w:styleId="ZkladntextChar">
    <w:name w:val="Základní text Char"/>
    <w:basedOn w:val="Standardnpsmoodstavce"/>
    <w:link w:val="Zkladntext"/>
    <w:rsid w:val="00BA1BEC"/>
    <w:rPr>
      <w:rFonts w:cs="Arial"/>
      <w:b/>
      <w:bCs/>
      <w:szCs w:val="20"/>
    </w:rPr>
  </w:style>
  <w:style w:type="paragraph" w:styleId="Seznam">
    <w:name w:val="List"/>
    <w:basedOn w:val="Zkladntext"/>
    <w:rsid w:val="00BA1BEC"/>
    <w:pPr>
      <w:keepNext/>
      <w:spacing w:after="120"/>
      <w:ind w:firstLine="567"/>
      <w:jc w:val="both"/>
    </w:pPr>
    <w:rPr>
      <w:rFonts w:eastAsiaTheme="minorHAnsi" w:cstheme="minorBidi"/>
      <w:b w:val="0"/>
      <w:bCs w:val="0"/>
      <w:noProof/>
      <w:szCs w:val="22"/>
      <w:lang w:eastAsia="en-US"/>
    </w:rPr>
  </w:style>
  <w:style w:type="paragraph" w:customStyle="1" w:styleId="Popisek">
    <w:name w:val="Popisek"/>
    <w:basedOn w:val="Normln"/>
    <w:rsid w:val="00BA1BEC"/>
    <w:pPr>
      <w:keepNext/>
      <w:suppressLineNumbers/>
      <w:spacing w:before="120" w:after="120"/>
      <w:ind w:firstLine="567"/>
      <w:jc w:val="both"/>
    </w:pPr>
    <w:rPr>
      <w:rFonts w:eastAsiaTheme="minorHAnsi"/>
      <w:i/>
      <w:iCs/>
      <w:noProof/>
      <w:lang w:eastAsia="en-US"/>
    </w:rPr>
  </w:style>
  <w:style w:type="paragraph" w:customStyle="1" w:styleId="Rejstk">
    <w:name w:val="Rejstřík"/>
    <w:basedOn w:val="Normln"/>
    <w:rsid w:val="00BA1BEC"/>
    <w:pPr>
      <w:keepNext/>
      <w:suppressLineNumbers/>
      <w:ind w:firstLine="567"/>
      <w:jc w:val="both"/>
    </w:pPr>
    <w:rPr>
      <w:rFonts w:eastAsiaTheme="minorHAnsi"/>
      <w:noProof/>
      <w:lang w:eastAsia="en-US"/>
    </w:rPr>
  </w:style>
  <w:style w:type="character" w:customStyle="1" w:styleId="ZhlavChar1">
    <w:name w:val="Záhlaví Char1"/>
    <w:basedOn w:val="Standardnpsmoodstavce"/>
    <w:rsid w:val="00BA1BEC"/>
    <w:rPr>
      <w:noProof/>
      <w:szCs w:val="21"/>
    </w:rPr>
  </w:style>
  <w:style w:type="character" w:customStyle="1" w:styleId="ZpatChar1">
    <w:name w:val="Zápatí Char1"/>
    <w:basedOn w:val="Standardnpsmoodstavce"/>
    <w:uiPriority w:val="99"/>
    <w:rsid w:val="00BA1BEC"/>
    <w:rPr>
      <w:noProof/>
      <w:szCs w:val="21"/>
    </w:rPr>
  </w:style>
  <w:style w:type="table" w:customStyle="1" w:styleId="Mkatabulky5">
    <w:name w:val="Mřížka tabulky5"/>
    <w:basedOn w:val="Normlntabulka"/>
    <w:next w:val="Mkatabulky"/>
    <w:uiPriority w:val="59"/>
    <w:rsid w:val="00BA1BEC"/>
    <w:pPr>
      <w:ind w:firstLine="0"/>
    </w:pPr>
    <w:rPr>
      <w:rFonts w:eastAsiaTheme="minorHAnsi"/>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bublinyChar">
    <w:name w:val="Text bubliny Char"/>
    <w:basedOn w:val="Standardnpsmoodstavce"/>
    <w:link w:val="Textbubliny"/>
    <w:uiPriority w:val="99"/>
    <w:semiHidden/>
    <w:rsid w:val="00BA1BEC"/>
    <w:rPr>
      <w:rFonts w:ascii="Tahoma" w:hAnsi="Tahoma" w:cs="Tahoma"/>
      <w:sz w:val="16"/>
      <w:szCs w:val="16"/>
    </w:rPr>
  </w:style>
  <w:style w:type="paragraph" w:styleId="Obsah4">
    <w:name w:val="toc 4"/>
    <w:basedOn w:val="Normln"/>
    <w:next w:val="Normln"/>
    <w:autoRedefine/>
    <w:uiPriority w:val="39"/>
    <w:unhideWhenUsed/>
    <w:rsid w:val="00BA1BEC"/>
    <w:pPr>
      <w:keepNext/>
      <w:ind w:firstLine="0"/>
    </w:pPr>
    <w:rPr>
      <w:rFonts w:eastAsiaTheme="minorHAnsi"/>
      <w:noProof/>
      <w:lang w:eastAsia="en-US"/>
    </w:rPr>
  </w:style>
  <w:style w:type="character" w:customStyle="1" w:styleId="OdstavecseseznamemChar">
    <w:name w:val="Odstavec se seznamem Char"/>
    <w:aliases w:val="Odstavec_muj Char"/>
    <w:basedOn w:val="Standardnpsmoodstavce"/>
    <w:link w:val="Odstavecseseznamem"/>
    <w:uiPriority w:val="34"/>
    <w:locked/>
    <w:rsid w:val="00BA1BEC"/>
  </w:style>
  <w:style w:type="paragraph" w:customStyle="1" w:styleId="Nadpis1">
    <w:name w:val="Nadpis_1"/>
    <w:basedOn w:val="Normln"/>
    <w:rsid w:val="00BA1BEC"/>
    <w:pPr>
      <w:keepNext/>
      <w:numPr>
        <w:ilvl w:val="2"/>
        <w:numId w:val="4"/>
      </w:numPr>
      <w:tabs>
        <w:tab w:val="clear" w:pos="720"/>
        <w:tab w:val="num" w:pos="360"/>
      </w:tabs>
      <w:ind w:left="360" w:hanging="360"/>
      <w:jc w:val="both"/>
    </w:pPr>
    <w:rPr>
      <w:rFonts w:eastAsiaTheme="minorHAnsi"/>
      <w:noProof/>
      <w:lang w:eastAsia="en-US"/>
    </w:rPr>
  </w:style>
  <w:style w:type="paragraph" w:customStyle="1" w:styleId="Nadpis3">
    <w:name w:val="Nadpis_3"/>
    <w:basedOn w:val="Normln"/>
    <w:rsid w:val="00BA1BEC"/>
    <w:pPr>
      <w:keepNext/>
      <w:numPr>
        <w:ilvl w:val="3"/>
        <w:numId w:val="4"/>
      </w:numPr>
      <w:tabs>
        <w:tab w:val="clear" w:pos="1080"/>
        <w:tab w:val="num" w:pos="720"/>
      </w:tabs>
      <w:ind w:left="720" w:hanging="720"/>
      <w:jc w:val="both"/>
    </w:pPr>
    <w:rPr>
      <w:rFonts w:eastAsiaTheme="minorHAnsi"/>
      <w:noProof/>
      <w:lang w:eastAsia="en-US"/>
    </w:rPr>
  </w:style>
  <w:style w:type="paragraph" w:customStyle="1" w:styleId="Nadpis4">
    <w:name w:val="Nadpis_4"/>
    <w:basedOn w:val="Normln"/>
    <w:rsid w:val="00BA1BEC"/>
    <w:pPr>
      <w:keepNext/>
      <w:numPr>
        <w:ilvl w:val="4"/>
        <w:numId w:val="4"/>
      </w:numPr>
      <w:jc w:val="both"/>
    </w:pPr>
    <w:rPr>
      <w:rFonts w:eastAsiaTheme="minorHAnsi"/>
      <w:noProof/>
      <w:lang w:eastAsia="en-US"/>
    </w:rPr>
  </w:style>
  <w:style w:type="paragraph" w:customStyle="1" w:styleId="Nadpis5">
    <w:name w:val="Nadpis_5"/>
    <w:basedOn w:val="Normln"/>
    <w:rsid w:val="00BA1BEC"/>
    <w:pPr>
      <w:keepNext/>
      <w:numPr>
        <w:ilvl w:val="5"/>
        <w:numId w:val="4"/>
      </w:numPr>
      <w:tabs>
        <w:tab w:val="clear" w:pos="1440"/>
        <w:tab w:val="num" w:pos="1080"/>
      </w:tabs>
      <w:ind w:left="1080" w:hanging="1080"/>
      <w:jc w:val="both"/>
    </w:pPr>
    <w:rPr>
      <w:rFonts w:eastAsiaTheme="minorHAnsi"/>
      <w:noProof/>
      <w:lang w:eastAsia="en-US"/>
    </w:rPr>
  </w:style>
  <w:style w:type="paragraph" w:customStyle="1" w:styleId="Nadpis60">
    <w:name w:val="Nadpis_6"/>
    <w:basedOn w:val="Normln"/>
    <w:rsid w:val="00BA1BEC"/>
    <w:pPr>
      <w:keepNext/>
      <w:tabs>
        <w:tab w:val="num" w:pos="1440"/>
      </w:tabs>
      <w:ind w:left="1440" w:hanging="1440"/>
      <w:jc w:val="both"/>
    </w:pPr>
    <w:rPr>
      <w:rFonts w:eastAsiaTheme="minorHAnsi"/>
      <w:noProof/>
      <w:lang w:eastAsia="en-US"/>
    </w:rPr>
  </w:style>
  <w:style w:type="paragraph" w:styleId="Obsah5">
    <w:name w:val="toc 5"/>
    <w:basedOn w:val="Normln"/>
    <w:next w:val="Normln"/>
    <w:autoRedefine/>
    <w:uiPriority w:val="39"/>
    <w:unhideWhenUsed/>
    <w:rsid w:val="00BA1BEC"/>
    <w:pPr>
      <w:keepNext/>
      <w:ind w:firstLine="0"/>
    </w:pPr>
    <w:rPr>
      <w:rFonts w:eastAsiaTheme="minorHAnsi"/>
      <w:noProof/>
      <w:lang w:eastAsia="en-US"/>
    </w:rPr>
  </w:style>
  <w:style w:type="paragraph" w:styleId="Obsah6">
    <w:name w:val="toc 6"/>
    <w:basedOn w:val="Normln"/>
    <w:next w:val="Normln"/>
    <w:autoRedefine/>
    <w:uiPriority w:val="39"/>
    <w:unhideWhenUsed/>
    <w:rsid w:val="00BA1BEC"/>
    <w:pPr>
      <w:keepNext/>
      <w:ind w:firstLine="0"/>
    </w:pPr>
    <w:rPr>
      <w:rFonts w:eastAsiaTheme="minorHAnsi"/>
      <w:noProof/>
      <w:lang w:eastAsia="en-US"/>
    </w:rPr>
  </w:style>
  <w:style w:type="paragraph" w:styleId="Obsah7">
    <w:name w:val="toc 7"/>
    <w:basedOn w:val="Normln"/>
    <w:next w:val="Normln"/>
    <w:autoRedefine/>
    <w:uiPriority w:val="39"/>
    <w:unhideWhenUsed/>
    <w:rsid w:val="00BA1BEC"/>
    <w:pPr>
      <w:keepNext/>
      <w:ind w:firstLine="0"/>
    </w:pPr>
    <w:rPr>
      <w:rFonts w:eastAsiaTheme="minorHAnsi"/>
      <w:noProof/>
      <w:lang w:eastAsia="en-US"/>
    </w:rPr>
  </w:style>
  <w:style w:type="paragraph" w:styleId="Obsah8">
    <w:name w:val="toc 8"/>
    <w:basedOn w:val="Normln"/>
    <w:next w:val="Normln"/>
    <w:autoRedefine/>
    <w:uiPriority w:val="39"/>
    <w:unhideWhenUsed/>
    <w:rsid w:val="00BA1BEC"/>
    <w:pPr>
      <w:keepNext/>
      <w:ind w:firstLine="0"/>
    </w:pPr>
    <w:rPr>
      <w:rFonts w:eastAsiaTheme="minorHAnsi"/>
      <w:noProof/>
      <w:lang w:eastAsia="en-US"/>
    </w:rPr>
  </w:style>
  <w:style w:type="paragraph" w:styleId="Obsah9">
    <w:name w:val="toc 9"/>
    <w:basedOn w:val="Normln"/>
    <w:next w:val="Normln"/>
    <w:autoRedefine/>
    <w:uiPriority w:val="39"/>
    <w:unhideWhenUsed/>
    <w:rsid w:val="00BA1BEC"/>
    <w:pPr>
      <w:keepNext/>
      <w:ind w:firstLine="0"/>
    </w:pPr>
    <w:rPr>
      <w:rFonts w:eastAsiaTheme="minorHAnsi"/>
      <w:noProof/>
      <w:lang w:eastAsia="en-US"/>
    </w:rPr>
  </w:style>
  <w:style w:type="character" w:customStyle="1" w:styleId="PedmtkomenteChar">
    <w:name w:val="Předmět komentáře Char"/>
    <w:basedOn w:val="TextkomenteChar"/>
    <w:link w:val="Pedmtkomente"/>
    <w:uiPriority w:val="99"/>
    <w:semiHidden/>
    <w:rsid w:val="00BA1BEC"/>
    <w:rPr>
      <w:b/>
      <w:bCs/>
      <w:szCs w:val="20"/>
      <w:lang w:val="cs-CZ" w:eastAsia="cs-CZ" w:bidi="ar-SA"/>
    </w:rPr>
  </w:style>
  <w:style w:type="character" w:customStyle="1" w:styleId="PedmtkomenteChar1">
    <w:name w:val="Předmět komentáře Char1"/>
    <w:basedOn w:val="TextkomenteChar"/>
    <w:uiPriority w:val="99"/>
    <w:semiHidden/>
    <w:rsid w:val="00BA1BEC"/>
    <w:rPr>
      <w:b/>
      <w:bCs/>
      <w:noProof/>
      <w:sz w:val="20"/>
      <w:szCs w:val="20"/>
      <w:lang w:val="cs-CZ" w:eastAsia="cs-CZ" w:bidi="ar-SA"/>
    </w:rPr>
  </w:style>
  <w:style w:type="character" w:customStyle="1" w:styleId="RozloendokumentuChar">
    <w:name w:val="Rozložení dokumentu Char"/>
    <w:basedOn w:val="Standardnpsmoodstavce"/>
    <w:link w:val="Rozloendokumentu"/>
    <w:uiPriority w:val="99"/>
    <w:semiHidden/>
    <w:rsid w:val="00BA1BEC"/>
    <w:rPr>
      <w:rFonts w:ascii="Tahoma" w:hAnsi="Tahoma" w:cs="Tahoma"/>
      <w:szCs w:val="20"/>
      <w:shd w:val="clear" w:color="auto" w:fill="000080"/>
    </w:rPr>
  </w:style>
  <w:style w:type="character" w:customStyle="1" w:styleId="RozloendokumentuChar1">
    <w:name w:val="Rozložení dokumentu Char1"/>
    <w:basedOn w:val="Standardnpsmoodstavce"/>
    <w:uiPriority w:val="99"/>
    <w:semiHidden/>
    <w:rsid w:val="00BA1BEC"/>
    <w:rPr>
      <w:rFonts w:ascii="Tahoma" w:hAnsi="Tahoma" w:cs="Tahoma"/>
      <w:noProof/>
      <w:sz w:val="16"/>
      <w:szCs w:val="16"/>
    </w:rPr>
  </w:style>
  <w:style w:type="paragraph" w:customStyle="1" w:styleId="Odrky1">
    <w:name w:val="Odrážky 1"/>
    <w:basedOn w:val="Normln"/>
    <w:rsid w:val="00BA1BEC"/>
    <w:pPr>
      <w:tabs>
        <w:tab w:val="num" w:pos="720"/>
      </w:tabs>
      <w:ind w:left="720" w:hanging="360"/>
      <w:jc w:val="both"/>
    </w:pPr>
    <w:rPr>
      <w:rFonts w:ascii="Times New Roman" w:eastAsia="Calibri" w:hAnsi="Times New Roman" w:cs="Times New Roman"/>
      <w:noProof/>
    </w:rPr>
  </w:style>
  <w:style w:type="paragraph" w:customStyle="1" w:styleId="Odrky2">
    <w:name w:val="Odrážky 2"/>
    <w:basedOn w:val="Normln"/>
    <w:rsid w:val="00BA1BEC"/>
    <w:pPr>
      <w:numPr>
        <w:ilvl w:val="1"/>
        <w:numId w:val="5"/>
      </w:numPr>
      <w:jc w:val="both"/>
    </w:pPr>
    <w:rPr>
      <w:rFonts w:ascii="Times New Roman" w:eastAsia="Calibri" w:hAnsi="Times New Roman" w:cs="Times New Roman"/>
      <w:noProof/>
    </w:rPr>
  </w:style>
  <w:style w:type="paragraph" w:customStyle="1" w:styleId="Odrky0">
    <w:name w:val="Odrážky 0"/>
    <w:basedOn w:val="Normln"/>
    <w:rsid w:val="00BA1BEC"/>
    <w:pPr>
      <w:numPr>
        <w:ilvl w:val="2"/>
        <w:numId w:val="5"/>
      </w:numPr>
      <w:tabs>
        <w:tab w:val="left" w:pos="284"/>
      </w:tabs>
      <w:ind w:left="284" w:hanging="284"/>
    </w:pPr>
    <w:rPr>
      <w:rFonts w:ascii="Times New Roman" w:eastAsia="Calibri" w:hAnsi="Times New Roman" w:cs="Times New Roman"/>
      <w:noProof/>
    </w:rPr>
  </w:style>
  <w:style w:type="paragraph" w:customStyle="1" w:styleId="Odrky4">
    <w:name w:val="Odrážky 4"/>
    <w:basedOn w:val="Normln"/>
    <w:rsid w:val="00BA1BEC"/>
    <w:pPr>
      <w:numPr>
        <w:numId w:val="6"/>
      </w:numPr>
      <w:tabs>
        <w:tab w:val="clear" w:pos="360"/>
        <w:tab w:val="num" w:pos="2268"/>
      </w:tabs>
      <w:ind w:left="2268"/>
      <w:jc w:val="both"/>
    </w:pPr>
    <w:rPr>
      <w:rFonts w:ascii="Times New Roman" w:eastAsia="Calibri" w:hAnsi="Times New Roman" w:cs="Times New Roman"/>
      <w:noProof/>
    </w:rPr>
  </w:style>
  <w:style w:type="paragraph" w:customStyle="1" w:styleId="EARSmall">
    <w:name w:val="EAR Small"/>
    <w:basedOn w:val="Normln"/>
    <w:next w:val="Normln"/>
    <w:link w:val="EARSmallChar"/>
    <w:rsid w:val="00565409"/>
    <w:pPr>
      <w:spacing w:before="120" w:after="60"/>
      <w:ind w:firstLine="0"/>
    </w:pPr>
    <w:rPr>
      <w:rFonts w:ascii="Arial" w:eastAsiaTheme="minorHAnsi" w:hAnsi="Arial"/>
      <w:sz w:val="18"/>
      <w:lang w:eastAsia="en-US"/>
    </w:rPr>
  </w:style>
  <w:style w:type="character" w:customStyle="1" w:styleId="EARSmallChar">
    <w:name w:val="EAR Small Char"/>
    <w:basedOn w:val="Standardnpsmoodstavce"/>
    <w:link w:val="EARSmall"/>
    <w:rsid w:val="00565409"/>
    <w:rPr>
      <w:rFonts w:ascii="Arial" w:eastAsiaTheme="minorHAnsi" w:hAnsi="Arial"/>
      <w:sz w:val="18"/>
      <w:lang w:eastAsia="en-US"/>
    </w:rPr>
  </w:style>
  <w:style w:type="table" w:customStyle="1" w:styleId="EARTable">
    <w:name w:val="EAR Table"/>
    <w:basedOn w:val="Normlntabulka"/>
    <w:rsid w:val="00172ED7"/>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paragraph" w:customStyle="1" w:styleId="EARDiagram">
    <w:name w:val="EAR Diagram"/>
    <w:basedOn w:val="Normln"/>
    <w:next w:val="Normln"/>
    <w:link w:val="EARDiagramChar"/>
    <w:rsid w:val="002C6AD5"/>
    <w:pPr>
      <w:spacing w:before="240" w:after="240"/>
      <w:jc w:val="center"/>
    </w:pPr>
  </w:style>
  <w:style w:type="character" w:customStyle="1" w:styleId="EARDiagramChar">
    <w:name w:val="EAR Diagram Char"/>
    <w:basedOn w:val="Standardnpsmoodstavce"/>
    <w:link w:val="EARDiagram"/>
    <w:rsid w:val="002C6AD5"/>
  </w:style>
  <w:style w:type="character" w:customStyle="1" w:styleId="hps">
    <w:name w:val="hps"/>
    <w:basedOn w:val="Standardnpsmoodstavce"/>
    <w:rsid w:val="00A33792"/>
  </w:style>
  <w:style w:type="character" w:customStyle="1" w:styleId="ZhlavChar">
    <w:name w:val="Záhlaví Char"/>
    <w:basedOn w:val="Standardnpsmoodstavce1"/>
    <w:rsid w:val="00A072E0"/>
    <w:rPr>
      <w:rFonts w:eastAsia="SimSun" w:cs="Mangal"/>
      <w:kern w:val="1"/>
      <w:sz w:val="24"/>
      <w:szCs w:val="21"/>
      <w:lang w:eastAsia="hi-IN" w:bidi="hi-IN"/>
    </w:rPr>
  </w:style>
  <w:style w:type="character" w:customStyle="1" w:styleId="ZpatChar">
    <w:name w:val="Zápatí Char"/>
    <w:basedOn w:val="Standardnpsmoodstavce1"/>
    <w:uiPriority w:val="99"/>
    <w:rsid w:val="00A072E0"/>
    <w:rPr>
      <w:rFonts w:eastAsia="SimSun" w:cs="Mangal"/>
      <w:kern w:val="1"/>
      <w:sz w:val="24"/>
      <w:szCs w:val="21"/>
      <w:lang w:eastAsia="hi-IN" w:bidi="hi-IN"/>
    </w:rPr>
  </w:style>
  <w:style w:type="table" w:customStyle="1" w:styleId="EARTable1">
    <w:name w:val="EAR Table1"/>
    <w:basedOn w:val="Normlntabulka"/>
    <w:rsid w:val="00E600B3"/>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jc w:val="center"/>
    </w:trPr>
    <w:tcPr>
      <w:shd w:val="clear" w:color="auto" w:fill="auto"/>
    </w:tc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tblStylePr w:type="firstCol">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cBorders>
      </w:tcPr>
    </w:tblStylePr>
  </w:style>
  <w:style w:type="character" w:customStyle="1" w:styleId="RLTextlnkuslovanChar">
    <w:name w:val="RL Text článku číslovaný Char"/>
    <w:basedOn w:val="Standardnpsmoodstavce"/>
    <w:link w:val="RLTextlnkuslovan"/>
    <w:locked/>
    <w:rsid w:val="006B270D"/>
    <w:rPr>
      <w:rFonts w:ascii="Arial" w:hAnsi="Arial" w:cs="Arial"/>
      <w:szCs w:val="24"/>
    </w:rPr>
  </w:style>
  <w:style w:type="paragraph" w:customStyle="1" w:styleId="RLTextlnkuslovan">
    <w:name w:val="RL Text článku číslovaný"/>
    <w:basedOn w:val="Normln"/>
    <w:link w:val="RLTextlnkuslovanChar"/>
    <w:qFormat/>
    <w:rsid w:val="006B270D"/>
    <w:pPr>
      <w:numPr>
        <w:ilvl w:val="1"/>
        <w:numId w:val="8"/>
      </w:numPr>
      <w:spacing w:after="120" w:line="280" w:lineRule="exact"/>
      <w:jc w:val="both"/>
    </w:pPr>
    <w:rPr>
      <w:rFonts w:ascii="Arial" w:hAnsi="Arial" w:cs="Arial"/>
      <w:szCs w:val="24"/>
    </w:rPr>
  </w:style>
  <w:style w:type="paragraph" w:customStyle="1" w:styleId="RLlneksmlouvy">
    <w:name w:val="RL Článek smlouvy"/>
    <w:basedOn w:val="Normln"/>
    <w:next w:val="RLTextlnkuslovan"/>
    <w:qFormat/>
    <w:rsid w:val="006B270D"/>
    <w:pPr>
      <w:keepNext/>
      <w:numPr>
        <w:numId w:val="8"/>
      </w:numPr>
      <w:suppressAutoHyphens/>
      <w:spacing w:before="360" w:after="120" w:line="280" w:lineRule="exact"/>
      <w:jc w:val="both"/>
      <w:outlineLvl w:val="0"/>
    </w:pPr>
    <w:rPr>
      <w:rFonts w:ascii="Arial" w:eastAsia="Times New Roman" w:hAnsi="Arial" w:cs="Times New Roman"/>
      <w:b/>
      <w:sz w:val="20"/>
      <w:szCs w:val="24"/>
      <w:lang w:eastAsia="en-US"/>
    </w:rPr>
  </w:style>
  <w:style w:type="paragraph" w:customStyle="1" w:styleId="nadpiskapitoly">
    <w:name w:val="nadpis kapitoly"/>
    <w:basedOn w:val="Nadpis10"/>
    <w:next w:val="Textodstavce"/>
    <w:link w:val="nadpiskapitolyChar"/>
    <w:qFormat/>
    <w:rsid w:val="00CF11B8"/>
    <w:pPr>
      <w:numPr>
        <w:numId w:val="7"/>
      </w:numPr>
      <w:pBdr>
        <w:top w:val="none" w:sz="0" w:space="0" w:color="auto"/>
        <w:left w:val="none" w:sz="0" w:space="0" w:color="auto"/>
        <w:bottom w:val="none" w:sz="0" w:space="0" w:color="auto"/>
        <w:right w:val="none" w:sz="0" w:space="0" w:color="auto"/>
      </w:pBdr>
      <w:shd w:val="clear" w:color="auto" w:fill="1F497D" w:themeFill="text2"/>
      <w:spacing w:before="0" w:after="200" w:line="276" w:lineRule="auto"/>
      <w:contextualSpacing/>
    </w:pPr>
    <w:rPr>
      <w:rFonts w:ascii="Helvetica" w:eastAsiaTheme="minorHAnsi" w:hAnsi="Helvetica" w:cs="Arial"/>
      <w:bCs w:val="0"/>
      <w:color w:val="FFFFFF" w:themeColor="background1"/>
      <w:sz w:val="22"/>
      <w:szCs w:val="22"/>
      <w:lang w:eastAsia="en-US"/>
    </w:rPr>
  </w:style>
  <w:style w:type="paragraph" w:customStyle="1" w:styleId="nadpisdruhrovn">
    <w:name w:val="nadpis druhé úrovně"/>
    <w:basedOn w:val="Odstavecseseznamem"/>
    <w:link w:val="nadpisdruhrovnChar"/>
    <w:qFormat/>
    <w:rsid w:val="00236D6E"/>
    <w:pPr>
      <w:spacing w:before="120" w:after="120" w:line="276" w:lineRule="auto"/>
      <w:ind w:left="578" w:hanging="578"/>
      <w:outlineLvl w:val="1"/>
    </w:pPr>
    <w:rPr>
      <w:rFonts w:ascii="Arial" w:eastAsiaTheme="minorHAnsi" w:hAnsi="Arial" w:cs="Arial"/>
      <w:b/>
      <w:lang w:eastAsia="en-US"/>
    </w:rPr>
  </w:style>
  <w:style w:type="character" w:customStyle="1" w:styleId="nadpiskapitolyChar">
    <w:name w:val="nadpis kapitoly Char"/>
    <w:basedOn w:val="Nadpis1Char"/>
    <w:link w:val="nadpiskapitoly"/>
    <w:rsid w:val="00CF11B8"/>
    <w:rPr>
      <w:rFonts w:ascii="Helvetica" w:eastAsiaTheme="minorHAnsi" w:hAnsi="Helvetica" w:cs="Arial"/>
      <w:b/>
      <w:bCs w:val="0"/>
      <w:caps/>
      <w:color w:val="FFFFFF" w:themeColor="background1"/>
      <w:sz w:val="20"/>
      <w:szCs w:val="20"/>
      <w:shd w:val="clear" w:color="auto" w:fill="1F497D" w:themeFill="text2"/>
      <w:lang w:eastAsia="en-US"/>
    </w:rPr>
  </w:style>
  <w:style w:type="character" w:customStyle="1" w:styleId="nadpisdruhrovnChar">
    <w:name w:val="nadpis druhé úrovně Char"/>
    <w:basedOn w:val="OdstavecseseznamemChar"/>
    <w:link w:val="nadpisdruhrovn"/>
    <w:rsid w:val="00236D6E"/>
    <w:rPr>
      <w:rFonts w:ascii="Arial" w:eastAsiaTheme="minorHAnsi" w:hAnsi="Arial" w:cs="Arial"/>
      <w:b/>
      <w:lang w:eastAsia="en-US"/>
    </w:rPr>
  </w:style>
  <w:style w:type="character" w:customStyle="1" w:styleId="CommentSubjectChar1">
    <w:name w:val="Comment Subject Char1"/>
    <w:basedOn w:val="TextkomenteChar"/>
    <w:uiPriority w:val="99"/>
    <w:semiHidden/>
    <w:rsid w:val="00B67D0C"/>
    <w:rPr>
      <w:b/>
      <w:bCs/>
      <w:sz w:val="20"/>
      <w:szCs w:val="20"/>
      <w:lang w:val="cs-CZ" w:eastAsia="cs-CZ" w:bidi="ar-SA"/>
    </w:rPr>
  </w:style>
  <w:style w:type="character" w:customStyle="1" w:styleId="DocumentMapChar1">
    <w:name w:val="Document Map Char1"/>
    <w:basedOn w:val="Standardnpsmoodstavce"/>
    <w:uiPriority w:val="99"/>
    <w:semiHidden/>
    <w:rsid w:val="00B67D0C"/>
    <w:rPr>
      <w:rFonts w:ascii="Segoe UI" w:hAnsi="Segoe UI" w:cs="Segoe UI"/>
      <w:sz w:val="16"/>
      <w:szCs w:val="16"/>
    </w:rPr>
  </w:style>
  <w:style w:type="character" w:customStyle="1" w:styleId="StyleTimesNewRoman11pt">
    <w:name w:val="Style Times New Roman 11 pt"/>
    <w:basedOn w:val="Standardnpsmoodstavce"/>
    <w:uiPriority w:val="99"/>
    <w:rsid w:val="00F24130"/>
    <w:rPr>
      <w:rFonts w:ascii="Futura Bk" w:hAnsi="Futura Bk"/>
      <w:sz w:val="20"/>
    </w:rPr>
  </w:style>
  <w:style w:type="paragraph" w:customStyle="1" w:styleId="RLNadpis2">
    <w:name w:val="RL Nadpis2"/>
    <w:basedOn w:val="Normln"/>
    <w:qFormat/>
    <w:rsid w:val="000A0887"/>
    <w:pPr>
      <w:numPr>
        <w:ilvl w:val="1"/>
        <w:numId w:val="9"/>
      </w:numPr>
      <w:spacing w:after="120"/>
      <w:jc w:val="both"/>
      <w:outlineLvl w:val="1"/>
    </w:pPr>
    <w:rPr>
      <w:rFonts w:ascii="Garamond" w:eastAsiaTheme="minorHAnsi" w:hAnsi="Garamond"/>
      <w:b/>
      <w:color w:val="1E1E1E"/>
      <w:sz w:val="24"/>
      <w:szCs w:val="24"/>
      <w:lang w:eastAsia="en-US"/>
    </w:rPr>
  </w:style>
  <w:style w:type="paragraph" w:customStyle="1" w:styleId="RLNadpis1">
    <w:name w:val="RL Nadpis1"/>
    <w:next w:val="RLNadpis2"/>
    <w:qFormat/>
    <w:rsid w:val="000A0887"/>
    <w:pPr>
      <w:keepNext/>
      <w:numPr>
        <w:numId w:val="9"/>
      </w:numPr>
      <w:suppressAutoHyphens/>
      <w:spacing w:before="360" w:after="120"/>
      <w:outlineLvl w:val="0"/>
    </w:pPr>
    <w:rPr>
      <w:rFonts w:ascii="Garamond" w:eastAsia="Times New Roman" w:hAnsi="Garamond" w:cs="Times New Roman"/>
      <w:b/>
      <w:caps/>
      <w:color w:val="1E1E1E"/>
      <w:sz w:val="24"/>
      <w:szCs w:val="24"/>
      <w:lang w:eastAsia="en-US"/>
    </w:rPr>
  </w:style>
  <w:style w:type="paragraph" w:customStyle="1" w:styleId="RLNadpis3">
    <w:name w:val="RL Nadpis3"/>
    <w:basedOn w:val="RLNadpis2"/>
    <w:link w:val="RLNadpis3Char"/>
    <w:qFormat/>
    <w:rsid w:val="000A0887"/>
    <w:pPr>
      <w:numPr>
        <w:ilvl w:val="2"/>
      </w:numPr>
      <w:outlineLvl w:val="2"/>
    </w:pPr>
  </w:style>
  <w:style w:type="character" w:customStyle="1" w:styleId="RLNadpis3Char">
    <w:name w:val="RL Nadpis3 Char"/>
    <w:basedOn w:val="Standardnpsmoodstavce"/>
    <w:link w:val="RLNadpis3"/>
    <w:rsid w:val="000A0887"/>
    <w:rPr>
      <w:rFonts w:ascii="Garamond" w:eastAsiaTheme="minorHAnsi" w:hAnsi="Garamond"/>
      <w:b/>
      <w:color w:val="1E1E1E"/>
      <w:sz w:val="24"/>
      <w:szCs w:val="24"/>
      <w:lang w:eastAsia="en-US"/>
    </w:rPr>
  </w:style>
  <w:style w:type="paragraph" w:customStyle="1" w:styleId="RLNadpis4">
    <w:name w:val="RL Nadpis4"/>
    <w:basedOn w:val="RLNadpis3"/>
    <w:qFormat/>
    <w:rsid w:val="000A0887"/>
    <w:pPr>
      <w:numPr>
        <w:ilvl w:val="3"/>
      </w:numPr>
      <w:tabs>
        <w:tab w:val="clear" w:pos="720"/>
        <w:tab w:val="num" w:pos="360"/>
        <w:tab w:val="num" w:pos="1015"/>
      </w:tabs>
      <w:ind w:left="1015" w:hanging="360"/>
      <w:outlineLvl w:val="3"/>
    </w:pPr>
  </w:style>
  <w:style w:type="paragraph" w:customStyle="1" w:styleId="RLNormln">
    <w:name w:val="RL Normální"/>
    <w:basedOn w:val="Normln"/>
    <w:link w:val="RLNormlnChar"/>
    <w:qFormat/>
    <w:rsid w:val="0023160A"/>
    <w:pPr>
      <w:ind w:firstLine="0"/>
      <w:jc w:val="both"/>
    </w:pPr>
    <w:rPr>
      <w:rFonts w:ascii="Garamond" w:eastAsia="Times New Roman" w:hAnsi="Garamond" w:cs="Times New Roman"/>
      <w:sz w:val="24"/>
      <w:szCs w:val="24"/>
    </w:rPr>
  </w:style>
  <w:style w:type="character" w:customStyle="1" w:styleId="RLNormlnChar">
    <w:name w:val="RL Normální Char"/>
    <w:basedOn w:val="Standardnpsmoodstavce"/>
    <w:link w:val="RLNormln"/>
    <w:rsid w:val="0023160A"/>
    <w:rPr>
      <w:rFonts w:ascii="Garamond" w:eastAsia="Times New Roman" w:hAnsi="Garamond" w:cs="Times New Roman"/>
      <w:sz w:val="24"/>
      <w:szCs w:val="24"/>
    </w:rPr>
  </w:style>
  <w:style w:type="paragraph" w:customStyle="1" w:styleId="Ploha1">
    <w:name w:val="Příloha 1"/>
    <w:basedOn w:val="Nadpis10"/>
    <w:next w:val="Zkladntext"/>
    <w:rsid w:val="0070021E"/>
    <w:pPr>
      <w:keepNext/>
      <w:pageBreakBefore/>
      <w:numPr>
        <w:numId w:val="10"/>
      </w:numPr>
      <w:pBdr>
        <w:top w:val="none" w:sz="0" w:space="0" w:color="auto"/>
        <w:left w:val="none" w:sz="0" w:space="0" w:color="auto"/>
        <w:bottom w:val="none" w:sz="0" w:space="0" w:color="auto"/>
        <w:right w:val="none" w:sz="0" w:space="0" w:color="auto"/>
      </w:pBdr>
      <w:shd w:val="clear" w:color="auto" w:fill="auto"/>
      <w:spacing w:before="120" w:after="180"/>
      <w:jc w:val="both"/>
    </w:pPr>
    <w:rPr>
      <w:rFonts w:ascii="Times New Roman" w:eastAsia="Times New Roman" w:hAnsi="Times New Roman" w:cs="Times New Roman"/>
      <w:bCs w:val="0"/>
      <w:caps w:val="0"/>
      <w:color w:val="auto"/>
      <w:sz w:val="28"/>
    </w:rPr>
  </w:style>
  <w:style w:type="paragraph" w:customStyle="1" w:styleId="Ploha2">
    <w:name w:val="Příloha 2"/>
    <w:basedOn w:val="Nadpis21"/>
    <w:next w:val="Zkladntext"/>
    <w:rsid w:val="0070021E"/>
    <w:pPr>
      <w:keepNext/>
      <w:numPr>
        <w:numId w:val="10"/>
      </w:numPr>
      <w:jc w:val="both"/>
      <w:outlineLvl w:val="2"/>
    </w:pPr>
    <w:rPr>
      <w:rFonts w:ascii="Times New Roman" w:eastAsia="Times New Roman" w:hAnsi="Times New Roman" w:cs="Times New Roman"/>
      <w:szCs w:val="20"/>
    </w:rPr>
  </w:style>
  <w:style w:type="paragraph" w:customStyle="1" w:styleId="Ploha3">
    <w:name w:val="Příloha 3"/>
    <w:basedOn w:val="Nadpis30"/>
    <w:next w:val="Zkladntext"/>
    <w:rsid w:val="0070021E"/>
    <w:pPr>
      <w:keepNext/>
      <w:numPr>
        <w:ilvl w:val="2"/>
        <w:numId w:val="10"/>
      </w:numPr>
      <w:spacing w:before="240"/>
      <w:contextualSpacing w:val="0"/>
      <w:jc w:val="both"/>
      <w:outlineLvl w:val="3"/>
    </w:pPr>
    <w:rPr>
      <w:rFonts w:ascii="Times New Roman" w:eastAsia="Times New Roman" w:hAnsi="Times New Roman" w:cs="Times New Roman"/>
      <w:bCs/>
      <w:sz w:val="24"/>
    </w:rPr>
  </w:style>
  <w:style w:type="paragraph" w:customStyle="1" w:styleId="Ploha4">
    <w:name w:val="Příloha 4"/>
    <w:basedOn w:val="Nadpis40"/>
    <w:next w:val="Zkladntext"/>
    <w:rsid w:val="0070021E"/>
    <w:pPr>
      <w:keepLines w:val="0"/>
      <w:numPr>
        <w:numId w:val="10"/>
      </w:numPr>
      <w:spacing w:before="240" w:after="60" w:line="280" w:lineRule="exact"/>
      <w:ind w:firstLine="0"/>
      <w:jc w:val="left"/>
    </w:pPr>
    <w:rPr>
      <w:rFonts w:ascii="Calibri" w:eastAsia="Times New Roman" w:hAnsi="Calibri" w:cs="Times New Roman"/>
      <w:iCs w:val="0"/>
      <w:sz w:val="28"/>
      <w:szCs w:val="20"/>
    </w:rPr>
  </w:style>
  <w:style w:type="paragraph" w:styleId="Normlnodsazen">
    <w:name w:val="Normal Indent"/>
    <w:basedOn w:val="Normln"/>
    <w:rsid w:val="00C17878"/>
    <w:pPr>
      <w:overflowPunct w:val="0"/>
      <w:autoSpaceDE w:val="0"/>
      <w:autoSpaceDN w:val="0"/>
      <w:adjustRightInd w:val="0"/>
      <w:spacing w:after="120" w:line="257" w:lineRule="auto"/>
      <w:ind w:left="567" w:firstLine="0"/>
      <w:textAlignment w:val="baseline"/>
    </w:pPr>
    <w:rPr>
      <w:rFonts w:ascii="Arial" w:eastAsia="Times New Roman" w:hAnsi="Arial"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287860">
      <w:bodyDiv w:val="1"/>
      <w:marLeft w:val="0"/>
      <w:marRight w:val="0"/>
      <w:marTop w:val="0"/>
      <w:marBottom w:val="0"/>
      <w:divBdr>
        <w:top w:val="none" w:sz="0" w:space="0" w:color="auto"/>
        <w:left w:val="none" w:sz="0" w:space="0" w:color="auto"/>
        <w:bottom w:val="none" w:sz="0" w:space="0" w:color="auto"/>
        <w:right w:val="none" w:sz="0" w:space="0" w:color="auto"/>
      </w:divBdr>
    </w:div>
    <w:div w:id="59138438">
      <w:bodyDiv w:val="1"/>
      <w:marLeft w:val="0"/>
      <w:marRight w:val="0"/>
      <w:marTop w:val="0"/>
      <w:marBottom w:val="0"/>
      <w:divBdr>
        <w:top w:val="none" w:sz="0" w:space="0" w:color="auto"/>
        <w:left w:val="none" w:sz="0" w:space="0" w:color="auto"/>
        <w:bottom w:val="none" w:sz="0" w:space="0" w:color="auto"/>
        <w:right w:val="none" w:sz="0" w:space="0" w:color="auto"/>
      </w:divBdr>
    </w:div>
    <w:div w:id="93670258">
      <w:bodyDiv w:val="1"/>
      <w:marLeft w:val="0"/>
      <w:marRight w:val="0"/>
      <w:marTop w:val="0"/>
      <w:marBottom w:val="0"/>
      <w:divBdr>
        <w:top w:val="none" w:sz="0" w:space="0" w:color="auto"/>
        <w:left w:val="none" w:sz="0" w:space="0" w:color="auto"/>
        <w:bottom w:val="none" w:sz="0" w:space="0" w:color="auto"/>
        <w:right w:val="none" w:sz="0" w:space="0" w:color="auto"/>
      </w:divBdr>
      <w:divsChild>
        <w:div w:id="1958218936">
          <w:marLeft w:val="0"/>
          <w:marRight w:val="0"/>
          <w:marTop w:val="0"/>
          <w:marBottom w:val="0"/>
          <w:divBdr>
            <w:top w:val="none" w:sz="0" w:space="0" w:color="auto"/>
            <w:left w:val="none" w:sz="0" w:space="0" w:color="auto"/>
            <w:bottom w:val="none" w:sz="0" w:space="0" w:color="auto"/>
            <w:right w:val="none" w:sz="0" w:space="0" w:color="auto"/>
          </w:divBdr>
          <w:divsChild>
            <w:div w:id="1632007486">
              <w:marLeft w:val="0"/>
              <w:marRight w:val="0"/>
              <w:marTop w:val="0"/>
              <w:marBottom w:val="0"/>
              <w:divBdr>
                <w:top w:val="none" w:sz="0" w:space="0" w:color="auto"/>
                <w:left w:val="none" w:sz="0" w:space="0" w:color="auto"/>
                <w:bottom w:val="none" w:sz="0" w:space="0" w:color="auto"/>
                <w:right w:val="none" w:sz="0" w:space="0" w:color="auto"/>
              </w:divBdr>
              <w:divsChild>
                <w:div w:id="2131625730">
                  <w:marLeft w:val="0"/>
                  <w:marRight w:val="0"/>
                  <w:marTop w:val="0"/>
                  <w:marBottom w:val="0"/>
                  <w:divBdr>
                    <w:top w:val="none" w:sz="0" w:space="0" w:color="auto"/>
                    <w:left w:val="none" w:sz="0" w:space="0" w:color="auto"/>
                    <w:bottom w:val="none" w:sz="0" w:space="0" w:color="auto"/>
                    <w:right w:val="none" w:sz="0" w:space="0" w:color="auto"/>
                  </w:divBdr>
                  <w:divsChild>
                    <w:div w:id="1916892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57014">
      <w:bodyDiv w:val="1"/>
      <w:marLeft w:val="0"/>
      <w:marRight w:val="0"/>
      <w:marTop w:val="0"/>
      <w:marBottom w:val="0"/>
      <w:divBdr>
        <w:top w:val="none" w:sz="0" w:space="0" w:color="auto"/>
        <w:left w:val="none" w:sz="0" w:space="0" w:color="auto"/>
        <w:bottom w:val="none" w:sz="0" w:space="0" w:color="auto"/>
        <w:right w:val="none" w:sz="0" w:space="0" w:color="auto"/>
      </w:divBdr>
    </w:div>
    <w:div w:id="125320900">
      <w:bodyDiv w:val="1"/>
      <w:marLeft w:val="0"/>
      <w:marRight w:val="0"/>
      <w:marTop w:val="0"/>
      <w:marBottom w:val="0"/>
      <w:divBdr>
        <w:top w:val="none" w:sz="0" w:space="0" w:color="auto"/>
        <w:left w:val="none" w:sz="0" w:space="0" w:color="auto"/>
        <w:bottom w:val="none" w:sz="0" w:space="0" w:color="auto"/>
        <w:right w:val="none" w:sz="0" w:space="0" w:color="auto"/>
      </w:divBdr>
    </w:div>
    <w:div w:id="218322881">
      <w:bodyDiv w:val="1"/>
      <w:marLeft w:val="0"/>
      <w:marRight w:val="0"/>
      <w:marTop w:val="0"/>
      <w:marBottom w:val="0"/>
      <w:divBdr>
        <w:top w:val="none" w:sz="0" w:space="0" w:color="auto"/>
        <w:left w:val="none" w:sz="0" w:space="0" w:color="auto"/>
        <w:bottom w:val="none" w:sz="0" w:space="0" w:color="auto"/>
        <w:right w:val="none" w:sz="0" w:space="0" w:color="auto"/>
      </w:divBdr>
    </w:div>
    <w:div w:id="229657770">
      <w:bodyDiv w:val="1"/>
      <w:marLeft w:val="0"/>
      <w:marRight w:val="0"/>
      <w:marTop w:val="0"/>
      <w:marBottom w:val="0"/>
      <w:divBdr>
        <w:top w:val="none" w:sz="0" w:space="0" w:color="auto"/>
        <w:left w:val="none" w:sz="0" w:space="0" w:color="auto"/>
        <w:bottom w:val="none" w:sz="0" w:space="0" w:color="auto"/>
        <w:right w:val="none" w:sz="0" w:space="0" w:color="auto"/>
      </w:divBdr>
    </w:div>
    <w:div w:id="280770531">
      <w:bodyDiv w:val="1"/>
      <w:marLeft w:val="0"/>
      <w:marRight w:val="0"/>
      <w:marTop w:val="0"/>
      <w:marBottom w:val="0"/>
      <w:divBdr>
        <w:top w:val="none" w:sz="0" w:space="0" w:color="auto"/>
        <w:left w:val="none" w:sz="0" w:space="0" w:color="auto"/>
        <w:bottom w:val="none" w:sz="0" w:space="0" w:color="auto"/>
        <w:right w:val="none" w:sz="0" w:space="0" w:color="auto"/>
      </w:divBdr>
      <w:divsChild>
        <w:div w:id="1688360262">
          <w:marLeft w:val="0"/>
          <w:marRight w:val="0"/>
          <w:marTop w:val="75"/>
          <w:marBottom w:val="0"/>
          <w:divBdr>
            <w:top w:val="none" w:sz="0" w:space="0" w:color="auto"/>
            <w:left w:val="none" w:sz="0" w:space="0" w:color="auto"/>
            <w:bottom w:val="none" w:sz="0" w:space="0" w:color="auto"/>
            <w:right w:val="none" w:sz="0" w:space="0" w:color="auto"/>
          </w:divBdr>
          <w:divsChild>
            <w:div w:id="742724832">
              <w:marLeft w:val="0"/>
              <w:marRight w:val="0"/>
              <w:marTop w:val="0"/>
              <w:marBottom w:val="0"/>
              <w:divBdr>
                <w:top w:val="none" w:sz="0" w:space="0" w:color="auto"/>
                <w:left w:val="none" w:sz="0" w:space="0" w:color="auto"/>
                <w:bottom w:val="none" w:sz="0" w:space="0" w:color="auto"/>
                <w:right w:val="none" w:sz="0" w:space="0" w:color="auto"/>
              </w:divBdr>
              <w:divsChild>
                <w:div w:id="1702897091">
                  <w:marLeft w:val="0"/>
                  <w:marRight w:val="0"/>
                  <w:marTop w:val="0"/>
                  <w:marBottom w:val="0"/>
                  <w:divBdr>
                    <w:top w:val="none" w:sz="0" w:space="0" w:color="auto"/>
                    <w:left w:val="none" w:sz="0" w:space="0" w:color="auto"/>
                    <w:bottom w:val="none" w:sz="0" w:space="0" w:color="auto"/>
                    <w:right w:val="none" w:sz="0" w:space="0" w:color="auto"/>
                  </w:divBdr>
                  <w:divsChild>
                    <w:div w:id="1103381675">
                      <w:marLeft w:val="0"/>
                      <w:marRight w:val="0"/>
                      <w:marTop w:val="0"/>
                      <w:marBottom w:val="0"/>
                      <w:divBdr>
                        <w:top w:val="none" w:sz="0" w:space="0" w:color="auto"/>
                        <w:left w:val="none" w:sz="0" w:space="0" w:color="auto"/>
                        <w:bottom w:val="none" w:sz="0" w:space="0" w:color="auto"/>
                        <w:right w:val="none" w:sz="0" w:space="0" w:color="auto"/>
                      </w:divBdr>
                      <w:divsChild>
                        <w:div w:id="120089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93214319">
      <w:bodyDiv w:val="1"/>
      <w:marLeft w:val="0"/>
      <w:marRight w:val="0"/>
      <w:marTop w:val="0"/>
      <w:marBottom w:val="0"/>
      <w:divBdr>
        <w:top w:val="none" w:sz="0" w:space="0" w:color="auto"/>
        <w:left w:val="none" w:sz="0" w:space="0" w:color="auto"/>
        <w:bottom w:val="none" w:sz="0" w:space="0" w:color="auto"/>
        <w:right w:val="none" w:sz="0" w:space="0" w:color="auto"/>
      </w:divBdr>
    </w:div>
    <w:div w:id="342780143">
      <w:bodyDiv w:val="1"/>
      <w:marLeft w:val="0"/>
      <w:marRight w:val="0"/>
      <w:marTop w:val="0"/>
      <w:marBottom w:val="0"/>
      <w:divBdr>
        <w:top w:val="none" w:sz="0" w:space="0" w:color="auto"/>
        <w:left w:val="none" w:sz="0" w:space="0" w:color="auto"/>
        <w:bottom w:val="none" w:sz="0" w:space="0" w:color="auto"/>
        <w:right w:val="none" w:sz="0" w:space="0" w:color="auto"/>
      </w:divBdr>
    </w:div>
    <w:div w:id="348220128">
      <w:bodyDiv w:val="1"/>
      <w:marLeft w:val="0"/>
      <w:marRight w:val="0"/>
      <w:marTop w:val="0"/>
      <w:marBottom w:val="0"/>
      <w:divBdr>
        <w:top w:val="none" w:sz="0" w:space="0" w:color="auto"/>
        <w:left w:val="none" w:sz="0" w:space="0" w:color="auto"/>
        <w:bottom w:val="none" w:sz="0" w:space="0" w:color="auto"/>
        <w:right w:val="none" w:sz="0" w:space="0" w:color="auto"/>
      </w:divBdr>
    </w:div>
    <w:div w:id="451750505">
      <w:bodyDiv w:val="1"/>
      <w:marLeft w:val="0"/>
      <w:marRight w:val="0"/>
      <w:marTop w:val="0"/>
      <w:marBottom w:val="0"/>
      <w:divBdr>
        <w:top w:val="none" w:sz="0" w:space="0" w:color="auto"/>
        <w:left w:val="none" w:sz="0" w:space="0" w:color="auto"/>
        <w:bottom w:val="none" w:sz="0" w:space="0" w:color="auto"/>
        <w:right w:val="none" w:sz="0" w:space="0" w:color="auto"/>
      </w:divBdr>
    </w:div>
    <w:div w:id="475144318">
      <w:bodyDiv w:val="1"/>
      <w:marLeft w:val="0"/>
      <w:marRight w:val="0"/>
      <w:marTop w:val="0"/>
      <w:marBottom w:val="0"/>
      <w:divBdr>
        <w:top w:val="none" w:sz="0" w:space="0" w:color="auto"/>
        <w:left w:val="none" w:sz="0" w:space="0" w:color="auto"/>
        <w:bottom w:val="none" w:sz="0" w:space="0" w:color="auto"/>
        <w:right w:val="none" w:sz="0" w:space="0" w:color="auto"/>
      </w:divBdr>
    </w:div>
    <w:div w:id="483468699">
      <w:bodyDiv w:val="1"/>
      <w:marLeft w:val="0"/>
      <w:marRight w:val="0"/>
      <w:marTop w:val="0"/>
      <w:marBottom w:val="0"/>
      <w:divBdr>
        <w:top w:val="none" w:sz="0" w:space="0" w:color="auto"/>
        <w:left w:val="none" w:sz="0" w:space="0" w:color="auto"/>
        <w:bottom w:val="none" w:sz="0" w:space="0" w:color="auto"/>
        <w:right w:val="none" w:sz="0" w:space="0" w:color="auto"/>
      </w:divBdr>
    </w:div>
    <w:div w:id="483544473">
      <w:bodyDiv w:val="1"/>
      <w:marLeft w:val="0"/>
      <w:marRight w:val="0"/>
      <w:marTop w:val="0"/>
      <w:marBottom w:val="0"/>
      <w:divBdr>
        <w:top w:val="none" w:sz="0" w:space="0" w:color="auto"/>
        <w:left w:val="none" w:sz="0" w:space="0" w:color="auto"/>
        <w:bottom w:val="none" w:sz="0" w:space="0" w:color="auto"/>
        <w:right w:val="none" w:sz="0" w:space="0" w:color="auto"/>
      </w:divBdr>
    </w:div>
    <w:div w:id="517617121">
      <w:bodyDiv w:val="1"/>
      <w:marLeft w:val="0"/>
      <w:marRight w:val="0"/>
      <w:marTop w:val="0"/>
      <w:marBottom w:val="0"/>
      <w:divBdr>
        <w:top w:val="none" w:sz="0" w:space="0" w:color="auto"/>
        <w:left w:val="none" w:sz="0" w:space="0" w:color="auto"/>
        <w:bottom w:val="none" w:sz="0" w:space="0" w:color="auto"/>
        <w:right w:val="none" w:sz="0" w:space="0" w:color="auto"/>
      </w:divBdr>
    </w:div>
    <w:div w:id="583074219">
      <w:bodyDiv w:val="1"/>
      <w:marLeft w:val="0"/>
      <w:marRight w:val="0"/>
      <w:marTop w:val="0"/>
      <w:marBottom w:val="0"/>
      <w:divBdr>
        <w:top w:val="none" w:sz="0" w:space="0" w:color="auto"/>
        <w:left w:val="none" w:sz="0" w:space="0" w:color="auto"/>
        <w:bottom w:val="none" w:sz="0" w:space="0" w:color="auto"/>
        <w:right w:val="none" w:sz="0" w:space="0" w:color="auto"/>
      </w:divBdr>
    </w:div>
    <w:div w:id="624430781">
      <w:bodyDiv w:val="1"/>
      <w:marLeft w:val="0"/>
      <w:marRight w:val="0"/>
      <w:marTop w:val="0"/>
      <w:marBottom w:val="0"/>
      <w:divBdr>
        <w:top w:val="none" w:sz="0" w:space="0" w:color="auto"/>
        <w:left w:val="none" w:sz="0" w:space="0" w:color="auto"/>
        <w:bottom w:val="none" w:sz="0" w:space="0" w:color="auto"/>
        <w:right w:val="none" w:sz="0" w:space="0" w:color="auto"/>
      </w:divBdr>
    </w:div>
    <w:div w:id="654921259">
      <w:bodyDiv w:val="1"/>
      <w:marLeft w:val="0"/>
      <w:marRight w:val="0"/>
      <w:marTop w:val="0"/>
      <w:marBottom w:val="0"/>
      <w:divBdr>
        <w:top w:val="none" w:sz="0" w:space="0" w:color="auto"/>
        <w:left w:val="none" w:sz="0" w:space="0" w:color="auto"/>
        <w:bottom w:val="none" w:sz="0" w:space="0" w:color="auto"/>
        <w:right w:val="none" w:sz="0" w:space="0" w:color="auto"/>
      </w:divBdr>
    </w:div>
    <w:div w:id="687216199">
      <w:bodyDiv w:val="1"/>
      <w:marLeft w:val="0"/>
      <w:marRight w:val="0"/>
      <w:marTop w:val="0"/>
      <w:marBottom w:val="0"/>
      <w:divBdr>
        <w:top w:val="none" w:sz="0" w:space="0" w:color="auto"/>
        <w:left w:val="none" w:sz="0" w:space="0" w:color="auto"/>
        <w:bottom w:val="none" w:sz="0" w:space="0" w:color="auto"/>
        <w:right w:val="none" w:sz="0" w:space="0" w:color="auto"/>
      </w:divBdr>
    </w:div>
    <w:div w:id="715279535">
      <w:bodyDiv w:val="1"/>
      <w:marLeft w:val="0"/>
      <w:marRight w:val="0"/>
      <w:marTop w:val="0"/>
      <w:marBottom w:val="0"/>
      <w:divBdr>
        <w:top w:val="none" w:sz="0" w:space="0" w:color="auto"/>
        <w:left w:val="none" w:sz="0" w:space="0" w:color="auto"/>
        <w:bottom w:val="none" w:sz="0" w:space="0" w:color="auto"/>
        <w:right w:val="none" w:sz="0" w:space="0" w:color="auto"/>
      </w:divBdr>
    </w:div>
    <w:div w:id="722483237">
      <w:bodyDiv w:val="1"/>
      <w:marLeft w:val="0"/>
      <w:marRight w:val="0"/>
      <w:marTop w:val="0"/>
      <w:marBottom w:val="0"/>
      <w:divBdr>
        <w:top w:val="none" w:sz="0" w:space="0" w:color="auto"/>
        <w:left w:val="none" w:sz="0" w:space="0" w:color="auto"/>
        <w:bottom w:val="none" w:sz="0" w:space="0" w:color="auto"/>
        <w:right w:val="none" w:sz="0" w:space="0" w:color="auto"/>
      </w:divBdr>
    </w:div>
    <w:div w:id="749548147">
      <w:bodyDiv w:val="1"/>
      <w:marLeft w:val="0"/>
      <w:marRight w:val="0"/>
      <w:marTop w:val="0"/>
      <w:marBottom w:val="0"/>
      <w:divBdr>
        <w:top w:val="none" w:sz="0" w:space="0" w:color="auto"/>
        <w:left w:val="none" w:sz="0" w:space="0" w:color="auto"/>
        <w:bottom w:val="none" w:sz="0" w:space="0" w:color="auto"/>
        <w:right w:val="none" w:sz="0" w:space="0" w:color="auto"/>
      </w:divBdr>
    </w:div>
    <w:div w:id="766121103">
      <w:bodyDiv w:val="1"/>
      <w:marLeft w:val="0"/>
      <w:marRight w:val="0"/>
      <w:marTop w:val="0"/>
      <w:marBottom w:val="0"/>
      <w:divBdr>
        <w:top w:val="none" w:sz="0" w:space="0" w:color="auto"/>
        <w:left w:val="none" w:sz="0" w:space="0" w:color="auto"/>
        <w:bottom w:val="none" w:sz="0" w:space="0" w:color="auto"/>
        <w:right w:val="none" w:sz="0" w:space="0" w:color="auto"/>
      </w:divBdr>
    </w:div>
    <w:div w:id="812328139">
      <w:bodyDiv w:val="1"/>
      <w:marLeft w:val="0"/>
      <w:marRight w:val="0"/>
      <w:marTop w:val="0"/>
      <w:marBottom w:val="0"/>
      <w:divBdr>
        <w:top w:val="none" w:sz="0" w:space="0" w:color="auto"/>
        <w:left w:val="none" w:sz="0" w:space="0" w:color="auto"/>
        <w:bottom w:val="none" w:sz="0" w:space="0" w:color="auto"/>
        <w:right w:val="none" w:sz="0" w:space="0" w:color="auto"/>
      </w:divBdr>
    </w:div>
    <w:div w:id="818571653">
      <w:bodyDiv w:val="1"/>
      <w:marLeft w:val="0"/>
      <w:marRight w:val="0"/>
      <w:marTop w:val="0"/>
      <w:marBottom w:val="0"/>
      <w:divBdr>
        <w:top w:val="none" w:sz="0" w:space="0" w:color="auto"/>
        <w:left w:val="none" w:sz="0" w:space="0" w:color="auto"/>
        <w:bottom w:val="none" w:sz="0" w:space="0" w:color="auto"/>
        <w:right w:val="none" w:sz="0" w:space="0" w:color="auto"/>
      </w:divBdr>
    </w:div>
    <w:div w:id="820270104">
      <w:bodyDiv w:val="1"/>
      <w:marLeft w:val="0"/>
      <w:marRight w:val="0"/>
      <w:marTop w:val="0"/>
      <w:marBottom w:val="0"/>
      <w:divBdr>
        <w:top w:val="none" w:sz="0" w:space="0" w:color="auto"/>
        <w:left w:val="none" w:sz="0" w:space="0" w:color="auto"/>
        <w:bottom w:val="none" w:sz="0" w:space="0" w:color="auto"/>
        <w:right w:val="none" w:sz="0" w:space="0" w:color="auto"/>
      </w:divBdr>
    </w:div>
    <w:div w:id="895701537">
      <w:bodyDiv w:val="1"/>
      <w:marLeft w:val="0"/>
      <w:marRight w:val="0"/>
      <w:marTop w:val="0"/>
      <w:marBottom w:val="0"/>
      <w:divBdr>
        <w:top w:val="none" w:sz="0" w:space="0" w:color="auto"/>
        <w:left w:val="none" w:sz="0" w:space="0" w:color="auto"/>
        <w:bottom w:val="none" w:sz="0" w:space="0" w:color="auto"/>
        <w:right w:val="none" w:sz="0" w:space="0" w:color="auto"/>
      </w:divBdr>
    </w:div>
    <w:div w:id="898596568">
      <w:bodyDiv w:val="1"/>
      <w:marLeft w:val="0"/>
      <w:marRight w:val="0"/>
      <w:marTop w:val="0"/>
      <w:marBottom w:val="0"/>
      <w:divBdr>
        <w:top w:val="none" w:sz="0" w:space="0" w:color="auto"/>
        <w:left w:val="none" w:sz="0" w:space="0" w:color="auto"/>
        <w:bottom w:val="none" w:sz="0" w:space="0" w:color="auto"/>
        <w:right w:val="none" w:sz="0" w:space="0" w:color="auto"/>
      </w:divBdr>
    </w:div>
    <w:div w:id="905187170">
      <w:bodyDiv w:val="1"/>
      <w:marLeft w:val="0"/>
      <w:marRight w:val="0"/>
      <w:marTop w:val="0"/>
      <w:marBottom w:val="0"/>
      <w:divBdr>
        <w:top w:val="none" w:sz="0" w:space="0" w:color="auto"/>
        <w:left w:val="none" w:sz="0" w:space="0" w:color="auto"/>
        <w:bottom w:val="none" w:sz="0" w:space="0" w:color="auto"/>
        <w:right w:val="none" w:sz="0" w:space="0" w:color="auto"/>
      </w:divBdr>
    </w:div>
    <w:div w:id="914239158">
      <w:bodyDiv w:val="1"/>
      <w:marLeft w:val="0"/>
      <w:marRight w:val="0"/>
      <w:marTop w:val="0"/>
      <w:marBottom w:val="0"/>
      <w:divBdr>
        <w:top w:val="none" w:sz="0" w:space="0" w:color="auto"/>
        <w:left w:val="none" w:sz="0" w:space="0" w:color="auto"/>
        <w:bottom w:val="none" w:sz="0" w:space="0" w:color="auto"/>
        <w:right w:val="none" w:sz="0" w:space="0" w:color="auto"/>
      </w:divBdr>
    </w:div>
    <w:div w:id="926764501">
      <w:bodyDiv w:val="1"/>
      <w:marLeft w:val="0"/>
      <w:marRight w:val="0"/>
      <w:marTop w:val="0"/>
      <w:marBottom w:val="0"/>
      <w:divBdr>
        <w:top w:val="none" w:sz="0" w:space="0" w:color="auto"/>
        <w:left w:val="none" w:sz="0" w:space="0" w:color="auto"/>
        <w:bottom w:val="none" w:sz="0" w:space="0" w:color="auto"/>
        <w:right w:val="none" w:sz="0" w:space="0" w:color="auto"/>
      </w:divBdr>
    </w:div>
    <w:div w:id="935361182">
      <w:bodyDiv w:val="1"/>
      <w:marLeft w:val="0"/>
      <w:marRight w:val="0"/>
      <w:marTop w:val="0"/>
      <w:marBottom w:val="0"/>
      <w:divBdr>
        <w:top w:val="none" w:sz="0" w:space="0" w:color="auto"/>
        <w:left w:val="none" w:sz="0" w:space="0" w:color="auto"/>
        <w:bottom w:val="none" w:sz="0" w:space="0" w:color="auto"/>
        <w:right w:val="none" w:sz="0" w:space="0" w:color="auto"/>
      </w:divBdr>
    </w:div>
    <w:div w:id="978147857">
      <w:bodyDiv w:val="1"/>
      <w:marLeft w:val="0"/>
      <w:marRight w:val="0"/>
      <w:marTop w:val="0"/>
      <w:marBottom w:val="0"/>
      <w:divBdr>
        <w:top w:val="none" w:sz="0" w:space="0" w:color="auto"/>
        <w:left w:val="none" w:sz="0" w:space="0" w:color="auto"/>
        <w:bottom w:val="none" w:sz="0" w:space="0" w:color="auto"/>
        <w:right w:val="none" w:sz="0" w:space="0" w:color="auto"/>
      </w:divBdr>
    </w:div>
    <w:div w:id="978999206">
      <w:bodyDiv w:val="1"/>
      <w:marLeft w:val="0"/>
      <w:marRight w:val="0"/>
      <w:marTop w:val="0"/>
      <w:marBottom w:val="0"/>
      <w:divBdr>
        <w:top w:val="none" w:sz="0" w:space="0" w:color="auto"/>
        <w:left w:val="none" w:sz="0" w:space="0" w:color="auto"/>
        <w:bottom w:val="none" w:sz="0" w:space="0" w:color="auto"/>
        <w:right w:val="none" w:sz="0" w:space="0" w:color="auto"/>
      </w:divBdr>
    </w:div>
    <w:div w:id="1034889188">
      <w:bodyDiv w:val="1"/>
      <w:marLeft w:val="0"/>
      <w:marRight w:val="0"/>
      <w:marTop w:val="0"/>
      <w:marBottom w:val="0"/>
      <w:divBdr>
        <w:top w:val="none" w:sz="0" w:space="0" w:color="auto"/>
        <w:left w:val="none" w:sz="0" w:space="0" w:color="auto"/>
        <w:bottom w:val="none" w:sz="0" w:space="0" w:color="auto"/>
        <w:right w:val="none" w:sz="0" w:space="0" w:color="auto"/>
      </w:divBdr>
    </w:div>
    <w:div w:id="1066882009">
      <w:bodyDiv w:val="1"/>
      <w:marLeft w:val="0"/>
      <w:marRight w:val="0"/>
      <w:marTop w:val="0"/>
      <w:marBottom w:val="0"/>
      <w:divBdr>
        <w:top w:val="none" w:sz="0" w:space="0" w:color="auto"/>
        <w:left w:val="none" w:sz="0" w:space="0" w:color="auto"/>
        <w:bottom w:val="none" w:sz="0" w:space="0" w:color="auto"/>
        <w:right w:val="none" w:sz="0" w:space="0" w:color="auto"/>
      </w:divBdr>
    </w:div>
    <w:div w:id="1087313678">
      <w:bodyDiv w:val="1"/>
      <w:marLeft w:val="0"/>
      <w:marRight w:val="0"/>
      <w:marTop w:val="0"/>
      <w:marBottom w:val="0"/>
      <w:divBdr>
        <w:top w:val="none" w:sz="0" w:space="0" w:color="auto"/>
        <w:left w:val="none" w:sz="0" w:space="0" w:color="auto"/>
        <w:bottom w:val="none" w:sz="0" w:space="0" w:color="auto"/>
        <w:right w:val="none" w:sz="0" w:space="0" w:color="auto"/>
      </w:divBdr>
    </w:div>
    <w:div w:id="1090463349">
      <w:bodyDiv w:val="1"/>
      <w:marLeft w:val="0"/>
      <w:marRight w:val="0"/>
      <w:marTop w:val="0"/>
      <w:marBottom w:val="0"/>
      <w:divBdr>
        <w:top w:val="none" w:sz="0" w:space="0" w:color="auto"/>
        <w:left w:val="none" w:sz="0" w:space="0" w:color="auto"/>
        <w:bottom w:val="none" w:sz="0" w:space="0" w:color="auto"/>
        <w:right w:val="none" w:sz="0" w:space="0" w:color="auto"/>
      </w:divBdr>
      <w:divsChild>
        <w:div w:id="785004910">
          <w:marLeft w:val="0"/>
          <w:marRight w:val="0"/>
          <w:marTop w:val="0"/>
          <w:marBottom w:val="0"/>
          <w:divBdr>
            <w:top w:val="none" w:sz="0" w:space="0" w:color="auto"/>
            <w:left w:val="none" w:sz="0" w:space="0" w:color="auto"/>
            <w:bottom w:val="none" w:sz="0" w:space="0" w:color="auto"/>
            <w:right w:val="none" w:sz="0" w:space="0" w:color="auto"/>
          </w:divBdr>
          <w:divsChild>
            <w:div w:id="1586961564">
              <w:marLeft w:val="0"/>
              <w:marRight w:val="0"/>
              <w:marTop w:val="0"/>
              <w:marBottom w:val="0"/>
              <w:divBdr>
                <w:top w:val="none" w:sz="0" w:space="0" w:color="auto"/>
                <w:left w:val="none" w:sz="0" w:space="0" w:color="auto"/>
                <w:bottom w:val="none" w:sz="0" w:space="0" w:color="auto"/>
                <w:right w:val="none" w:sz="0" w:space="0" w:color="auto"/>
              </w:divBdr>
              <w:divsChild>
                <w:div w:id="1181965471">
                  <w:marLeft w:val="0"/>
                  <w:marRight w:val="0"/>
                  <w:marTop w:val="0"/>
                  <w:marBottom w:val="0"/>
                  <w:divBdr>
                    <w:top w:val="none" w:sz="0" w:space="0" w:color="auto"/>
                    <w:left w:val="none" w:sz="0" w:space="0" w:color="auto"/>
                    <w:bottom w:val="none" w:sz="0" w:space="0" w:color="auto"/>
                    <w:right w:val="none" w:sz="0" w:space="0" w:color="auto"/>
                  </w:divBdr>
                  <w:divsChild>
                    <w:div w:id="1882402234">
                      <w:marLeft w:val="0"/>
                      <w:marRight w:val="0"/>
                      <w:marTop w:val="0"/>
                      <w:marBottom w:val="0"/>
                      <w:divBdr>
                        <w:top w:val="none" w:sz="0" w:space="0" w:color="auto"/>
                        <w:left w:val="none" w:sz="0" w:space="0" w:color="auto"/>
                        <w:bottom w:val="none" w:sz="0" w:space="0" w:color="auto"/>
                        <w:right w:val="none" w:sz="0" w:space="0" w:color="auto"/>
                      </w:divBdr>
                      <w:divsChild>
                        <w:div w:id="1731150996">
                          <w:marLeft w:val="0"/>
                          <w:marRight w:val="0"/>
                          <w:marTop w:val="0"/>
                          <w:marBottom w:val="0"/>
                          <w:divBdr>
                            <w:top w:val="none" w:sz="0" w:space="0" w:color="auto"/>
                            <w:left w:val="none" w:sz="0" w:space="0" w:color="auto"/>
                            <w:bottom w:val="none" w:sz="0" w:space="0" w:color="auto"/>
                            <w:right w:val="none" w:sz="0" w:space="0" w:color="auto"/>
                          </w:divBdr>
                          <w:divsChild>
                            <w:div w:id="1678574835">
                              <w:marLeft w:val="0"/>
                              <w:marRight w:val="0"/>
                              <w:marTop w:val="0"/>
                              <w:marBottom w:val="0"/>
                              <w:divBdr>
                                <w:top w:val="none" w:sz="0" w:space="0" w:color="auto"/>
                                <w:left w:val="none" w:sz="0" w:space="0" w:color="auto"/>
                                <w:bottom w:val="none" w:sz="0" w:space="0" w:color="auto"/>
                                <w:right w:val="none" w:sz="0" w:space="0" w:color="auto"/>
                              </w:divBdr>
                              <w:divsChild>
                                <w:div w:id="768937033">
                                  <w:marLeft w:val="0"/>
                                  <w:marRight w:val="0"/>
                                  <w:marTop w:val="0"/>
                                  <w:marBottom w:val="0"/>
                                  <w:divBdr>
                                    <w:top w:val="none" w:sz="0" w:space="0" w:color="auto"/>
                                    <w:left w:val="none" w:sz="0" w:space="0" w:color="auto"/>
                                    <w:bottom w:val="none" w:sz="0" w:space="0" w:color="auto"/>
                                    <w:right w:val="none" w:sz="0" w:space="0" w:color="auto"/>
                                  </w:divBdr>
                                  <w:divsChild>
                                    <w:div w:id="19821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2992073">
      <w:bodyDiv w:val="1"/>
      <w:marLeft w:val="0"/>
      <w:marRight w:val="0"/>
      <w:marTop w:val="0"/>
      <w:marBottom w:val="0"/>
      <w:divBdr>
        <w:top w:val="none" w:sz="0" w:space="0" w:color="auto"/>
        <w:left w:val="none" w:sz="0" w:space="0" w:color="auto"/>
        <w:bottom w:val="none" w:sz="0" w:space="0" w:color="auto"/>
        <w:right w:val="none" w:sz="0" w:space="0" w:color="auto"/>
      </w:divBdr>
    </w:div>
    <w:div w:id="1160998085">
      <w:bodyDiv w:val="1"/>
      <w:marLeft w:val="0"/>
      <w:marRight w:val="0"/>
      <w:marTop w:val="0"/>
      <w:marBottom w:val="0"/>
      <w:divBdr>
        <w:top w:val="none" w:sz="0" w:space="0" w:color="auto"/>
        <w:left w:val="none" w:sz="0" w:space="0" w:color="auto"/>
        <w:bottom w:val="none" w:sz="0" w:space="0" w:color="auto"/>
        <w:right w:val="none" w:sz="0" w:space="0" w:color="auto"/>
      </w:divBdr>
    </w:div>
    <w:div w:id="1196694958">
      <w:bodyDiv w:val="1"/>
      <w:marLeft w:val="0"/>
      <w:marRight w:val="0"/>
      <w:marTop w:val="0"/>
      <w:marBottom w:val="0"/>
      <w:divBdr>
        <w:top w:val="none" w:sz="0" w:space="0" w:color="auto"/>
        <w:left w:val="none" w:sz="0" w:space="0" w:color="auto"/>
        <w:bottom w:val="none" w:sz="0" w:space="0" w:color="auto"/>
        <w:right w:val="none" w:sz="0" w:space="0" w:color="auto"/>
      </w:divBdr>
      <w:divsChild>
        <w:div w:id="1112892918">
          <w:marLeft w:val="0"/>
          <w:marRight w:val="0"/>
          <w:marTop w:val="0"/>
          <w:marBottom w:val="0"/>
          <w:divBdr>
            <w:top w:val="none" w:sz="0" w:space="0" w:color="auto"/>
            <w:left w:val="none" w:sz="0" w:space="0" w:color="auto"/>
            <w:bottom w:val="none" w:sz="0" w:space="0" w:color="auto"/>
            <w:right w:val="none" w:sz="0" w:space="0" w:color="auto"/>
          </w:divBdr>
          <w:divsChild>
            <w:div w:id="314144047">
              <w:marLeft w:val="0"/>
              <w:marRight w:val="0"/>
              <w:marTop w:val="0"/>
              <w:marBottom w:val="0"/>
              <w:divBdr>
                <w:top w:val="none" w:sz="0" w:space="0" w:color="auto"/>
                <w:left w:val="none" w:sz="0" w:space="0" w:color="auto"/>
                <w:bottom w:val="none" w:sz="0" w:space="0" w:color="auto"/>
                <w:right w:val="none" w:sz="0" w:space="0" w:color="auto"/>
              </w:divBdr>
              <w:divsChild>
                <w:div w:id="1041242855">
                  <w:marLeft w:val="0"/>
                  <w:marRight w:val="0"/>
                  <w:marTop w:val="0"/>
                  <w:marBottom w:val="0"/>
                  <w:divBdr>
                    <w:top w:val="none" w:sz="0" w:space="0" w:color="auto"/>
                    <w:left w:val="none" w:sz="0" w:space="0" w:color="auto"/>
                    <w:bottom w:val="none" w:sz="0" w:space="0" w:color="auto"/>
                    <w:right w:val="none" w:sz="0" w:space="0" w:color="auto"/>
                  </w:divBdr>
                  <w:divsChild>
                    <w:div w:id="545795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0308509">
      <w:bodyDiv w:val="1"/>
      <w:marLeft w:val="0"/>
      <w:marRight w:val="0"/>
      <w:marTop w:val="0"/>
      <w:marBottom w:val="0"/>
      <w:divBdr>
        <w:top w:val="none" w:sz="0" w:space="0" w:color="auto"/>
        <w:left w:val="none" w:sz="0" w:space="0" w:color="auto"/>
        <w:bottom w:val="none" w:sz="0" w:space="0" w:color="auto"/>
        <w:right w:val="none" w:sz="0" w:space="0" w:color="auto"/>
      </w:divBdr>
    </w:div>
    <w:div w:id="1260260716">
      <w:bodyDiv w:val="1"/>
      <w:marLeft w:val="0"/>
      <w:marRight w:val="0"/>
      <w:marTop w:val="0"/>
      <w:marBottom w:val="0"/>
      <w:divBdr>
        <w:top w:val="none" w:sz="0" w:space="0" w:color="auto"/>
        <w:left w:val="none" w:sz="0" w:space="0" w:color="auto"/>
        <w:bottom w:val="none" w:sz="0" w:space="0" w:color="auto"/>
        <w:right w:val="none" w:sz="0" w:space="0" w:color="auto"/>
      </w:divBdr>
    </w:div>
    <w:div w:id="1316839702">
      <w:bodyDiv w:val="1"/>
      <w:marLeft w:val="0"/>
      <w:marRight w:val="0"/>
      <w:marTop w:val="0"/>
      <w:marBottom w:val="0"/>
      <w:divBdr>
        <w:top w:val="none" w:sz="0" w:space="0" w:color="auto"/>
        <w:left w:val="none" w:sz="0" w:space="0" w:color="auto"/>
        <w:bottom w:val="none" w:sz="0" w:space="0" w:color="auto"/>
        <w:right w:val="none" w:sz="0" w:space="0" w:color="auto"/>
      </w:divBdr>
    </w:div>
    <w:div w:id="1322344251">
      <w:bodyDiv w:val="1"/>
      <w:marLeft w:val="0"/>
      <w:marRight w:val="0"/>
      <w:marTop w:val="0"/>
      <w:marBottom w:val="0"/>
      <w:divBdr>
        <w:top w:val="none" w:sz="0" w:space="0" w:color="auto"/>
        <w:left w:val="none" w:sz="0" w:space="0" w:color="auto"/>
        <w:bottom w:val="none" w:sz="0" w:space="0" w:color="auto"/>
        <w:right w:val="none" w:sz="0" w:space="0" w:color="auto"/>
      </w:divBdr>
    </w:div>
    <w:div w:id="1346247697">
      <w:bodyDiv w:val="1"/>
      <w:marLeft w:val="0"/>
      <w:marRight w:val="0"/>
      <w:marTop w:val="0"/>
      <w:marBottom w:val="0"/>
      <w:divBdr>
        <w:top w:val="none" w:sz="0" w:space="0" w:color="auto"/>
        <w:left w:val="none" w:sz="0" w:space="0" w:color="auto"/>
        <w:bottom w:val="none" w:sz="0" w:space="0" w:color="auto"/>
        <w:right w:val="none" w:sz="0" w:space="0" w:color="auto"/>
      </w:divBdr>
    </w:div>
    <w:div w:id="1395465597">
      <w:bodyDiv w:val="1"/>
      <w:marLeft w:val="0"/>
      <w:marRight w:val="0"/>
      <w:marTop w:val="0"/>
      <w:marBottom w:val="0"/>
      <w:divBdr>
        <w:top w:val="none" w:sz="0" w:space="0" w:color="auto"/>
        <w:left w:val="none" w:sz="0" w:space="0" w:color="auto"/>
        <w:bottom w:val="none" w:sz="0" w:space="0" w:color="auto"/>
        <w:right w:val="none" w:sz="0" w:space="0" w:color="auto"/>
      </w:divBdr>
    </w:div>
    <w:div w:id="1400249275">
      <w:bodyDiv w:val="1"/>
      <w:marLeft w:val="0"/>
      <w:marRight w:val="0"/>
      <w:marTop w:val="0"/>
      <w:marBottom w:val="0"/>
      <w:divBdr>
        <w:top w:val="none" w:sz="0" w:space="0" w:color="auto"/>
        <w:left w:val="none" w:sz="0" w:space="0" w:color="auto"/>
        <w:bottom w:val="none" w:sz="0" w:space="0" w:color="auto"/>
        <w:right w:val="none" w:sz="0" w:space="0" w:color="auto"/>
      </w:divBdr>
    </w:div>
    <w:div w:id="1404067370">
      <w:bodyDiv w:val="1"/>
      <w:marLeft w:val="0"/>
      <w:marRight w:val="0"/>
      <w:marTop w:val="0"/>
      <w:marBottom w:val="0"/>
      <w:divBdr>
        <w:top w:val="none" w:sz="0" w:space="0" w:color="auto"/>
        <w:left w:val="none" w:sz="0" w:space="0" w:color="auto"/>
        <w:bottom w:val="none" w:sz="0" w:space="0" w:color="auto"/>
        <w:right w:val="none" w:sz="0" w:space="0" w:color="auto"/>
      </w:divBdr>
    </w:div>
    <w:div w:id="1454668408">
      <w:bodyDiv w:val="1"/>
      <w:marLeft w:val="0"/>
      <w:marRight w:val="0"/>
      <w:marTop w:val="0"/>
      <w:marBottom w:val="0"/>
      <w:divBdr>
        <w:top w:val="none" w:sz="0" w:space="0" w:color="auto"/>
        <w:left w:val="none" w:sz="0" w:space="0" w:color="auto"/>
        <w:bottom w:val="none" w:sz="0" w:space="0" w:color="auto"/>
        <w:right w:val="none" w:sz="0" w:space="0" w:color="auto"/>
      </w:divBdr>
    </w:div>
    <w:div w:id="1474833362">
      <w:bodyDiv w:val="1"/>
      <w:marLeft w:val="0"/>
      <w:marRight w:val="0"/>
      <w:marTop w:val="0"/>
      <w:marBottom w:val="0"/>
      <w:divBdr>
        <w:top w:val="none" w:sz="0" w:space="0" w:color="auto"/>
        <w:left w:val="none" w:sz="0" w:space="0" w:color="auto"/>
        <w:bottom w:val="none" w:sz="0" w:space="0" w:color="auto"/>
        <w:right w:val="none" w:sz="0" w:space="0" w:color="auto"/>
      </w:divBdr>
    </w:div>
    <w:div w:id="1501853433">
      <w:bodyDiv w:val="1"/>
      <w:marLeft w:val="0"/>
      <w:marRight w:val="0"/>
      <w:marTop w:val="0"/>
      <w:marBottom w:val="0"/>
      <w:divBdr>
        <w:top w:val="none" w:sz="0" w:space="0" w:color="auto"/>
        <w:left w:val="none" w:sz="0" w:space="0" w:color="auto"/>
        <w:bottom w:val="none" w:sz="0" w:space="0" w:color="auto"/>
        <w:right w:val="none" w:sz="0" w:space="0" w:color="auto"/>
      </w:divBdr>
    </w:div>
    <w:div w:id="1515532874">
      <w:bodyDiv w:val="1"/>
      <w:marLeft w:val="0"/>
      <w:marRight w:val="0"/>
      <w:marTop w:val="0"/>
      <w:marBottom w:val="0"/>
      <w:divBdr>
        <w:top w:val="none" w:sz="0" w:space="0" w:color="auto"/>
        <w:left w:val="none" w:sz="0" w:space="0" w:color="auto"/>
        <w:bottom w:val="none" w:sz="0" w:space="0" w:color="auto"/>
        <w:right w:val="none" w:sz="0" w:space="0" w:color="auto"/>
      </w:divBdr>
    </w:div>
    <w:div w:id="1525169030">
      <w:bodyDiv w:val="1"/>
      <w:marLeft w:val="0"/>
      <w:marRight w:val="0"/>
      <w:marTop w:val="0"/>
      <w:marBottom w:val="0"/>
      <w:divBdr>
        <w:top w:val="none" w:sz="0" w:space="0" w:color="auto"/>
        <w:left w:val="none" w:sz="0" w:space="0" w:color="auto"/>
        <w:bottom w:val="none" w:sz="0" w:space="0" w:color="auto"/>
        <w:right w:val="none" w:sz="0" w:space="0" w:color="auto"/>
      </w:divBdr>
    </w:div>
    <w:div w:id="1547137757">
      <w:bodyDiv w:val="1"/>
      <w:marLeft w:val="0"/>
      <w:marRight w:val="0"/>
      <w:marTop w:val="0"/>
      <w:marBottom w:val="0"/>
      <w:divBdr>
        <w:top w:val="none" w:sz="0" w:space="0" w:color="auto"/>
        <w:left w:val="none" w:sz="0" w:space="0" w:color="auto"/>
        <w:bottom w:val="none" w:sz="0" w:space="0" w:color="auto"/>
        <w:right w:val="none" w:sz="0" w:space="0" w:color="auto"/>
      </w:divBdr>
    </w:div>
    <w:div w:id="1594389119">
      <w:bodyDiv w:val="1"/>
      <w:marLeft w:val="0"/>
      <w:marRight w:val="0"/>
      <w:marTop w:val="0"/>
      <w:marBottom w:val="0"/>
      <w:divBdr>
        <w:top w:val="none" w:sz="0" w:space="0" w:color="auto"/>
        <w:left w:val="none" w:sz="0" w:space="0" w:color="auto"/>
        <w:bottom w:val="none" w:sz="0" w:space="0" w:color="auto"/>
        <w:right w:val="none" w:sz="0" w:space="0" w:color="auto"/>
      </w:divBdr>
    </w:div>
    <w:div w:id="1607421053">
      <w:bodyDiv w:val="1"/>
      <w:marLeft w:val="0"/>
      <w:marRight w:val="0"/>
      <w:marTop w:val="0"/>
      <w:marBottom w:val="0"/>
      <w:divBdr>
        <w:top w:val="none" w:sz="0" w:space="0" w:color="auto"/>
        <w:left w:val="none" w:sz="0" w:space="0" w:color="auto"/>
        <w:bottom w:val="none" w:sz="0" w:space="0" w:color="auto"/>
        <w:right w:val="none" w:sz="0" w:space="0" w:color="auto"/>
      </w:divBdr>
    </w:div>
    <w:div w:id="1626427042">
      <w:bodyDiv w:val="1"/>
      <w:marLeft w:val="0"/>
      <w:marRight w:val="0"/>
      <w:marTop w:val="0"/>
      <w:marBottom w:val="0"/>
      <w:divBdr>
        <w:top w:val="none" w:sz="0" w:space="0" w:color="auto"/>
        <w:left w:val="none" w:sz="0" w:space="0" w:color="auto"/>
        <w:bottom w:val="none" w:sz="0" w:space="0" w:color="auto"/>
        <w:right w:val="none" w:sz="0" w:space="0" w:color="auto"/>
      </w:divBdr>
    </w:div>
    <w:div w:id="1639189674">
      <w:bodyDiv w:val="1"/>
      <w:marLeft w:val="0"/>
      <w:marRight w:val="0"/>
      <w:marTop w:val="0"/>
      <w:marBottom w:val="0"/>
      <w:divBdr>
        <w:top w:val="none" w:sz="0" w:space="0" w:color="auto"/>
        <w:left w:val="none" w:sz="0" w:space="0" w:color="auto"/>
        <w:bottom w:val="none" w:sz="0" w:space="0" w:color="auto"/>
        <w:right w:val="none" w:sz="0" w:space="0" w:color="auto"/>
      </w:divBdr>
    </w:div>
    <w:div w:id="1700204351">
      <w:bodyDiv w:val="1"/>
      <w:marLeft w:val="0"/>
      <w:marRight w:val="0"/>
      <w:marTop w:val="0"/>
      <w:marBottom w:val="0"/>
      <w:divBdr>
        <w:top w:val="none" w:sz="0" w:space="0" w:color="auto"/>
        <w:left w:val="none" w:sz="0" w:space="0" w:color="auto"/>
        <w:bottom w:val="none" w:sz="0" w:space="0" w:color="auto"/>
        <w:right w:val="none" w:sz="0" w:space="0" w:color="auto"/>
      </w:divBdr>
    </w:div>
    <w:div w:id="1711608389">
      <w:bodyDiv w:val="1"/>
      <w:marLeft w:val="0"/>
      <w:marRight w:val="0"/>
      <w:marTop w:val="0"/>
      <w:marBottom w:val="0"/>
      <w:divBdr>
        <w:top w:val="none" w:sz="0" w:space="0" w:color="auto"/>
        <w:left w:val="none" w:sz="0" w:space="0" w:color="auto"/>
        <w:bottom w:val="none" w:sz="0" w:space="0" w:color="auto"/>
        <w:right w:val="none" w:sz="0" w:space="0" w:color="auto"/>
      </w:divBdr>
    </w:div>
    <w:div w:id="1725643201">
      <w:bodyDiv w:val="1"/>
      <w:marLeft w:val="0"/>
      <w:marRight w:val="0"/>
      <w:marTop w:val="0"/>
      <w:marBottom w:val="0"/>
      <w:divBdr>
        <w:top w:val="none" w:sz="0" w:space="0" w:color="auto"/>
        <w:left w:val="none" w:sz="0" w:space="0" w:color="auto"/>
        <w:bottom w:val="none" w:sz="0" w:space="0" w:color="auto"/>
        <w:right w:val="none" w:sz="0" w:space="0" w:color="auto"/>
      </w:divBdr>
    </w:div>
    <w:div w:id="1748845169">
      <w:bodyDiv w:val="1"/>
      <w:marLeft w:val="0"/>
      <w:marRight w:val="0"/>
      <w:marTop w:val="0"/>
      <w:marBottom w:val="0"/>
      <w:divBdr>
        <w:top w:val="none" w:sz="0" w:space="0" w:color="auto"/>
        <w:left w:val="none" w:sz="0" w:space="0" w:color="auto"/>
        <w:bottom w:val="none" w:sz="0" w:space="0" w:color="auto"/>
        <w:right w:val="none" w:sz="0" w:space="0" w:color="auto"/>
      </w:divBdr>
    </w:div>
    <w:div w:id="1750233538">
      <w:bodyDiv w:val="1"/>
      <w:marLeft w:val="0"/>
      <w:marRight w:val="0"/>
      <w:marTop w:val="0"/>
      <w:marBottom w:val="0"/>
      <w:divBdr>
        <w:top w:val="none" w:sz="0" w:space="0" w:color="auto"/>
        <w:left w:val="none" w:sz="0" w:space="0" w:color="auto"/>
        <w:bottom w:val="none" w:sz="0" w:space="0" w:color="auto"/>
        <w:right w:val="none" w:sz="0" w:space="0" w:color="auto"/>
      </w:divBdr>
    </w:div>
    <w:div w:id="1812867067">
      <w:bodyDiv w:val="1"/>
      <w:marLeft w:val="0"/>
      <w:marRight w:val="0"/>
      <w:marTop w:val="0"/>
      <w:marBottom w:val="0"/>
      <w:divBdr>
        <w:top w:val="none" w:sz="0" w:space="0" w:color="auto"/>
        <w:left w:val="none" w:sz="0" w:space="0" w:color="auto"/>
        <w:bottom w:val="none" w:sz="0" w:space="0" w:color="auto"/>
        <w:right w:val="none" w:sz="0" w:space="0" w:color="auto"/>
      </w:divBdr>
    </w:div>
    <w:div w:id="1832987386">
      <w:bodyDiv w:val="1"/>
      <w:marLeft w:val="0"/>
      <w:marRight w:val="0"/>
      <w:marTop w:val="0"/>
      <w:marBottom w:val="0"/>
      <w:divBdr>
        <w:top w:val="none" w:sz="0" w:space="0" w:color="auto"/>
        <w:left w:val="none" w:sz="0" w:space="0" w:color="auto"/>
        <w:bottom w:val="none" w:sz="0" w:space="0" w:color="auto"/>
        <w:right w:val="none" w:sz="0" w:space="0" w:color="auto"/>
      </w:divBdr>
      <w:divsChild>
        <w:div w:id="840630505">
          <w:marLeft w:val="0"/>
          <w:marRight w:val="0"/>
          <w:marTop w:val="0"/>
          <w:marBottom w:val="0"/>
          <w:divBdr>
            <w:top w:val="none" w:sz="0" w:space="0" w:color="auto"/>
            <w:left w:val="none" w:sz="0" w:space="0" w:color="auto"/>
            <w:bottom w:val="none" w:sz="0" w:space="0" w:color="auto"/>
            <w:right w:val="none" w:sz="0" w:space="0" w:color="auto"/>
          </w:divBdr>
          <w:divsChild>
            <w:div w:id="1210261904">
              <w:marLeft w:val="0"/>
              <w:marRight w:val="0"/>
              <w:marTop w:val="0"/>
              <w:marBottom w:val="0"/>
              <w:divBdr>
                <w:top w:val="none" w:sz="0" w:space="0" w:color="auto"/>
                <w:left w:val="none" w:sz="0" w:space="0" w:color="auto"/>
                <w:bottom w:val="none" w:sz="0" w:space="0" w:color="auto"/>
                <w:right w:val="none" w:sz="0" w:space="0" w:color="auto"/>
              </w:divBdr>
              <w:divsChild>
                <w:div w:id="660744103">
                  <w:marLeft w:val="0"/>
                  <w:marRight w:val="0"/>
                  <w:marTop w:val="0"/>
                  <w:marBottom w:val="0"/>
                  <w:divBdr>
                    <w:top w:val="none" w:sz="0" w:space="0" w:color="auto"/>
                    <w:left w:val="none" w:sz="0" w:space="0" w:color="auto"/>
                    <w:bottom w:val="none" w:sz="0" w:space="0" w:color="auto"/>
                    <w:right w:val="none" w:sz="0" w:space="0" w:color="auto"/>
                  </w:divBdr>
                  <w:divsChild>
                    <w:div w:id="122298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8173589">
      <w:bodyDiv w:val="1"/>
      <w:marLeft w:val="0"/>
      <w:marRight w:val="0"/>
      <w:marTop w:val="0"/>
      <w:marBottom w:val="0"/>
      <w:divBdr>
        <w:top w:val="none" w:sz="0" w:space="0" w:color="auto"/>
        <w:left w:val="none" w:sz="0" w:space="0" w:color="auto"/>
        <w:bottom w:val="none" w:sz="0" w:space="0" w:color="auto"/>
        <w:right w:val="none" w:sz="0" w:space="0" w:color="auto"/>
      </w:divBdr>
    </w:div>
    <w:div w:id="1930501230">
      <w:bodyDiv w:val="1"/>
      <w:marLeft w:val="0"/>
      <w:marRight w:val="0"/>
      <w:marTop w:val="0"/>
      <w:marBottom w:val="0"/>
      <w:divBdr>
        <w:top w:val="none" w:sz="0" w:space="0" w:color="auto"/>
        <w:left w:val="none" w:sz="0" w:space="0" w:color="auto"/>
        <w:bottom w:val="none" w:sz="0" w:space="0" w:color="auto"/>
        <w:right w:val="none" w:sz="0" w:space="0" w:color="auto"/>
      </w:divBdr>
    </w:div>
    <w:div w:id="1935626655">
      <w:bodyDiv w:val="1"/>
      <w:marLeft w:val="0"/>
      <w:marRight w:val="0"/>
      <w:marTop w:val="0"/>
      <w:marBottom w:val="0"/>
      <w:divBdr>
        <w:top w:val="none" w:sz="0" w:space="0" w:color="auto"/>
        <w:left w:val="none" w:sz="0" w:space="0" w:color="auto"/>
        <w:bottom w:val="none" w:sz="0" w:space="0" w:color="auto"/>
        <w:right w:val="none" w:sz="0" w:space="0" w:color="auto"/>
      </w:divBdr>
    </w:div>
    <w:div w:id="1959290435">
      <w:bodyDiv w:val="1"/>
      <w:marLeft w:val="0"/>
      <w:marRight w:val="0"/>
      <w:marTop w:val="0"/>
      <w:marBottom w:val="0"/>
      <w:divBdr>
        <w:top w:val="none" w:sz="0" w:space="0" w:color="auto"/>
        <w:left w:val="none" w:sz="0" w:space="0" w:color="auto"/>
        <w:bottom w:val="none" w:sz="0" w:space="0" w:color="auto"/>
        <w:right w:val="none" w:sz="0" w:space="0" w:color="auto"/>
      </w:divBdr>
    </w:div>
    <w:div w:id="1962959150">
      <w:bodyDiv w:val="1"/>
      <w:marLeft w:val="0"/>
      <w:marRight w:val="0"/>
      <w:marTop w:val="0"/>
      <w:marBottom w:val="0"/>
      <w:divBdr>
        <w:top w:val="none" w:sz="0" w:space="0" w:color="auto"/>
        <w:left w:val="none" w:sz="0" w:space="0" w:color="auto"/>
        <w:bottom w:val="none" w:sz="0" w:space="0" w:color="auto"/>
        <w:right w:val="none" w:sz="0" w:space="0" w:color="auto"/>
      </w:divBdr>
    </w:div>
    <w:div w:id="1969311242">
      <w:bodyDiv w:val="1"/>
      <w:marLeft w:val="0"/>
      <w:marRight w:val="0"/>
      <w:marTop w:val="0"/>
      <w:marBottom w:val="0"/>
      <w:divBdr>
        <w:top w:val="none" w:sz="0" w:space="0" w:color="auto"/>
        <w:left w:val="none" w:sz="0" w:space="0" w:color="auto"/>
        <w:bottom w:val="none" w:sz="0" w:space="0" w:color="auto"/>
        <w:right w:val="none" w:sz="0" w:space="0" w:color="auto"/>
      </w:divBdr>
    </w:div>
    <w:div w:id="2015037066">
      <w:bodyDiv w:val="1"/>
      <w:marLeft w:val="0"/>
      <w:marRight w:val="0"/>
      <w:marTop w:val="0"/>
      <w:marBottom w:val="0"/>
      <w:divBdr>
        <w:top w:val="none" w:sz="0" w:space="0" w:color="auto"/>
        <w:left w:val="none" w:sz="0" w:space="0" w:color="auto"/>
        <w:bottom w:val="none" w:sz="0" w:space="0" w:color="auto"/>
        <w:right w:val="none" w:sz="0" w:space="0" w:color="auto"/>
      </w:divBdr>
    </w:div>
    <w:div w:id="2090693428">
      <w:bodyDiv w:val="1"/>
      <w:marLeft w:val="0"/>
      <w:marRight w:val="0"/>
      <w:marTop w:val="0"/>
      <w:marBottom w:val="0"/>
      <w:divBdr>
        <w:top w:val="none" w:sz="0" w:space="0" w:color="auto"/>
        <w:left w:val="none" w:sz="0" w:space="0" w:color="auto"/>
        <w:bottom w:val="none" w:sz="0" w:space="0" w:color="auto"/>
        <w:right w:val="none" w:sz="0" w:space="0" w:color="auto"/>
      </w:divBdr>
    </w:div>
    <w:div w:id="2096054923">
      <w:bodyDiv w:val="1"/>
      <w:marLeft w:val="0"/>
      <w:marRight w:val="0"/>
      <w:marTop w:val="0"/>
      <w:marBottom w:val="0"/>
      <w:divBdr>
        <w:top w:val="none" w:sz="0" w:space="0" w:color="auto"/>
        <w:left w:val="none" w:sz="0" w:space="0" w:color="auto"/>
        <w:bottom w:val="none" w:sz="0" w:space="0" w:color="auto"/>
        <w:right w:val="none" w:sz="0" w:space="0" w:color="auto"/>
      </w:divBdr>
    </w:div>
    <w:div w:id="2118910666">
      <w:bodyDiv w:val="1"/>
      <w:marLeft w:val="0"/>
      <w:marRight w:val="0"/>
      <w:marTop w:val="0"/>
      <w:marBottom w:val="0"/>
      <w:divBdr>
        <w:top w:val="none" w:sz="0" w:space="0" w:color="auto"/>
        <w:left w:val="none" w:sz="0" w:space="0" w:color="auto"/>
        <w:bottom w:val="none" w:sz="0" w:space="0" w:color="auto"/>
        <w:right w:val="none" w:sz="0" w:space="0" w:color="auto"/>
      </w:divBdr>
    </w:div>
    <w:div w:id="2126728632">
      <w:bodyDiv w:val="1"/>
      <w:marLeft w:val="0"/>
      <w:marRight w:val="0"/>
      <w:marTop w:val="0"/>
      <w:marBottom w:val="0"/>
      <w:divBdr>
        <w:top w:val="none" w:sz="0" w:space="0" w:color="auto"/>
        <w:left w:val="none" w:sz="0" w:space="0" w:color="auto"/>
        <w:bottom w:val="none" w:sz="0" w:space="0" w:color="auto"/>
        <w:right w:val="none" w:sz="0" w:space="0" w:color="auto"/>
      </w:divBdr>
    </w:div>
    <w:div w:id="2138720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footnotes" Target="footnotes.xm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mailto:alena.najmanova@mpsv.cz" TargetMode="External"/><Relationship Id="rId2" Type="http://schemas.openxmlformats.org/officeDocument/2006/relationships/customXml" Target="../customXml/item2.xml"/><Relationship Id="rId16" Type="http://schemas.openxmlformats.org/officeDocument/2006/relationships/image" Target="http://www.mpsv.cz/images/clanky/5699/logoMPSV-m-sm.jpg"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image" Target="media/image1.jpeg"/><Relationship Id="rId23" Type="http://schemas.openxmlformats.org/officeDocument/2006/relationships/theme" Target="theme/theme1.xml"/><Relationship Id="rId10" Type="http://schemas.microsoft.com/office/2007/relationships/stylesWithEffects" Target="stylesWithEffect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endnotes" Target="endnotes.xml"/><Relationship Id="rId22"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aMk0ekN0u634U6EKQs/Y/5NyH6E=</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sgzz3jp/lKSTMfP8IlTssiPLKLM=</DigestValue>
    </Reference>
  </SignedInfo>
  <SignatureValue>UeAb93OZKXa0H847NEe6q1cAuutciOBRg4DHX9u46rCbW01dDYxERFI2Mc5+a7TtV3SQHwpEK/og
2KV09RnBib7PqpcFUazlacmoR76gSO3KiC7fKCXlx+a2eik/8a5uRWqh3WaupJNIxINMPoA9JzuK
zTyipFtcE98bAhkdwKVrkXicUB6PJAkKhv4qZimdJyNwvGDUa5La3kZ6i6g9bTZZBJSu+6Q84iy7
qTTPhe4988tnzOr8Q2eZckbXZxh4bUB07w49pYPZcADRuElcSX5La9KdEQuBSTKgCahpkfphV6p2
Ot7d2JbnXUN8HjtaQ2W5CBxyJ8rmI3r54517JA==</SignatureValue>
  <KeyInfo>
    <X509Data>
      <X509Certificate>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</X509Certificate>
    </X509Data>
  </KeyInfo>
  <Object xmlns:mdssi="http://schemas.openxmlformats.org/package/2006/digital-signature" Id="idPackageObject">
    <Manifest>
      <Reference URI="/word/numbering.xml?ContentType=application/vnd.openxmlformats-officedocument.wordprocessingml.numbering+xml">
        <DigestMethod Algorithm="http://www.w3.org/2000/09/xmldsig#sha1"/>
        <DigestValue>8S6colhUxzUqaeX3qq4eXs/78yM=</DigestValue>
      </Reference>
      <Reference URI="/word/theme/theme1.xml?ContentType=application/vnd.openxmlformats-officedocument.theme+xml">
        <DigestMethod Algorithm="http://www.w3.org/2000/09/xmldsig#sha1"/>
        <DigestValue>KmUuhhfsCJy/qwJd7FevO1awH4k=</DigestValue>
      </Reference>
      <Reference URI="/word/media/image1.jpeg?ContentType=image/jpeg">
        <DigestMethod Algorithm="http://www.w3.org/2000/09/xmldsig#sha1"/>
        <DigestValue>8bihTwQ66S2cvpcEgIH2nlR/bwk=</DigestValue>
      </Reference>
      <Reference URI="/word/settings.xml?ContentType=application/vnd.openxmlformats-officedocument.wordprocessingml.settings+xml">
        <DigestMethod Algorithm="http://www.w3.org/2000/09/xmldsig#sha1"/>
        <DigestValue>qjNCfCSVLBF2P/mF62TP+3L+HJs=</DigestValue>
      </Reference>
      <Reference URI="/word/fontTable.xml?ContentType=application/vnd.openxmlformats-officedocument.wordprocessingml.fontTable+xml">
        <DigestMethod Algorithm="http://www.w3.org/2000/09/xmldsig#sha1"/>
        <DigestValue>1yYYw9ZEQYJ53FeRlmBLGcYHWE4=</DigestValue>
      </Reference>
      <Reference URI="/word/stylesWithEffects.xml?ContentType=application/vnd.ms-word.stylesWithEffects+xml">
        <DigestMethod Algorithm="http://www.w3.org/2000/09/xmldsig#sha1"/>
        <DigestValue>xZUXPc29ZfMcEDzTSevX/7kHeDg=</DigestValue>
      </Reference>
      <Reference URI="/word/styles.xml?ContentType=application/vnd.openxmlformats-officedocument.wordprocessingml.styles+xml">
        <DigestMethod Algorithm="http://www.w3.org/2000/09/xmldsig#sha1"/>
        <DigestValue>VznPv8Q+Qstm609bcrPEMiIndqw=</DigestValue>
      </Reference>
      <Reference URI="/word/webSettings.xml?ContentType=application/vnd.openxmlformats-officedocument.wordprocessingml.webSettings+xml">
        <DigestMethod Algorithm="http://www.w3.org/2000/09/xmldsig#sha1"/>
        <DigestValue>aG7QjAr15K4tPMrydGqaj+0KydM=</DigestValue>
      </Reference>
      <Reference URI="/word/footer1.xml?ContentType=application/vnd.openxmlformats-officedocument.wordprocessingml.footer+xml">
        <DigestMethod Algorithm="http://www.w3.org/2000/09/xmldsig#sha1"/>
        <DigestValue>2GmkUHEPX5YlNLUF9uitHPljiCc=</DigestValue>
      </Reference>
      <Reference URI="/word/endnotes.xml?ContentType=application/vnd.openxmlformats-officedocument.wordprocessingml.endnotes+xml">
        <DigestMethod Algorithm="http://www.w3.org/2000/09/xmldsig#sha1"/>
        <DigestValue>IM74dAhtAzz3ksuXW4x467Ve+8o=</DigestValue>
      </Reference>
      <Reference URI="/word/document.xml?ContentType=application/vnd.openxmlformats-officedocument.wordprocessingml.document.main+xml">
        <DigestMethod Algorithm="http://www.w3.org/2000/09/xmldsig#sha1"/>
        <DigestValue>QE9zI7M33GcIC7/S5SlXUd8G4i0=</DigestValue>
      </Reference>
      <Reference URI="/word/footer2.xml?ContentType=application/vnd.openxmlformats-officedocument.wordprocessingml.footer+xml">
        <DigestMethod Algorithm="http://www.w3.org/2000/09/xmldsig#sha1"/>
        <DigestValue>FEFrnL6wm10qfNgAqXtVZhjLal8=</DigestValue>
      </Reference>
      <Reference URI="/word/footnotes.xml?ContentType=application/vnd.openxmlformats-officedocument.wordprocessingml.footnotes+xml">
        <DigestMethod Algorithm="http://www.w3.org/2000/09/xmldsig#sha1"/>
        <DigestValue>IFJqameOyVP4TzABJDs26rqTVYQ=</DigestValue>
      </Reference>
      <Reference URI="/word/header1.xml?ContentType=application/vnd.openxmlformats-officedocument.wordprocessingml.header+xml">
        <DigestMethod Algorithm="http://www.w3.org/2000/09/xmldsig#sha1"/>
        <DigestValue>jkFK8vBKoBAe8CrVL0ilofflsuc=</DigestValue>
      </Reference>
      <Reference URI="/word/header2.xml?ContentType=application/vnd.openxmlformats-officedocument.wordprocessingml.header+xml">
        <DigestMethod Algorithm="http://www.w3.org/2000/09/xmldsig#sha1"/>
        <DigestValue>TXwQA7TuMcIhGzVvWq1vG4oXJ58=</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18"/>
            <mdssi:RelationshipReference SourceId="rId21"/>
            <mdssi:RelationshipReference SourceId="rId12"/>
            <mdssi:RelationshipReference SourceId="rId17"/>
            <mdssi:RelationshipReference SourceId="rId16"/>
            <mdssi:RelationshipReference SourceId="rId20"/>
            <mdssi:RelationshipReference SourceId="rId11"/>
            <mdssi:RelationshipReference SourceId="rId15"/>
            <mdssi:RelationshipReference SourceId="rId23"/>
            <mdssi:RelationshipReference SourceId="rId10"/>
            <mdssi:RelationshipReference SourceId="rId19"/>
            <mdssi:RelationshipReference SourceId="rId9"/>
            <mdssi:RelationshipReference SourceId="rId14"/>
            <mdssi:RelationshipReference SourceId="rId22"/>
          </Transform>
          <Transform Algorithm="http://www.w3.org/TR/2001/REC-xml-c14n-20010315"/>
        </Transforms>
        <DigestMethod Algorithm="http://www.w3.org/2000/09/xmldsig#sha1"/>
        <DigestValue>sbGQcJCVdj1Pt5kSlVp5VIBoZqc=</DigestValue>
      </Reference>
    </Manifest>
    <SignatureProperties>
      <SignatureProperty Id="idSignatureTime" Target="#idPackageSignature">
        <mdssi:SignatureTime>
          <mdssi:Format>YYYY-MM-DDThh:mm:ssTZD</mdssi:Format>
          <mdssi:Value>2017-01-09T16:06:42Z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2017-01-09T16:06:42Z</xd:SigningTime>
          <xd:SigningCertificate>
            <xd:Cert>
              <xd:CertDigest>
                <DigestMethod Algorithm="http://www.w3.org/2000/09/xmldsig#sha1"/>
                <DigestValue>6bG78m9MYrNe8oQrRio9rIzXvdM=</DigestValue>
              </xd:CertDigest>
              <xd:IssuerSerial>
                <X509IssuerName>SERIALNUMBER=NTRCZ-26439395, O="První certifikační autorita, a.s.", CN=I.CA Public CA/RSA 07/2015, C=CZ</X509IssuerName>
                <X509SerialNumber>2204998</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s" ma:contentTypeID="0x010100ED1503153C2C3544ABECD9F4CE08C94300001CDECE498E8A4CB8EB105261639215" ma:contentTypeVersion="" ma:contentTypeDescription="" ma:contentTypeScope="" ma:versionID="80f0b0554ac03cdca8b6affa7bc254eb">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s" ma:contentTypeID="0x010100ED1503153C2C3544ABECD9F4CE08C94300001CDECE498E8A4CB8EB105261639215" ma:contentTypeVersion="" ma:contentTypeDescription="" ma:contentTypeScope="" ma:versionID="80f0b0554ac03cdca8b6affa7bc254eb">
  <xsd:schema xmlns:xsd="http://www.w3.org/2001/XMLSchema" xmlns:xs="http://www.w3.org/2001/XMLSchema" xmlns:p="http://schemas.microsoft.com/office/2006/metadata/properties" xmlns:ns2="a9359a40-f311-4999-9c73-bd7ebaba2dd8" targetNamespace="http://schemas.microsoft.com/office/2006/metadata/properties" ma:root="true" ma:fieldsID="ff8f31c617ecdacf0ec0264a8dc6f108" ns2:_="">
    <xsd:import namespace="a9359a40-f311-4999-9c73-bd7ebaba2dd8"/>
    <xsd:element name="properties">
      <xsd:complexType>
        <xsd:sequence>
          <xsd:element name="documentManagement">
            <xsd:complexType>
              <xsd:all>
                <xsd:element ref="ns2:TM_Documents_AcquiredOn" minOccurs="0"/>
                <xsd:element ref="ns2:TM_Documents_Category" minOccurs="0"/>
                <xsd:element ref="ns2:TM_Documents_DateOfDelivery" minOccurs="0"/>
                <xsd:element ref="ns2:TM_Documents_DocumentState" minOccurs="0"/>
                <xsd:element ref="ns2:TM_Documents_EnglishTitle" minOccurs="0"/>
                <xsd:element ref="ns2:TM_Documents_InFactCreatedOn" minOccurs="0"/>
                <xsd:element ref="ns2:TM_Documents_Notes" minOccurs="0"/>
                <xsd:element ref="ns2:TM_Documents_ProceduralState" minOccurs="0"/>
                <xsd:element ref="ns2:TM_Documents_RealAuthor" minOccurs="0"/>
                <xsd:element ref="ns2:TM_Documents_RelatedDocuments" minOccurs="0"/>
                <xsd:element ref="ns2:TM_Documents_Sourc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359a40-f311-4999-9c73-bd7ebaba2dd8" elementFormDefault="qualified">
    <xsd:import namespace="http://schemas.microsoft.com/office/2006/documentManagement/types"/>
    <xsd:import namespace="http://schemas.microsoft.com/office/infopath/2007/PartnerControls"/>
    <xsd:element name="TM_Documents_AcquiredOn" ma:index="8" nillable="true" ma:displayName="Acquired on" ma:format="DateOnly" ma:internalName="TM_Documents_AcquiredOn">
      <xsd:simpleType>
        <xsd:restriction base="dms:DateTime"/>
      </xsd:simpleType>
    </xsd:element>
    <xsd:element name="TM_Documents_Category" ma:index="9" nillable="true" ma:displayName="Category" ma:format="Dropdown" ma:internalName="TM_Documents_Category">
      <xsd:simpleType>
        <xsd:restriction base="dms:Choice">
          <xsd:enumeration value="Decision/Award"/>
          <xsd:enumeration value="Order/Terms/Communication"/>
          <xsd:enumeration value="Administrative Decision"/>
          <xsd:enumeration value="Contract/Agreement"/>
          <xsd:enumeration value="Amendment"/>
          <xsd:enumeration value="Annex"/>
          <xsd:enumeration value="Minutes"/>
          <xsd:enumeration value="Other"/>
          <xsd:enumeration value="Claimant's submission"/>
          <xsd:enumeration value="Respondent's submission"/>
          <xsd:enumeration value="Power of Attorney"/>
          <xsd:enumeration value="Remedy"/>
          <xsd:enumeration value="Extract from the Company Register"/>
          <xsd:enumeration value="Criminal Record Check"/>
          <xsd:enumeration value="Legal Analysis"/>
          <xsd:enumeration value="Letter"/>
          <xsd:enumeration value="Invoice"/>
          <xsd:enumeration value="Notarial Deed"/>
          <xsd:enumeration value="Stocks and Shares (Securities)"/>
          <xsd:enumeration value="Envelope (Acknowledgement of Receipt)"/>
          <xsd:enumeration value="Transcript"/>
          <xsd:enumeration value="Email"/>
          <xsd:enumeration value="Affidavit"/>
          <xsd:enumeration value="Extract from the Land Registry"/>
          <xsd:enumeration value="Certificate of Registration"/>
          <xsd:enumeration value="Rule of Law"/>
          <xsd:enumeration value="Accompanying Document"/>
        </xsd:restriction>
      </xsd:simpleType>
    </xsd:element>
    <xsd:element name="TM_Documents_DateOfDelivery" ma:index="10" nillable="true" ma:displayName="Datum doručení" ma:format="DateOnly" ma:internalName="TM_Documents_DateOfDelivery">
      <xsd:simpleType>
        <xsd:restriction base="dms:DateTime"/>
      </xsd:simpleType>
    </xsd:element>
    <xsd:element name="TM_Documents_DocumentState" ma:index="11" nillable="true" ma:displayName="Document state" ma:format="Dropdown" ma:internalName="TM_Documents_DocumentState">
      <xsd:simpleType>
        <xsd:restriction base="dms:Choice">
          <xsd:enumeration value="Draft"/>
          <xsd:enumeration value="Proposal"/>
          <xsd:enumeration value="Returned to be Completed"/>
          <xsd:enumeration value="Approved"/>
          <xsd:enumeration value="Sent"/>
          <xsd:enumeration value="Received"/>
          <xsd:enumeration value="Approved by Client"/>
          <xsd:enumeration value="Signed"/>
        </xsd:restriction>
      </xsd:simpleType>
    </xsd:element>
    <xsd:element name="TM_Documents_EnglishTitle" ma:index="12" nillable="true" ma:displayName="English title" ma:internalName="TM_Documents_EnglishTitle">
      <xsd:simpleType>
        <xsd:restriction base="dms:Text">
          <xsd:maxLength value="255"/>
        </xsd:restriction>
      </xsd:simpleType>
    </xsd:element>
    <xsd:element name="TM_Documents_InFactCreatedOn" ma:index="13" nillable="true" ma:displayName="In fact created on" ma:format="DateOnly" ma:internalName="TM_Documents_InFactCreatedOn">
      <xsd:simpleType>
        <xsd:restriction base="dms:DateTime"/>
      </xsd:simpleType>
    </xsd:element>
    <xsd:element name="TM_Documents_Notes" ma:index="14" nillable="true" ma:displayName="Notes" ma:internalName="TM_Documents_Notes">
      <xsd:simpleType>
        <xsd:restriction base="dms:Note">
          <xsd:maxLength value="255"/>
        </xsd:restriction>
      </xsd:simpleType>
    </xsd:element>
    <xsd:element name="TM_Documents_ProceduralState" ma:index="15" nillable="true" ma:displayName="Procedural state" ma:format="Dropdown" ma:internalName="TM_Documents_ProceduralState">
      <xsd:simpleType>
        <xsd:restriction base="dms:Choice">
          <xsd:enumeration value="N/A"/>
          <xsd:enumeration value="Submitted by RL"/>
          <xsd:enumeration value="Submitted by Counterparty"/>
          <xsd:enumeration value="To Be Submitted"/>
          <xsd:enumeration value="To Be Assessed"/>
          <xsd:enumeration value="No Submission"/>
          <xsd:enumeration value="Evidence"/>
        </xsd:restriction>
      </xsd:simpleType>
    </xsd:element>
    <xsd:element name="TM_Documents_RealAuthor" ma:index="16" nillable="true" ma:displayName="Real author" ma:internalName="TM_Documents_RealAuthor">
      <xsd:simpleType>
        <xsd:restriction base="dms:Text">
          <xsd:maxLength value="255"/>
        </xsd:restriction>
      </xsd:simpleType>
    </xsd:element>
    <xsd:element name="TM_Documents_RelatedDocuments" ma:index="17" nillable="true" ma:displayName="Related documents" ma:internalName="TM_Documents_RelatedDocuments">
      <xsd:simpleType>
        <xsd:restriction base="dms:Note">
          <xsd:maxLength value="255"/>
        </xsd:restriction>
      </xsd:simpleType>
    </xsd:element>
    <xsd:element name="TM_Documents_Source" ma:index="18" nillable="true" ma:displayName="Source" ma:format="Dropdown" ma:internalName="TM_Documents_Source">
      <xsd:simpleType>
        <xsd:restriction base="dms:Choice">
          <xsd:enumeration value="ROWAN LEGAL"/>
          <xsd:enumeration value="Client"/>
          <xsd:enumeration value="Counterparty"/>
          <xsd:enumeration value="Counterparty Counsel"/>
          <xsd:enumeration value="Contractor"/>
          <xsd:enumeration value="Court/Tribunal"/>
          <xsd:enumeration value="Authority"/>
          <xsd:enumeration value="Oth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TM_Documents_RealAuthor xmlns="a9359a40-f311-4999-9c73-bd7ebaba2dd8" xsi:nil="true"/>
    <TM_Documents_AcquiredOn xmlns="a9359a40-f311-4999-9c73-bd7ebaba2dd8" xsi:nil="true"/>
    <TM_Documents_RelatedDocuments xmlns="a9359a40-f311-4999-9c73-bd7ebaba2dd8" xsi:nil="true"/>
    <TM_Documents_DateOfDelivery xmlns="a9359a40-f311-4999-9c73-bd7ebaba2dd8" xsi:nil="true"/>
    <TM_Documents_Notes xmlns="a9359a40-f311-4999-9c73-bd7ebaba2dd8" xsi:nil="true"/>
    <TM_Documents_EnglishTitle xmlns="a9359a40-f311-4999-9c73-bd7ebaba2dd8" xsi:nil="true"/>
    <TM_Documents_DocumentState xmlns="a9359a40-f311-4999-9c73-bd7ebaba2dd8" xsi:nil="true"/>
    <TM_Documents_Category xmlns="a9359a40-f311-4999-9c73-bd7ebaba2dd8" xsi:nil="true"/>
    <TM_Documents_InFactCreatedOn xmlns="a9359a40-f311-4999-9c73-bd7ebaba2dd8" xsi:nil="true"/>
    <TM_Documents_ProceduralState xmlns="a9359a40-f311-4999-9c73-bd7ebaba2dd8" xsi:nil="true"/>
    <TM_Documents_Source xmlns="a9359a40-f311-4999-9c73-bd7ebaba2dd8" xsi:nil="true"/>
  </documentManagement>
</p:propertie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D5E05CA-E424-4507-8554-AA379C1F288B}">
  <ds:schemaRefs>
    <ds:schemaRef ds:uri="http://schemas.microsoft.com/sharepoint/v3/contenttype/forms"/>
  </ds:schemaRefs>
</ds:datastoreItem>
</file>

<file path=customXml/itemProps2.xml><?xml version="1.0" encoding="utf-8"?>
<ds:datastoreItem xmlns:ds="http://schemas.openxmlformats.org/officeDocument/2006/customXml" ds:itemID="{2B58D12A-7E37-4042-AADB-472E33982F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E29D933-FEC7-4553-8918-76513412D2FF}">
  <ds:schemaRefs>
    <ds:schemaRef ds:uri="a9359a40-f311-4999-9c73-bd7ebaba2dd8"/>
    <ds:schemaRef ds:uri="http://purl.org/dc/terms/"/>
    <ds:schemaRef ds:uri="http://schemas.openxmlformats.org/package/2006/metadata/core-properties"/>
    <ds:schemaRef ds:uri="http://www.w3.org/XML/1998/namespace"/>
    <ds:schemaRef ds:uri="http://schemas.microsoft.com/office/infopath/2007/PartnerControls"/>
    <ds:schemaRef ds:uri="http://schemas.microsoft.com/office/2006/documentManagement/types"/>
    <ds:schemaRef ds:uri="http://purl.org/dc/dcmitype/"/>
    <ds:schemaRef ds:uri="http://schemas.microsoft.com/office/2006/metadata/properties"/>
    <ds:schemaRef ds:uri="http://purl.org/dc/elements/1.1/"/>
  </ds:schemaRefs>
</ds:datastoreItem>
</file>

<file path=customXml/itemProps4.xml><?xml version="1.0" encoding="utf-8"?>
<ds:datastoreItem xmlns:ds="http://schemas.openxmlformats.org/officeDocument/2006/customXml" ds:itemID="{9001CAAC-741B-4322-B357-20378A2C3B25}">
  <ds:schemaRefs>
    <ds:schemaRef ds:uri="http://schemas.microsoft.com/sharepoint/v3/contenttype/forms"/>
  </ds:schemaRefs>
</ds:datastoreItem>
</file>

<file path=customXml/itemProps5.xml><?xml version="1.0" encoding="utf-8"?>
<ds:datastoreItem xmlns:ds="http://schemas.openxmlformats.org/officeDocument/2006/customXml" ds:itemID="{26C27B39-F568-4713-AFE5-3DF592510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359a40-f311-4999-9c73-bd7ebaba2dd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D387373C-D4D0-41E0-9869-D4C7B187F67A}">
  <ds:schemaRefs>
    <ds:schemaRef ds:uri="http://schemas.microsoft.com/office/2006/metadata/properties"/>
    <ds:schemaRef ds:uri="http://schemas.microsoft.com/office/infopath/2007/PartnerControls"/>
    <ds:schemaRef ds:uri="a9359a40-f311-4999-9c73-bd7ebaba2dd8"/>
  </ds:schemaRefs>
</ds:datastoreItem>
</file>

<file path=customXml/itemProps7.xml><?xml version="1.0" encoding="utf-8"?>
<ds:datastoreItem xmlns:ds="http://schemas.openxmlformats.org/officeDocument/2006/customXml" ds:itemID="{2EDE202E-0A18-43F7-A6C6-2BA49441DB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5662</Words>
  <Characters>33408</Characters>
  <Application>Microsoft Office Word</Application>
  <DocSecurity>0</DocSecurity>
  <Lines>278</Lines>
  <Paragraphs>77</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LinksUpToDate>false</LinksUpToDate>
  <CharactersWithSpaces>38993</CharactersWithSpaces>
  <SharedDoc>false</SharedDoc>
  <HLinks>
    <vt:vector size="12" baseType="variant">
      <vt:variant>
        <vt:i4>2490455</vt:i4>
      </vt:variant>
      <vt:variant>
        <vt:i4>0</vt:i4>
      </vt:variant>
      <vt:variant>
        <vt:i4>0</vt:i4>
      </vt:variant>
      <vt:variant>
        <vt:i4>5</vt:i4>
      </vt:variant>
      <vt:variant>
        <vt:lpwstr>mailto:alena.najmanova@mpsv.cz</vt:lpwstr>
      </vt:variant>
      <vt:variant>
        <vt:lpwstr/>
      </vt:variant>
      <vt:variant>
        <vt:i4>3997752</vt:i4>
      </vt:variant>
      <vt:variant>
        <vt:i4>-1</vt:i4>
      </vt:variant>
      <vt:variant>
        <vt:i4>1026</vt:i4>
      </vt:variant>
      <vt:variant>
        <vt:i4>1</vt:i4>
      </vt:variant>
      <vt:variant>
        <vt:lpwstr>http://www.mpsv.cz/images/clanky/5699/logoMPSV-m-sm.jpg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2017-01-03T12:16:00Z</dcterms:created>
  <dcterms:modified xsi:type="dcterms:W3CDTF">2017-01-09T15:56:00Z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0x010100ED1503153C2C3544ABECD9F4CE08C94300001CDECE498E8A4CB8EB105261639215</vt:lpwstr>
  </property>
</Properties>
</file>